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29A5D" w14:textId="3EC1812B" w:rsidR="00A43A8E" w:rsidRPr="007E437A" w:rsidRDefault="00A03557" w:rsidP="00241A85">
      <w:pPr>
        <w:pStyle w:val="Vahedeta"/>
        <w:jc w:val="right"/>
        <w:rPr>
          <w:rFonts w:ascii="Times New Roman" w:hAnsi="Times New Roman"/>
          <w:sz w:val="24"/>
          <w:szCs w:val="24"/>
        </w:rPr>
      </w:pPr>
      <w:r w:rsidRPr="007E437A">
        <w:rPr>
          <w:rFonts w:ascii="Times New Roman" w:hAnsi="Times New Roman"/>
          <w:sz w:val="24"/>
          <w:szCs w:val="24"/>
        </w:rPr>
        <w:t>31</w:t>
      </w:r>
      <w:r w:rsidR="008146E1" w:rsidRPr="007E437A">
        <w:rPr>
          <w:rFonts w:ascii="Times New Roman" w:hAnsi="Times New Roman"/>
          <w:sz w:val="24"/>
          <w:szCs w:val="24"/>
        </w:rPr>
        <w:t>.05</w:t>
      </w:r>
      <w:r w:rsidR="00053736" w:rsidRPr="007E437A">
        <w:rPr>
          <w:rFonts w:ascii="Times New Roman" w:hAnsi="Times New Roman"/>
          <w:sz w:val="24"/>
          <w:szCs w:val="24"/>
        </w:rPr>
        <w:t>.2024</w:t>
      </w:r>
    </w:p>
    <w:p w14:paraId="1598AD77" w14:textId="77777777" w:rsidR="00A43A8E" w:rsidRPr="007E437A" w:rsidRDefault="00A43A8E" w:rsidP="00241A85">
      <w:pPr>
        <w:pStyle w:val="Vahedeta"/>
        <w:jc w:val="center"/>
        <w:rPr>
          <w:rFonts w:ascii="Times New Roman" w:hAnsi="Times New Roman"/>
          <w:b/>
          <w:sz w:val="24"/>
          <w:szCs w:val="24"/>
        </w:rPr>
      </w:pPr>
    </w:p>
    <w:p w14:paraId="1D43733E" w14:textId="18FE3E55" w:rsidR="00973B5D" w:rsidRPr="007E437A" w:rsidRDefault="34BB0104" w:rsidP="00241A85">
      <w:pPr>
        <w:pStyle w:val="Vahedeta"/>
        <w:jc w:val="center"/>
        <w:rPr>
          <w:rFonts w:ascii="Times New Roman" w:hAnsi="Times New Roman"/>
          <w:b/>
          <w:bCs/>
          <w:sz w:val="24"/>
          <w:szCs w:val="24"/>
        </w:rPr>
      </w:pPr>
      <w:r w:rsidRPr="007E437A">
        <w:rPr>
          <w:rFonts w:ascii="Times New Roman" w:hAnsi="Times New Roman"/>
          <w:b/>
          <w:bCs/>
          <w:sz w:val="24"/>
          <w:szCs w:val="24"/>
        </w:rPr>
        <w:t xml:space="preserve">Kaitseväeteenistuse seaduse </w:t>
      </w:r>
      <w:r w:rsidR="00A07FB4" w:rsidRPr="007E437A">
        <w:rPr>
          <w:rFonts w:ascii="Times New Roman" w:hAnsi="Times New Roman"/>
          <w:b/>
          <w:bCs/>
          <w:sz w:val="24"/>
          <w:szCs w:val="24"/>
        </w:rPr>
        <w:t xml:space="preserve">muutmise </w:t>
      </w:r>
      <w:r w:rsidR="00053736" w:rsidRPr="007E437A">
        <w:rPr>
          <w:rFonts w:ascii="Times New Roman" w:hAnsi="Times New Roman"/>
          <w:b/>
          <w:bCs/>
          <w:sz w:val="24"/>
          <w:szCs w:val="24"/>
        </w:rPr>
        <w:t>ja</w:t>
      </w:r>
      <w:r w:rsidRPr="007E437A">
        <w:rPr>
          <w:rFonts w:ascii="Times New Roman" w:hAnsi="Times New Roman"/>
          <w:b/>
          <w:bCs/>
          <w:sz w:val="24"/>
          <w:szCs w:val="24"/>
        </w:rPr>
        <w:t xml:space="preserve"> teiste seaduste muutmise seaduse eelnõu</w:t>
      </w:r>
    </w:p>
    <w:p w14:paraId="3FA8D02A" w14:textId="77777777" w:rsidR="00971085" w:rsidRPr="007E437A" w:rsidRDefault="34BB0104" w:rsidP="00241A85">
      <w:pPr>
        <w:pStyle w:val="Vahedeta"/>
        <w:jc w:val="center"/>
        <w:rPr>
          <w:rFonts w:ascii="Times New Roman" w:hAnsi="Times New Roman"/>
          <w:b/>
          <w:bCs/>
          <w:sz w:val="24"/>
          <w:szCs w:val="24"/>
        </w:rPr>
      </w:pPr>
      <w:r w:rsidRPr="007E437A">
        <w:rPr>
          <w:rFonts w:ascii="Times New Roman" w:hAnsi="Times New Roman"/>
          <w:b/>
          <w:bCs/>
          <w:sz w:val="24"/>
          <w:szCs w:val="24"/>
        </w:rPr>
        <w:t>SELETUSKIRI</w:t>
      </w:r>
    </w:p>
    <w:p w14:paraId="4A46AF67" w14:textId="77777777" w:rsidR="00973B5D" w:rsidRPr="007E437A" w:rsidRDefault="00973B5D" w:rsidP="007E437A">
      <w:pPr>
        <w:pStyle w:val="Vahedeta"/>
        <w:jc w:val="both"/>
        <w:rPr>
          <w:rFonts w:ascii="Times New Roman" w:hAnsi="Times New Roman"/>
          <w:b/>
          <w:sz w:val="24"/>
          <w:szCs w:val="24"/>
        </w:rPr>
      </w:pPr>
    </w:p>
    <w:p w14:paraId="14C3DB96" w14:textId="77777777" w:rsidR="00973B5D" w:rsidRPr="007E437A" w:rsidRDefault="00973B5D" w:rsidP="007E437A">
      <w:pPr>
        <w:pStyle w:val="Vahedeta"/>
        <w:jc w:val="both"/>
        <w:rPr>
          <w:rFonts w:ascii="Times New Roman" w:hAnsi="Times New Roman"/>
          <w:b/>
          <w:sz w:val="24"/>
          <w:szCs w:val="24"/>
        </w:rPr>
      </w:pPr>
    </w:p>
    <w:p w14:paraId="38CBC2D0" w14:textId="77777777" w:rsidR="00973B5D" w:rsidRPr="007E437A" w:rsidRDefault="34BB0104" w:rsidP="007E437A">
      <w:pPr>
        <w:pStyle w:val="Vahedeta"/>
        <w:jc w:val="both"/>
        <w:rPr>
          <w:rFonts w:ascii="Times New Roman" w:hAnsi="Times New Roman"/>
          <w:b/>
          <w:bCs/>
          <w:sz w:val="24"/>
          <w:szCs w:val="24"/>
        </w:rPr>
      </w:pPr>
      <w:r w:rsidRPr="007E437A">
        <w:rPr>
          <w:rFonts w:ascii="Times New Roman" w:hAnsi="Times New Roman"/>
          <w:b/>
          <w:bCs/>
          <w:sz w:val="24"/>
          <w:szCs w:val="24"/>
        </w:rPr>
        <w:t>1. Sissejuhatus</w:t>
      </w:r>
    </w:p>
    <w:p w14:paraId="7BFD7DAD" w14:textId="77777777" w:rsidR="00973B5D" w:rsidRPr="007E437A" w:rsidRDefault="00973B5D" w:rsidP="007E437A">
      <w:pPr>
        <w:pStyle w:val="Vahedeta"/>
        <w:jc w:val="both"/>
        <w:rPr>
          <w:rFonts w:ascii="Times New Roman" w:hAnsi="Times New Roman"/>
          <w:b/>
          <w:sz w:val="24"/>
          <w:szCs w:val="24"/>
        </w:rPr>
      </w:pPr>
    </w:p>
    <w:p w14:paraId="46CB4710" w14:textId="77777777" w:rsidR="00973B5D" w:rsidRPr="007E437A" w:rsidRDefault="34BB0104" w:rsidP="007E437A">
      <w:pPr>
        <w:pStyle w:val="Vahedeta"/>
        <w:jc w:val="both"/>
        <w:rPr>
          <w:rFonts w:ascii="Times New Roman" w:hAnsi="Times New Roman"/>
          <w:b/>
          <w:bCs/>
          <w:sz w:val="24"/>
          <w:szCs w:val="24"/>
        </w:rPr>
      </w:pPr>
      <w:r w:rsidRPr="007E437A">
        <w:rPr>
          <w:rFonts w:ascii="Times New Roman" w:hAnsi="Times New Roman"/>
          <w:b/>
          <w:bCs/>
          <w:sz w:val="24"/>
          <w:szCs w:val="24"/>
        </w:rPr>
        <w:t xml:space="preserve"> Sisukokkuvõte</w:t>
      </w:r>
    </w:p>
    <w:p w14:paraId="7F721C55" w14:textId="77777777" w:rsidR="00973B5D" w:rsidRPr="007E437A" w:rsidRDefault="00973B5D" w:rsidP="007E437A">
      <w:pPr>
        <w:pStyle w:val="Vahedeta"/>
        <w:jc w:val="both"/>
        <w:rPr>
          <w:rFonts w:ascii="Times New Roman" w:hAnsi="Times New Roman"/>
          <w:b/>
          <w:sz w:val="24"/>
          <w:szCs w:val="24"/>
        </w:rPr>
      </w:pPr>
    </w:p>
    <w:p w14:paraId="679DF249" w14:textId="297A5713" w:rsidR="00FE410C" w:rsidRPr="007E437A" w:rsidRDefault="00FE410C" w:rsidP="007E437A">
      <w:pPr>
        <w:pStyle w:val="Vahedeta"/>
        <w:jc w:val="both"/>
        <w:rPr>
          <w:rFonts w:ascii="Times New Roman" w:hAnsi="Times New Roman"/>
          <w:sz w:val="24"/>
          <w:szCs w:val="24"/>
        </w:rPr>
      </w:pPr>
      <w:r w:rsidRPr="007E437A">
        <w:rPr>
          <w:rFonts w:ascii="Times New Roman" w:hAnsi="Times New Roman"/>
          <w:sz w:val="24"/>
          <w:szCs w:val="24"/>
        </w:rPr>
        <w:t xml:space="preserve">Eesti kaitsevõime </w:t>
      </w:r>
      <w:r w:rsidR="00CA3A6B" w:rsidRPr="007E437A">
        <w:rPr>
          <w:rFonts w:ascii="Times New Roman" w:hAnsi="Times New Roman"/>
          <w:sz w:val="24"/>
          <w:szCs w:val="24"/>
        </w:rPr>
        <w:t>rajaneb</w:t>
      </w:r>
      <w:r w:rsidRPr="007E437A">
        <w:rPr>
          <w:rFonts w:ascii="Times New Roman" w:hAnsi="Times New Roman"/>
          <w:sz w:val="24"/>
          <w:szCs w:val="24"/>
        </w:rPr>
        <w:t xml:space="preserve"> </w:t>
      </w:r>
      <w:r w:rsidR="00CA3A6B" w:rsidRPr="007E437A">
        <w:rPr>
          <w:rFonts w:ascii="Times New Roman" w:hAnsi="Times New Roman"/>
          <w:sz w:val="24"/>
          <w:szCs w:val="24"/>
        </w:rPr>
        <w:t xml:space="preserve">Eesti inimestel, kes panustavad </w:t>
      </w:r>
      <w:r w:rsidRPr="007E437A">
        <w:rPr>
          <w:rFonts w:ascii="Times New Roman" w:hAnsi="Times New Roman"/>
          <w:sz w:val="24"/>
          <w:szCs w:val="24"/>
        </w:rPr>
        <w:t>riigikaitsesse ajateenijate, tegev</w:t>
      </w:r>
      <w:r w:rsidR="00CA3A6B" w:rsidRPr="007E437A">
        <w:rPr>
          <w:rFonts w:ascii="Times New Roman" w:hAnsi="Times New Roman"/>
          <w:sz w:val="24"/>
          <w:szCs w:val="24"/>
        </w:rPr>
        <w:t>- ja</w:t>
      </w:r>
      <w:r w:rsidRPr="007E437A">
        <w:rPr>
          <w:rFonts w:ascii="Times New Roman" w:hAnsi="Times New Roman"/>
          <w:sz w:val="24"/>
          <w:szCs w:val="24"/>
        </w:rPr>
        <w:t xml:space="preserve"> reservväelaste või vabatahtlikena. Eesti elanikkonna valmisolek </w:t>
      </w:r>
      <w:r w:rsidR="00CA3A6B" w:rsidRPr="007E437A">
        <w:rPr>
          <w:rFonts w:ascii="Times New Roman" w:hAnsi="Times New Roman"/>
          <w:sz w:val="24"/>
          <w:szCs w:val="24"/>
        </w:rPr>
        <w:t xml:space="preserve">osaleda kaitsetegevuses </w:t>
      </w:r>
      <w:r w:rsidRPr="007E437A">
        <w:rPr>
          <w:rFonts w:ascii="Times New Roman" w:hAnsi="Times New Roman"/>
          <w:sz w:val="24"/>
          <w:szCs w:val="24"/>
        </w:rPr>
        <w:t xml:space="preserve">vastavalt oma võimetele ja oskustele on </w:t>
      </w:r>
      <w:r w:rsidR="00CA3A6B" w:rsidRPr="007E437A">
        <w:rPr>
          <w:rFonts w:ascii="Times New Roman" w:hAnsi="Times New Roman"/>
          <w:sz w:val="24"/>
          <w:szCs w:val="24"/>
        </w:rPr>
        <w:t>suur</w:t>
      </w:r>
      <w:r w:rsidRPr="007E437A">
        <w:rPr>
          <w:rFonts w:ascii="Times New Roman" w:hAnsi="Times New Roman"/>
          <w:sz w:val="24"/>
          <w:szCs w:val="24"/>
        </w:rPr>
        <w:t xml:space="preserve">. </w:t>
      </w:r>
      <w:r w:rsidR="00CA3A6B" w:rsidRPr="007E437A">
        <w:rPr>
          <w:rFonts w:ascii="Times New Roman" w:hAnsi="Times New Roman"/>
          <w:sz w:val="24"/>
          <w:szCs w:val="24"/>
        </w:rPr>
        <w:t>E</w:t>
      </w:r>
      <w:r w:rsidRPr="007E437A">
        <w:rPr>
          <w:rFonts w:ascii="Times New Roman" w:hAnsi="Times New Roman"/>
          <w:sz w:val="24"/>
          <w:szCs w:val="24"/>
        </w:rPr>
        <w:t xml:space="preserve">elnõu </w:t>
      </w:r>
      <w:r w:rsidR="00CA3A6B" w:rsidRPr="007E437A">
        <w:rPr>
          <w:rFonts w:ascii="Times New Roman" w:hAnsi="Times New Roman"/>
          <w:sz w:val="24"/>
          <w:szCs w:val="24"/>
        </w:rPr>
        <w:t xml:space="preserve">on </w:t>
      </w:r>
      <w:r w:rsidRPr="007E437A">
        <w:rPr>
          <w:rFonts w:ascii="Times New Roman" w:hAnsi="Times New Roman"/>
          <w:sz w:val="24"/>
          <w:szCs w:val="24"/>
        </w:rPr>
        <w:t xml:space="preserve">välja töötatud </w:t>
      </w:r>
      <w:r w:rsidR="00CA3A6B" w:rsidRPr="007E437A">
        <w:rPr>
          <w:rFonts w:ascii="Times New Roman" w:hAnsi="Times New Roman"/>
          <w:sz w:val="24"/>
          <w:szCs w:val="24"/>
        </w:rPr>
        <w:t xml:space="preserve">eelkõige selleks, et avardada </w:t>
      </w:r>
      <w:r w:rsidRPr="007E437A">
        <w:rPr>
          <w:rFonts w:ascii="Times New Roman" w:hAnsi="Times New Roman"/>
          <w:sz w:val="24"/>
          <w:szCs w:val="24"/>
        </w:rPr>
        <w:t>riigikaitsesse panustamise võimalus</w:t>
      </w:r>
      <w:r w:rsidR="00CA3A6B" w:rsidRPr="007E437A">
        <w:rPr>
          <w:rFonts w:ascii="Times New Roman" w:hAnsi="Times New Roman"/>
          <w:sz w:val="24"/>
          <w:szCs w:val="24"/>
        </w:rPr>
        <w:t>i</w:t>
      </w:r>
      <w:r w:rsidRPr="007E437A">
        <w:rPr>
          <w:rFonts w:ascii="Times New Roman" w:hAnsi="Times New Roman"/>
          <w:sz w:val="24"/>
          <w:szCs w:val="24"/>
        </w:rPr>
        <w:t>.</w:t>
      </w:r>
    </w:p>
    <w:p w14:paraId="323790FD" w14:textId="77777777" w:rsidR="00FE410C" w:rsidRPr="007E437A" w:rsidRDefault="00FE410C" w:rsidP="007E437A">
      <w:pPr>
        <w:pStyle w:val="Vahedeta"/>
        <w:jc w:val="both"/>
        <w:rPr>
          <w:rFonts w:ascii="Times New Roman" w:hAnsi="Times New Roman"/>
          <w:sz w:val="24"/>
          <w:szCs w:val="24"/>
        </w:rPr>
      </w:pPr>
    </w:p>
    <w:p w14:paraId="57B5DBD1" w14:textId="208535F3" w:rsidR="00400F7E" w:rsidRPr="007E437A" w:rsidRDefault="34BB0104" w:rsidP="007E437A">
      <w:pPr>
        <w:pStyle w:val="Vahedeta"/>
        <w:jc w:val="both"/>
        <w:rPr>
          <w:rFonts w:ascii="Times New Roman" w:hAnsi="Times New Roman"/>
          <w:sz w:val="24"/>
          <w:szCs w:val="24"/>
        </w:rPr>
      </w:pPr>
      <w:r w:rsidRPr="007E437A">
        <w:rPr>
          <w:rFonts w:ascii="Times New Roman" w:hAnsi="Times New Roman"/>
          <w:sz w:val="24"/>
          <w:szCs w:val="24"/>
        </w:rPr>
        <w:t xml:space="preserve">Eelnõuga muudetakse </w:t>
      </w:r>
      <w:r w:rsidR="00E75E86" w:rsidRPr="007E437A">
        <w:rPr>
          <w:rFonts w:ascii="Times New Roman" w:hAnsi="Times New Roman"/>
          <w:sz w:val="24"/>
          <w:szCs w:val="24"/>
        </w:rPr>
        <w:t>kaitseväeteenistuse seadust,</w:t>
      </w:r>
      <w:r w:rsidR="00053736" w:rsidRPr="007E437A">
        <w:rPr>
          <w:rFonts w:ascii="Times New Roman" w:hAnsi="Times New Roman"/>
          <w:sz w:val="24"/>
          <w:szCs w:val="24"/>
        </w:rPr>
        <w:t xml:space="preserve"> </w:t>
      </w:r>
      <w:r w:rsidR="00CC4881" w:rsidRPr="007E437A">
        <w:rPr>
          <w:rFonts w:ascii="Times New Roman" w:hAnsi="Times New Roman"/>
          <w:sz w:val="24"/>
          <w:szCs w:val="24"/>
        </w:rPr>
        <w:t xml:space="preserve">avaliku teenistuse seadust, </w:t>
      </w:r>
      <w:r w:rsidR="00053736" w:rsidRPr="007E437A">
        <w:rPr>
          <w:rFonts w:ascii="Times New Roman" w:hAnsi="Times New Roman"/>
          <w:sz w:val="24"/>
          <w:szCs w:val="24"/>
        </w:rPr>
        <w:t>kaitseväeteenistuse seaduse rakendamise seadust, kaitseväe</w:t>
      </w:r>
      <w:r w:rsidR="00FA24DA" w:rsidRPr="007E437A">
        <w:rPr>
          <w:rFonts w:ascii="Times New Roman" w:hAnsi="Times New Roman"/>
          <w:sz w:val="24"/>
          <w:szCs w:val="24"/>
        </w:rPr>
        <w:t xml:space="preserve"> </w:t>
      </w:r>
      <w:r w:rsidR="00053736" w:rsidRPr="007E437A">
        <w:rPr>
          <w:rFonts w:ascii="Times New Roman" w:hAnsi="Times New Roman"/>
          <w:sz w:val="24"/>
          <w:szCs w:val="24"/>
        </w:rPr>
        <w:t>korralduse seadust</w:t>
      </w:r>
      <w:r w:rsidR="00E75E86" w:rsidRPr="007E437A">
        <w:rPr>
          <w:rFonts w:ascii="Times New Roman" w:hAnsi="Times New Roman"/>
          <w:sz w:val="24"/>
          <w:szCs w:val="24"/>
        </w:rPr>
        <w:t xml:space="preserve"> ning</w:t>
      </w:r>
      <w:r w:rsidRPr="007E437A">
        <w:rPr>
          <w:rFonts w:ascii="Times New Roman" w:hAnsi="Times New Roman"/>
          <w:sz w:val="24"/>
          <w:szCs w:val="24"/>
        </w:rPr>
        <w:t xml:space="preserve"> </w:t>
      </w:r>
      <w:r w:rsidR="00053736" w:rsidRPr="007E437A">
        <w:rPr>
          <w:rFonts w:ascii="Times New Roman" w:hAnsi="Times New Roman"/>
          <w:sz w:val="24"/>
          <w:szCs w:val="24"/>
        </w:rPr>
        <w:t>riigisaladuse j</w:t>
      </w:r>
      <w:r w:rsidR="00E75E86" w:rsidRPr="007E437A">
        <w:rPr>
          <w:rFonts w:ascii="Times New Roman" w:hAnsi="Times New Roman"/>
          <w:sz w:val="24"/>
          <w:szCs w:val="24"/>
        </w:rPr>
        <w:t>a salastatud välisteabe seadust.</w:t>
      </w:r>
    </w:p>
    <w:p w14:paraId="76BED357" w14:textId="77777777" w:rsidR="00400F7E" w:rsidRPr="007E437A" w:rsidRDefault="00400F7E" w:rsidP="007E437A">
      <w:pPr>
        <w:pStyle w:val="Vahedeta"/>
        <w:jc w:val="both"/>
        <w:rPr>
          <w:rFonts w:ascii="Times New Roman" w:hAnsi="Times New Roman"/>
          <w:sz w:val="24"/>
          <w:szCs w:val="24"/>
        </w:rPr>
      </w:pPr>
    </w:p>
    <w:p w14:paraId="130D3E4A" w14:textId="2762FEF1" w:rsidR="008065E6" w:rsidRPr="007E437A" w:rsidRDefault="34BB0104" w:rsidP="007E437A">
      <w:pPr>
        <w:pStyle w:val="Vahedeta"/>
        <w:jc w:val="both"/>
        <w:rPr>
          <w:rFonts w:ascii="Times New Roman" w:hAnsi="Times New Roman"/>
          <w:sz w:val="24"/>
          <w:szCs w:val="24"/>
        </w:rPr>
      </w:pPr>
      <w:r w:rsidRPr="007E437A">
        <w:rPr>
          <w:rFonts w:ascii="Times New Roman" w:hAnsi="Times New Roman"/>
          <w:sz w:val="24"/>
          <w:szCs w:val="24"/>
        </w:rPr>
        <w:t>Kaitseväeteenistuse seaduse</w:t>
      </w:r>
      <w:r w:rsidR="00193211" w:rsidRPr="007E437A">
        <w:rPr>
          <w:rFonts w:ascii="Times New Roman" w:hAnsi="Times New Roman"/>
          <w:sz w:val="24"/>
          <w:szCs w:val="24"/>
        </w:rPr>
        <w:t xml:space="preserve"> (edaspidi </w:t>
      </w:r>
      <w:r w:rsidR="00193211" w:rsidRPr="007E437A">
        <w:rPr>
          <w:rFonts w:ascii="Times New Roman" w:hAnsi="Times New Roman"/>
          <w:i/>
          <w:iCs/>
          <w:sz w:val="24"/>
          <w:szCs w:val="24"/>
        </w:rPr>
        <w:t>KVTS</w:t>
      </w:r>
      <w:r w:rsidR="00193211" w:rsidRPr="007E437A">
        <w:rPr>
          <w:rFonts w:ascii="Times New Roman" w:hAnsi="Times New Roman"/>
          <w:sz w:val="24"/>
          <w:szCs w:val="24"/>
        </w:rPr>
        <w:t>)</w:t>
      </w:r>
      <w:r w:rsidRPr="007E437A">
        <w:rPr>
          <w:rFonts w:ascii="Times New Roman" w:hAnsi="Times New Roman"/>
          <w:sz w:val="24"/>
          <w:szCs w:val="24"/>
        </w:rPr>
        <w:t xml:space="preserve"> muudatuse </w:t>
      </w:r>
      <w:r w:rsidR="00FA24DA" w:rsidRPr="007E437A">
        <w:rPr>
          <w:rFonts w:ascii="Times New Roman" w:hAnsi="Times New Roman"/>
          <w:sz w:val="24"/>
          <w:szCs w:val="24"/>
        </w:rPr>
        <w:t>eesmä</w:t>
      </w:r>
      <w:r w:rsidR="004855DE" w:rsidRPr="007E437A">
        <w:rPr>
          <w:rFonts w:ascii="Times New Roman" w:hAnsi="Times New Roman"/>
          <w:sz w:val="24"/>
          <w:szCs w:val="24"/>
        </w:rPr>
        <w:t>rk</w:t>
      </w:r>
      <w:r w:rsidR="00FA24DA" w:rsidRPr="007E437A">
        <w:rPr>
          <w:rFonts w:ascii="Times New Roman" w:hAnsi="Times New Roman"/>
          <w:sz w:val="24"/>
          <w:szCs w:val="24"/>
        </w:rPr>
        <w:t xml:space="preserve"> on laiendada </w:t>
      </w:r>
      <w:r w:rsidR="004855DE" w:rsidRPr="007E437A">
        <w:rPr>
          <w:rFonts w:ascii="Times New Roman" w:hAnsi="Times New Roman"/>
          <w:sz w:val="24"/>
          <w:szCs w:val="24"/>
        </w:rPr>
        <w:t xml:space="preserve">võimalusi panustada </w:t>
      </w:r>
      <w:r w:rsidR="00FA24DA" w:rsidRPr="007E437A">
        <w:rPr>
          <w:rFonts w:ascii="Times New Roman" w:hAnsi="Times New Roman"/>
          <w:sz w:val="24"/>
          <w:szCs w:val="24"/>
        </w:rPr>
        <w:t xml:space="preserve">Kaitseväe ülesannete täitmisse. </w:t>
      </w:r>
      <w:r w:rsidR="00193211" w:rsidRPr="007E437A">
        <w:rPr>
          <w:rFonts w:ascii="Times New Roman" w:hAnsi="Times New Roman"/>
          <w:sz w:val="24"/>
          <w:szCs w:val="24"/>
        </w:rPr>
        <w:t>Selleks luuakse KVTS</w:t>
      </w:r>
      <w:r w:rsidR="004855DE" w:rsidRPr="007E437A">
        <w:rPr>
          <w:rFonts w:ascii="Times New Roman" w:hAnsi="Times New Roman"/>
          <w:sz w:val="24"/>
          <w:szCs w:val="24"/>
        </w:rPr>
        <w:t>-</w:t>
      </w:r>
      <w:r w:rsidR="00193211" w:rsidRPr="007E437A">
        <w:rPr>
          <w:rFonts w:ascii="Times New Roman" w:hAnsi="Times New Roman"/>
          <w:sz w:val="24"/>
          <w:szCs w:val="24"/>
        </w:rPr>
        <w:t>i sätted, mi</w:t>
      </w:r>
      <w:r w:rsidR="004855DE" w:rsidRPr="007E437A">
        <w:rPr>
          <w:rFonts w:ascii="Times New Roman" w:hAnsi="Times New Roman"/>
          <w:sz w:val="24"/>
          <w:szCs w:val="24"/>
        </w:rPr>
        <w:t>llega</w:t>
      </w:r>
      <w:r w:rsidR="00193211" w:rsidRPr="007E437A">
        <w:rPr>
          <w:rFonts w:ascii="Times New Roman" w:hAnsi="Times New Roman"/>
          <w:sz w:val="24"/>
          <w:szCs w:val="24"/>
        </w:rPr>
        <w:t xml:space="preserve"> reguleeri</w:t>
      </w:r>
      <w:r w:rsidR="004855DE" w:rsidRPr="007E437A">
        <w:rPr>
          <w:rFonts w:ascii="Times New Roman" w:hAnsi="Times New Roman"/>
          <w:sz w:val="24"/>
          <w:szCs w:val="24"/>
        </w:rPr>
        <w:t>takse</w:t>
      </w:r>
      <w:r w:rsidR="00193211" w:rsidRPr="007E437A">
        <w:rPr>
          <w:rFonts w:ascii="Times New Roman" w:hAnsi="Times New Roman"/>
          <w:sz w:val="24"/>
          <w:szCs w:val="24"/>
        </w:rPr>
        <w:t xml:space="preserve"> reservis olevate isikute võimalusi asuda vabatahtlikult Kaitseväe ülesan</w:t>
      </w:r>
      <w:r w:rsidR="004855DE" w:rsidRPr="007E437A">
        <w:rPr>
          <w:rFonts w:ascii="Times New Roman" w:hAnsi="Times New Roman"/>
          <w:sz w:val="24"/>
          <w:szCs w:val="24"/>
        </w:rPr>
        <w:t>deid täitma</w:t>
      </w:r>
      <w:r w:rsidR="00590D28" w:rsidRPr="007E437A">
        <w:rPr>
          <w:rFonts w:ascii="Times New Roman" w:hAnsi="Times New Roman"/>
          <w:sz w:val="24"/>
          <w:szCs w:val="24"/>
        </w:rPr>
        <w:t>.</w:t>
      </w:r>
    </w:p>
    <w:p w14:paraId="5BED262D" w14:textId="68390AFB" w:rsidR="009D7DF7" w:rsidRPr="007E437A" w:rsidRDefault="00590D28" w:rsidP="007E437A">
      <w:pPr>
        <w:pStyle w:val="Vahedeta"/>
        <w:jc w:val="both"/>
        <w:rPr>
          <w:rFonts w:ascii="Times New Roman" w:hAnsi="Times New Roman"/>
          <w:sz w:val="24"/>
          <w:szCs w:val="24"/>
        </w:rPr>
      </w:pPr>
      <w:r w:rsidRPr="007E437A">
        <w:rPr>
          <w:rFonts w:ascii="Times New Roman" w:hAnsi="Times New Roman"/>
          <w:sz w:val="24"/>
          <w:szCs w:val="24"/>
        </w:rPr>
        <w:t>A</w:t>
      </w:r>
      <w:r w:rsidR="00A9117B" w:rsidRPr="007E437A">
        <w:rPr>
          <w:rFonts w:ascii="Times New Roman" w:hAnsi="Times New Roman"/>
          <w:sz w:val="24"/>
          <w:szCs w:val="24"/>
        </w:rPr>
        <w:t>jateenistust korralda</w:t>
      </w:r>
      <w:r w:rsidR="007159D3" w:rsidRPr="007E437A">
        <w:rPr>
          <w:rFonts w:ascii="Times New Roman" w:hAnsi="Times New Roman"/>
          <w:sz w:val="24"/>
          <w:szCs w:val="24"/>
        </w:rPr>
        <w:t xml:space="preserve">vate sätete juures luuakse võimalus </w:t>
      </w:r>
      <w:del w:id="0" w:author="Mari Käbi" w:date="2024-06-20T09:34:00Z">
        <w:r w:rsidR="00E76802" w:rsidRPr="007E437A" w:rsidDel="005A785B">
          <w:rPr>
            <w:rFonts w:ascii="Times New Roman" w:hAnsi="Times New Roman"/>
            <w:sz w:val="24"/>
            <w:szCs w:val="24"/>
          </w:rPr>
          <w:delText xml:space="preserve"> </w:delText>
        </w:r>
      </w:del>
      <w:r w:rsidR="00E76802" w:rsidRPr="007E437A">
        <w:rPr>
          <w:rFonts w:ascii="Times New Roman" w:hAnsi="Times New Roman"/>
          <w:sz w:val="24"/>
          <w:szCs w:val="24"/>
        </w:rPr>
        <w:t>ajateeni</w:t>
      </w:r>
      <w:r w:rsidR="003557AB" w:rsidRPr="007E437A">
        <w:rPr>
          <w:rFonts w:ascii="Times New Roman" w:hAnsi="Times New Roman"/>
          <w:sz w:val="24"/>
          <w:szCs w:val="24"/>
        </w:rPr>
        <w:t>stuse ennetähtaegseks lõpetamiseks seoses isiku tegevteenistusse asumisega,</w:t>
      </w:r>
      <w:r w:rsidR="00E76802" w:rsidRPr="007E437A">
        <w:rPr>
          <w:rFonts w:ascii="Times New Roman" w:hAnsi="Times New Roman"/>
          <w:sz w:val="24"/>
          <w:szCs w:val="24"/>
        </w:rPr>
        <w:t xml:space="preserve"> </w:t>
      </w:r>
      <w:r w:rsidRPr="007E437A">
        <w:rPr>
          <w:rFonts w:ascii="Times New Roman" w:hAnsi="Times New Roman"/>
          <w:sz w:val="24"/>
          <w:szCs w:val="24"/>
        </w:rPr>
        <w:t>samuti nähakse ette võimalus</w:t>
      </w:r>
      <w:r w:rsidR="00E76802" w:rsidRPr="007E437A">
        <w:rPr>
          <w:rFonts w:ascii="Times New Roman" w:hAnsi="Times New Roman"/>
          <w:sz w:val="24"/>
          <w:szCs w:val="24"/>
        </w:rPr>
        <w:t xml:space="preserve"> lähetada </w:t>
      </w:r>
      <w:r w:rsidRPr="007E437A">
        <w:rPr>
          <w:rFonts w:ascii="Times New Roman" w:hAnsi="Times New Roman"/>
          <w:sz w:val="24"/>
          <w:szCs w:val="24"/>
        </w:rPr>
        <w:t xml:space="preserve">nõusoleku andnud ajateenija </w:t>
      </w:r>
      <w:r w:rsidR="00E76802" w:rsidRPr="007E437A">
        <w:rPr>
          <w:rFonts w:ascii="Times New Roman" w:hAnsi="Times New Roman"/>
          <w:sz w:val="24"/>
          <w:szCs w:val="24"/>
        </w:rPr>
        <w:t>rahvusvahelise</w:t>
      </w:r>
      <w:r w:rsidR="004333A1" w:rsidRPr="007E437A">
        <w:rPr>
          <w:rFonts w:ascii="Times New Roman" w:hAnsi="Times New Roman"/>
          <w:sz w:val="24"/>
          <w:szCs w:val="24"/>
        </w:rPr>
        <w:t>le</w:t>
      </w:r>
      <w:r w:rsidR="00E76802" w:rsidRPr="007E437A">
        <w:rPr>
          <w:rFonts w:ascii="Times New Roman" w:hAnsi="Times New Roman"/>
          <w:sz w:val="24"/>
          <w:szCs w:val="24"/>
        </w:rPr>
        <w:t xml:space="preserve"> sõjalise</w:t>
      </w:r>
      <w:r w:rsidR="004333A1" w:rsidRPr="007E437A">
        <w:rPr>
          <w:rFonts w:ascii="Times New Roman" w:hAnsi="Times New Roman"/>
          <w:sz w:val="24"/>
          <w:szCs w:val="24"/>
        </w:rPr>
        <w:t>le</w:t>
      </w:r>
      <w:r w:rsidR="00E76802" w:rsidRPr="007E437A">
        <w:rPr>
          <w:rFonts w:ascii="Times New Roman" w:hAnsi="Times New Roman"/>
          <w:sz w:val="24"/>
          <w:szCs w:val="24"/>
        </w:rPr>
        <w:t xml:space="preserve"> operatsiooni</w:t>
      </w:r>
      <w:r w:rsidR="004333A1" w:rsidRPr="007E437A">
        <w:rPr>
          <w:rFonts w:ascii="Times New Roman" w:hAnsi="Times New Roman"/>
          <w:sz w:val="24"/>
          <w:szCs w:val="24"/>
        </w:rPr>
        <w:t>le</w:t>
      </w:r>
      <w:r w:rsidR="003557AB" w:rsidRPr="007E437A">
        <w:rPr>
          <w:rFonts w:ascii="Times New Roman" w:hAnsi="Times New Roman"/>
          <w:sz w:val="24"/>
          <w:szCs w:val="24"/>
        </w:rPr>
        <w:t>.</w:t>
      </w:r>
      <w:r w:rsidR="00E76802" w:rsidRPr="007E437A">
        <w:rPr>
          <w:rFonts w:ascii="Times New Roman" w:hAnsi="Times New Roman"/>
          <w:sz w:val="24"/>
          <w:szCs w:val="24"/>
        </w:rPr>
        <w:t xml:space="preserve"> </w:t>
      </w:r>
    </w:p>
    <w:p w14:paraId="7C730239" w14:textId="07CE020B" w:rsidR="008065E6" w:rsidRPr="007E437A" w:rsidRDefault="004855DE" w:rsidP="007E437A">
      <w:pPr>
        <w:pStyle w:val="Vahedeta"/>
        <w:jc w:val="both"/>
        <w:rPr>
          <w:rFonts w:ascii="Times New Roman" w:hAnsi="Times New Roman"/>
          <w:sz w:val="24"/>
          <w:szCs w:val="24"/>
        </w:rPr>
      </w:pPr>
      <w:r w:rsidRPr="007E437A">
        <w:rPr>
          <w:rFonts w:ascii="Times New Roman" w:hAnsi="Times New Roman"/>
          <w:sz w:val="24"/>
          <w:szCs w:val="24"/>
        </w:rPr>
        <w:t xml:space="preserve">Lisaks </w:t>
      </w:r>
      <w:r w:rsidR="007159D3" w:rsidRPr="007E437A">
        <w:rPr>
          <w:rFonts w:ascii="Times New Roman" w:hAnsi="Times New Roman"/>
          <w:sz w:val="24"/>
          <w:szCs w:val="24"/>
        </w:rPr>
        <w:t>ajakohastatakse Kaitseväes distsiplinaarmenetluse läbiviimise sätteid.</w:t>
      </w:r>
    </w:p>
    <w:p w14:paraId="4B83763F" w14:textId="6E5BF8FB" w:rsidR="00FA24DA" w:rsidRPr="007E437A" w:rsidRDefault="00FA24DA" w:rsidP="007E437A">
      <w:pPr>
        <w:pStyle w:val="Vahedeta"/>
        <w:jc w:val="both"/>
        <w:rPr>
          <w:rFonts w:ascii="Times New Roman" w:hAnsi="Times New Roman"/>
          <w:sz w:val="24"/>
          <w:szCs w:val="24"/>
        </w:rPr>
      </w:pPr>
    </w:p>
    <w:p w14:paraId="596B9D1C" w14:textId="069D282A" w:rsidR="00193211" w:rsidRPr="007E437A" w:rsidRDefault="00193211" w:rsidP="007E437A">
      <w:pPr>
        <w:pStyle w:val="Vahedeta"/>
        <w:jc w:val="both"/>
        <w:rPr>
          <w:rFonts w:ascii="Times New Roman" w:hAnsi="Times New Roman"/>
          <w:sz w:val="24"/>
          <w:szCs w:val="24"/>
        </w:rPr>
      </w:pPr>
      <w:r w:rsidRPr="007E437A">
        <w:rPr>
          <w:rFonts w:ascii="Times New Roman" w:hAnsi="Times New Roman"/>
          <w:sz w:val="24"/>
          <w:szCs w:val="24"/>
        </w:rPr>
        <w:t xml:space="preserve">Kaitseväeteenistuse seaduse rakendamise seaduses (edaspidi </w:t>
      </w:r>
      <w:r w:rsidRPr="007E437A">
        <w:rPr>
          <w:rFonts w:ascii="Times New Roman" w:hAnsi="Times New Roman"/>
          <w:i/>
          <w:iCs/>
          <w:sz w:val="24"/>
          <w:szCs w:val="24"/>
        </w:rPr>
        <w:t>KVTRS</w:t>
      </w:r>
      <w:r w:rsidRPr="007E437A">
        <w:rPr>
          <w:rFonts w:ascii="Times New Roman" w:hAnsi="Times New Roman"/>
          <w:sz w:val="24"/>
          <w:szCs w:val="24"/>
        </w:rPr>
        <w:t xml:space="preserve">) </w:t>
      </w:r>
      <w:r w:rsidR="004333A1" w:rsidRPr="007E437A">
        <w:rPr>
          <w:rFonts w:ascii="Times New Roman" w:hAnsi="Times New Roman"/>
          <w:sz w:val="24"/>
          <w:szCs w:val="24"/>
        </w:rPr>
        <w:t>muudetakse tegevteenistuspensioni saamise aluseid ning seaduses kaotatakse piirang, mille kohaselt ei või tegevteenistuspensioni saav isik samal ajal olla tegevteenistuses</w:t>
      </w:r>
      <w:r w:rsidR="00590D28" w:rsidRPr="007E437A">
        <w:rPr>
          <w:rFonts w:ascii="Times New Roman" w:hAnsi="Times New Roman"/>
          <w:sz w:val="24"/>
          <w:szCs w:val="24"/>
        </w:rPr>
        <w:t xml:space="preserve"> </w:t>
      </w:r>
      <w:del w:id="1" w:author="Mari Käbi" w:date="2024-06-21T14:26:00Z">
        <w:r w:rsidR="00590D28" w:rsidRPr="007E437A" w:rsidDel="00A302E0">
          <w:rPr>
            <w:rFonts w:ascii="Times New Roman" w:hAnsi="Times New Roman"/>
            <w:sz w:val="24"/>
            <w:szCs w:val="24"/>
          </w:rPr>
          <w:delText xml:space="preserve">ja </w:delText>
        </w:r>
      </w:del>
      <w:ins w:id="2" w:author="Mari Käbi" w:date="2024-06-21T14:26:00Z">
        <w:r w:rsidR="00A302E0">
          <w:rPr>
            <w:rFonts w:ascii="Times New Roman" w:hAnsi="Times New Roman"/>
            <w:sz w:val="24"/>
            <w:szCs w:val="24"/>
          </w:rPr>
          <w:t>ega</w:t>
        </w:r>
        <w:r w:rsidR="00A302E0" w:rsidRPr="007E437A">
          <w:rPr>
            <w:rFonts w:ascii="Times New Roman" w:hAnsi="Times New Roman"/>
            <w:sz w:val="24"/>
            <w:szCs w:val="24"/>
          </w:rPr>
          <w:t xml:space="preserve"> </w:t>
        </w:r>
      </w:ins>
      <w:r w:rsidR="00590D28" w:rsidRPr="007E437A">
        <w:rPr>
          <w:rFonts w:ascii="Times New Roman" w:hAnsi="Times New Roman"/>
          <w:sz w:val="24"/>
          <w:szCs w:val="24"/>
        </w:rPr>
        <w:t>politseiteenistuses</w:t>
      </w:r>
      <w:r w:rsidR="004333A1" w:rsidRPr="007E437A">
        <w:rPr>
          <w:rFonts w:ascii="Times New Roman" w:hAnsi="Times New Roman"/>
          <w:sz w:val="24"/>
          <w:szCs w:val="24"/>
        </w:rPr>
        <w:t>.</w:t>
      </w:r>
    </w:p>
    <w:p w14:paraId="07C87A41" w14:textId="77777777" w:rsidR="00193211" w:rsidRPr="007E437A" w:rsidRDefault="00193211" w:rsidP="007E437A">
      <w:pPr>
        <w:pStyle w:val="Vahedeta"/>
        <w:jc w:val="both"/>
        <w:rPr>
          <w:rFonts w:ascii="Times New Roman" w:hAnsi="Times New Roman"/>
          <w:sz w:val="24"/>
          <w:szCs w:val="24"/>
        </w:rPr>
      </w:pPr>
    </w:p>
    <w:p w14:paraId="632946B5" w14:textId="094CDE5E" w:rsidR="008065E6" w:rsidRPr="007E437A" w:rsidRDefault="00FA24DA" w:rsidP="007E437A">
      <w:pPr>
        <w:pStyle w:val="Vahedeta"/>
        <w:jc w:val="both"/>
        <w:rPr>
          <w:rFonts w:ascii="Times New Roman" w:hAnsi="Times New Roman"/>
          <w:sz w:val="24"/>
          <w:szCs w:val="24"/>
        </w:rPr>
      </w:pPr>
      <w:r w:rsidRPr="007E437A">
        <w:rPr>
          <w:rFonts w:ascii="Times New Roman" w:hAnsi="Times New Roman"/>
          <w:sz w:val="24"/>
          <w:szCs w:val="24"/>
        </w:rPr>
        <w:t xml:space="preserve">Kaitseväe korralduse seaduse </w:t>
      </w:r>
      <w:r w:rsidR="00F53523" w:rsidRPr="007E437A">
        <w:rPr>
          <w:rFonts w:ascii="Times New Roman" w:hAnsi="Times New Roman"/>
          <w:sz w:val="24"/>
          <w:szCs w:val="24"/>
        </w:rPr>
        <w:t xml:space="preserve">(edaspidi </w:t>
      </w:r>
      <w:r w:rsidR="00F53523" w:rsidRPr="007E437A">
        <w:rPr>
          <w:rFonts w:ascii="Times New Roman" w:hAnsi="Times New Roman"/>
          <w:i/>
          <w:iCs/>
          <w:sz w:val="24"/>
          <w:szCs w:val="24"/>
        </w:rPr>
        <w:t>KKS</w:t>
      </w:r>
      <w:r w:rsidR="00F53523" w:rsidRPr="007E437A">
        <w:rPr>
          <w:rFonts w:ascii="Times New Roman" w:hAnsi="Times New Roman"/>
          <w:sz w:val="24"/>
          <w:szCs w:val="24"/>
        </w:rPr>
        <w:t xml:space="preserve">) </w:t>
      </w:r>
      <w:r w:rsidRPr="007E437A">
        <w:rPr>
          <w:rFonts w:ascii="Times New Roman" w:hAnsi="Times New Roman"/>
          <w:sz w:val="24"/>
          <w:szCs w:val="24"/>
        </w:rPr>
        <w:t xml:space="preserve">muudatusega luuakse võimalus </w:t>
      </w:r>
      <w:r w:rsidR="004855DE" w:rsidRPr="007E437A">
        <w:rPr>
          <w:rFonts w:ascii="Times New Roman" w:hAnsi="Times New Roman"/>
          <w:sz w:val="24"/>
          <w:szCs w:val="24"/>
        </w:rPr>
        <w:t xml:space="preserve">suunata isik, kes on </w:t>
      </w:r>
      <w:r w:rsidR="007159D3" w:rsidRPr="007E437A">
        <w:rPr>
          <w:rFonts w:ascii="Times New Roman" w:hAnsi="Times New Roman"/>
          <w:sz w:val="24"/>
          <w:szCs w:val="24"/>
        </w:rPr>
        <w:t>Kaitseväe</w:t>
      </w:r>
      <w:r w:rsidR="00A03557" w:rsidRPr="007E437A">
        <w:rPr>
          <w:rFonts w:ascii="Times New Roman" w:hAnsi="Times New Roman"/>
          <w:sz w:val="24"/>
          <w:szCs w:val="24"/>
        </w:rPr>
        <w:t>s</w:t>
      </w:r>
      <w:r w:rsidR="007159D3" w:rsidRPr="007E437A">
        <w:rPr>
          <w:rFonts w:ascii="Times New Roman" w:hAnsi="Times New Roman"/>
          <w:sz w:val="24"/>
          <w:szCs w:val="24"/>
        </w:rPr>
        <w:t xml:space="preserve"> avalikus teenistuses või </w:t>
      </w:r>
      <w:r w:rsidR="004855DE" w:rsidRPr="007E437A">
        <w:rPr>
          <w:rFonts w:ascii="Times New Roman" w:hAnsi="Times New Roman"/>
          <w:sz w:val="24"/>
          <w:szCs w:val="24"/>
        </w:rPr>
        <w:t xml:space="preserve">töötab seal </w:t>
      </w:r>
      <w:r w:rsidR="007159D3" w:rsidRPr="007E437A">
        <w:rPr>
          <w:rFonts w:ascii="Times New Roman" w:hAnsi="Times New Roman"/>
          <w:sz w:val="24"/>
          <w:szCs w:val="24"/>
        </w:rPr>
        <w:t>töölepingu alusel</w:t>
      </w:r>
      <w:r w:rsidR="004855DE" w:rsidRPr="007E437A">
        <w:rPr>
          <w:rFonts w:ascii="Times New Roman" w:hAnsi="Times New Roman"/>
          <w:sz w:val="24"/>
          <w:szCs w:val="24"/>
        </w:rPr>
        <w:t xml:space="preserve">, </w:t>
      </w:r>
      <w:r w:rsidR="007159D3" w:rsidRPr="007E437A">
        <w:rPr>
          <w:rFonts w:ascii="Times New Roman" w:hAnsi="Times New Roman"/>
          <w:sz w:val="24"/>
          <w:szCs w:val="24"/>
        </w:rPr>
        <w:t>sõjaväelisele väljaõppele ning täpsustatakse väljaõppel viibimisel kohaldatavat töö- ja puhkeaja regulatsiooni.</w:t>
      </w:r>
    </w:p>
    <w:p w14:paraId="567A52EE" w14:textId="77777777" w:rsidR="00AC2A74" w:rsidRPr="007E437A" w:rsidRDefault="00AC2A74" w:rsidP="007E437A">
      <w:pPr>
        <w:pStyle w:val="Vahedeta"/>
        <w:jc w:val="both"/>
        <w:rPr>
          <w:rFonts w:ascii="Times New Roman" w:hAnsi="Times New Roman"/>
          <w:sz w:val="24"/>
          <w:szCs w:val="24"/>
        </w:rPr>
      </w:pPr>
    </w:p>
    <w:p w14:paraId="418A6D4A" w14:textId="3F24F9C9" w:rsidR="008065E6" w:rsidRPr="007E437A" w:rsidRDefault="00001B24" w:rsidP="007E437A">
      <w:pPr>
        <w:pStyle w:val="Vahedeta"/>
        <w:jc w:val="both"/>
        <w:rPr>
          <w:rFonts w:ascii="Times New Roman" w:hAnsi="Times New Roman"/>
          <w:sz w:val="24"/>
          <w:szCs w:val="24"/>
        </w:rPr>
      </w:pPr>
      <w:r w:rsidRPr="007E437A">
        <w:rPr>
          <w:rFonts w:ascii="Times New Roman" w:hAnsi="Times New Roman"/>
          <w:sz w:val="24"/>
          <w:szCs w:val="24"/>
        </w:rPr>
        <w:t xml:space="preserve">Riigisaladuse ja salastatud välisteabe seaduse (edaspidi </w:t>
      </w:r>
      <w:r w:rsidRPr="007E437A">
        <w:rPr>
          <w:rFonts w:ascii="Times New Roman" w:hAnsi="Times New Roman"/>
          <w:i/>
          <w:iCs/>
          <w:sz w:val="24"/>
          <w:szCs w:val="24"/>
        </w:rPr>
        <w:t>RSVS</w:t>
      </w:r>
      <w:r w:rsidRPr="007E437A">
        <w:rPr>
          <w:rFonts w:ascii="Times New Roman" w:hAnsi="Times New Roman"/>
          <w:sz w:val="24"/>
          <w:szCs w:val="24"/>
        </w:rPr>
        <w:t xml:space="preserve">) muudatusega </w:t>
      </w:r>
      <w:r w:rsidR="00213CFE" w:rsidRPr="007E437A">
        <w:rPr>
          <w:rFonts w:ascii="Times New Roman" w:hAnsi="Times New Roman"/>
          <w:sz w:val="24"/>
          <w:szCs w:val="24"/>
        </w:rPr>
        <w:t>täiendatakse riigisaladusele juurdepääsu andmise erisusi, mille kohaselt on võimalik sarnaselt reservteenistuses olevatel</w:t>
      </w:r>
      <w:r w:rsidR="00841C46" w:rsidRPr="007E437A">
        <w:rPr>
          <w:rFonts w:ascii="Times New Roman" w:hAnsi="Times New Roman"/>
          <w:sz w:val="24"/>
          <w:szCs w:val="24"/>
        </w:rPr>
        <w:t>e</w:t>
      </w:r>
      <w:r w:rsidR="00213CFE" w:rsidRPr="007E437A">
        <w:rPr>
          <w:rFonts w:ascii="Times New Roman" w:hAnsi="Times New Roman"/>
          <w:sz w:val="24"/>
          <w:szCs w:val="24"/>
        </w:rPr>
        <w:t xml:space="preserve"> isikutele anda riigisaladusele juurdepääsu õigus ka ajateenijatele kaitseväeteenistuskohustuse täitmise ajaks. </w:t>
      </w:r>
      <w:r w:rsidR="00673954" w:rsidRPr="007E437A">
        <w:rPr>
          <w:rFonts w:ascii="Times New Roman" w:hAnsi="Times New Roman"/>
          <w:sz w:val="24"/>
          <w:szCs w:val="24"/>
        </w:rPr>
        <w:t xml:space="preserve">Erisuste alla </w:t>
      </w:r>
      <w:r w:rsidR="004C4AC7" w:rsidRPr="007E437A">
        <w:rPr>
          <w:rFonts w:ascii="Times New Roman" w:hAnsi="Times New Roman"/>
          <w:sz w:val="24"/>
          <w:szCs w:val="24"/>
        </w:rPr>
        <w:t xml:space="preserve">lisatakse </w:t>
      </w:r>
      <w:r w:rsidR="00673954" w:rsidRPr="007E437A">
        <w:rPr>
          <w:rFonts w:ascii="Times New Roman" w:hAnsi="Times New Roman"/>
          <w:sz w:val="24"/>
          <w:szCs w:val="24"/>
        </w:rPr>
        <w:t>ka</w:t>
      </w:r>
      <w:r w:rsidR="004C4AC7" w:rsidRPr="007E437A">
        <w:rPr>
          <w:rFonts w:ascii="Times New Roman" w:hAnsi="Times New Roman"/>
          <w:sz w:val="24"/>
          <w:szCs w:val="24"/>
        </w:rPr>
        <w:t xml:space="preserve"> </w:t>
      </w:r>
      <w:r w:rsidR="00590D28" w:rsidRPr="007E437A">
        <w:rPr>
          <w:rFonts w:ascii="Times New Roman" w:hAnsi="Times New Roman"/>
          <w:sz w:val="24"/>
          <w:szCs w:val="24"/>
        </w:rPr>
        <w:t xml:space="preserve">rahvusvahelisel operatsioonil (edaspidi </w:t>
      </w:r>
      <w:r w:rsidR="00590D28" w:rsidRPr="007E437A">
        <w:rPr>
          <w:rFonts w:ascii="Times New Roman" w:hAnsi="Times New Roman"/>
          <w:i/>
          <w:iCs/>
          <w:sz w:val="24"/>
          <w:szCs w:val="24"/>
        </w:rPr>
        <w:t>RSO</w:t>
      </w:r>
      <w:r w:rsidR="00590D28" w:rsidRPr="007E437A">
        <w:rPr>
          <w:rFonts w:ascii="Times New Roman" w:hAnsi="Times New Roman"/>
          <w:sz w:val="24"/>
          <w:szCs w:val="24"/>
        </w:rPr>
        <w:t xml:space="preserve">) </w:t>
      </w:r>
      <w:r w:rsidR="004C4AC7" w:rsidRPr="007E437A">
        <w:rPr>
          <w:rFonts w:ascii="Times New Roman" w:hAnsi="Times New Roman"/>
          <w:sz w:val="24"/>
          <w:szCs w:val="24"/>
        </w:rPr>
        <w:t>osalevad tegevväelased, kelle rahuaja ametikohal ülesannete täitmine ei eelda juurdepääsu</w:t>
      </w:r>
      <w:r w:rsidR="008065E6" w:rsidRPr="007E437A">
        <w:rPr>
          <w:rFonts w:ascii="Times New Roman" w:hAnsi="Times New Roman"/>
          <w:sz w:val="24"/>
          <w:szCs w:val="24"/>
        </w:rPr>
        <w:t xml:space="preserve"> </w:t>
      </w:r>
      <w:r w:rsidR="004C4AC7" w:rsidRPr="007E437A">
        <w:rPr>
          <w:rFonts w:ascii="Times New Roman" w:hAnsi="Times New Roman"/>
          <w:sz w:val="24"/>
          <w:szCs w:val="24"/>
        </w:rPr>
        <w:t xml:space="preserve">õigust riigisaladusele, kuid kellele on võimalik anda riigisaladusele juurdepääsu õigus RSO-l viibimise ajaks. </w:t>
      </w:r>
      <w:r w:rsidR="00213CFE" w:rsidRPr="007E437A">
        <w:rPr>
          <w:rFonts w:ascii="Times New Roman" w:hAnsi="Times New Roman"/>
          <w:sz w:val="24"/>
          <w:szCs w:val="24"/>
        </w:rPr>
        <w:t>Juurdepääsu õigus antakse julgeolekukontrolli teostava asutuse otsuse alusel.</w:t>
      </w:r>
    </w:p>
    <w:p w14:paraId="5D71721F" w14:textId="3ED589F9" w:rsidR="00F1075D" w:rsidRPr="007E437A" w:rsidRDefault="00F1075D" w:rsidP="007E437A">
      <w:pPr>
        <w:pStyle w:val="Vahedeta"/>
        <w:jc w:val="both"/>
        <w:rPr>
          <w:rFonts w:ascii="Times New Roman" w:hAnsi="Times New Roman"/>
          <w:sz w:val="24"/>
          <w:szCs w:val="24"/>
        </w:rPr>
      </w:pPr>
    </w:p>
    <w:p w14:paraId="798C885E" w14:textId="6A433FFA" w:rsidR="00973B5D" w:rsidRPr="007E437A" w:rsidRDefault="34BB0104" w:rsidP="007E437A">
      <w:pPr>
        <w:pStyle w:val="Vahedeta"/>
        <w:jc w:val="both"/>
        <w:rPr>
          <w:rFonts w:ascii="Times New Roman" w:hAnsi="Times New Roman"/>
          <w:b/>
          <w:bCs/>
          <w:sz w:val="24"/>
          <w:szCs w:val="24"/>
        </w:rPr>
      </w:pPr>
      <w:r w:rsidRPr="007E437A">
        <w:rPr>
          <w:rFonts w:ascii="Times New Roman" w:hAnsi="Times New Roman"/>
          <w:b/>
          <w:bCs/>
          <w:sz w:val="24"/>
          <w:szCs w:val="24"/>
        </w:rPr>
        <w:t>Eelnõu ettevalmistaja</w:t>
      </w:r>
    </w:p>
    <w:p w14:paraId="1F58841F" w14:textId="77777777" w:rsidR="00012E38" w:rsidRPr="007E437A" w:rsidRDefault="00012E38" w:rsidP="007E437A">
      <w:pPr>
        <w:pStyle w:val="Vahedeta"/>
        <w:jc w:val="both"/>
        <w:rPr>
          <w:rFonts w:ascii="Times New Roman" w:hAnsi="Times New Roman"/>
          <w:b/>
          <w:sz w:val="24"/>
          <w:szCs w:val="24"/>
        </w:rPr>
      </w:pPr>
    </w:p>
    <w:p w14:paraId="768F7A0F" w14:textId="3BF7F8C6" w:rsidR="008065E6" w:rsidRPr="007E437A" w:rsidRDefault="006F002D" w:rsidP="007E437A">
      <w:pPr>
        <w:pStyle w:val="Vahedeta"/>
        <w:jc w:val="both"/>
        <w:rPr>
          <w:rFonts w:ascii="Times New Roman" w:hAnsi="Times New Roman"/>
          <w:sz w:val="24"/>
          <w:szCs w:val="24"/>
        </w:rPr>
      </w:pPr>
      <w:r w:rsidRPr="007E437A">
        <w:rPr>
          <w:rFonts w:ascii="Times New Roman" w:hAnsi="Times New Roman"/>
          <w:sz w:val="24"/>
          <w:szCs w:val="24"/>
        </w:rPr>
        <w:t xml:space="preserve">Eelnõu ja seletuskirja kavandi on </w:t>
      </w:r>
      <w:r w:rsidR="00673954" w:rsidRPr="007E437A">
        <w:rPr>
          <w:rFonts w:ascii="Times New Roman" w:hAnsi="Times New Roman"/>
          <w:sz w:val="24"/>
          <w:szCs w:val="24"/>
        </w:rPr>
        <w:t>koostanud</w:t>
      </w:r>
      <w:r w:rsidRPr="007E437A">
        <w:rPr>
          <w:rFonts w:ascii="Times New Roman" w:hAnsi="Times New Roman"/>
          <w:sz w:val="24"/>
          <w:szCs w:val="24"/>
        </w:rPr>
        <w:t xml:space="preserve"> Kaitseressursside Amet koostöös Kaitseväega ning eelnõule on teinud juriidilise kontrolli Kaitseministeeriumi õigusosakond, kes vastutab eelnõu menetlemise eest</w:t>
      </w:r>
      <w:r w:rsidR="00EB262E" w:rsidRPr="007E437A">
        <w:rPr>
          <w:rFonts w:ascii="Times New Roman" w:hAnsi="Times New Roman"/>
          <w:sz w:val="24"/>
          <w:szCs w:val="24"/>
        </w:rPr>
        <w:t xml:space="preserve"> (</w:t>
      </w:r>
      <w:hyperlink r:id="rId11" w:history="1">
        <w:r w:rsidR="00673954" w:rsidRPr="007E437A">
          <w:rPr>
            <w:rStyle w:val="Hperlink"/>
            <w:rFonts w:ascii="Times New Roman" w:hAnsi="Times New Roman"/>
            <w:sz w:val="24"/>
            <w:szCs w:val="24"/>
          </w:rPr>
          <w:t>eda.loo-suun@kaitseministeerium.ee</w:t>
        </w:r>
      </w:hyperlink>
      <w:r w:rsidR="00EB262E" w:rsidRPr="007E437A">
        <w:rPr>
          <w:rFonts w:ascii="Times New Roman" w:hAnsi="Times New Roman"/>
          <w:sz w:val="24"/>
          <w:szCs w:val="24"/>
        </w:rPr>
        <w:t>)</w:t>
      </w:r>
      <w:r w:rsidRPr="007E437A">
        <w:rPr>
          <w:rFonts w:ascii="Times New Roman" w:hAnsi="Times New Roman"/>
          <w:sz w:val="24"/>
          <w:szCs w:val="24"/>
        </w:rPr>
        <w:t xml:space="preserve">. Eelnõu kontaktisik on </w:t>
      </w:r>
      <w:r w:rsidR="00673954" w:rsidRPr="007E437A">
        <w:rPr>
          <w:rFonts w:ascii="Times New Roman" w:hAnsi="Times New Roman"/>
          <w:sz w:val="24"/>
          <w:szCs w:val="24"/>
        </w:rPr>
        <w:lastRenderedPageBreak/>
        <w:t xml:space="preserve">Kaitseressursside Ameti peadirektor </w:t>
      </w:r>
      <w:r w:rsidRPr="007E437A">
        <w:rPr>
          <w:rFonts w:ascii="Times New Roman" w:hAnsi="Times New Roman"/>
          <w:sz w:val="24"/>
          <w:szCs w:val="24"/>
        </w:rPr>
        <w:t>Anu Rannaveski</w:t>
      </w:r>
      <w:r w:rsidR="00673954" w:rsidRPr="007E437A">
        <w:rPr>
          <w:rFonts w:ascii="Times New Roman" w:hAnsi="Times New Roman"/>
          <w:sz w:val="24"/>
          <w:szCs w:val="24"/>
        </w:rPr>
        <w:t xml:space="preserve"> (</w:t>
      </w:r>
      <w:hyperlink r:id="rId12" w:history="1">
        <w:r w:rsidR="00673954" w:rsidRPr="007E437A">
          <w:rPr>
            <w:rStyle w:val="Hperlink"/>
            <w:rFonts w:ascii="Times New Roman" w:hAnsi="Times New Roman"/>
            <w:sz w:val="24"/>
            <w:szCs w:val="24"/>
          </w:rPr>
          <w:t>anu.rannaveski@kra.ee</w:t>
        </w:r>
      </w:hyperlink>
      <w:r w:rsidR="00673954" w:rsidRPr="007E437A">
        <w:rPr>
          <w:rFonts w:ascii="Times New Roman" w:hAnsi="Times New Roman"/>
          <w:sz w:val="24"/>
          <w:szCs w:val="24"/>
        </w:rPr>
        <w:t xml:space="preserve">). Eelnõu ja seletuskirja </w:t>
      </w:r>
      <w:r w:rsidR="00673954" w:rsidRPr="007E437A">
        <w:rPr>
          <w:rFonts w:ascii="Times New Roman" w:eastAsia="Calibri" w:hAnsi="Times New Roman"/>
          <w:sz w:val="24"/>
          <w:szCs w:val="24"/>
        </w:rPr>
        <w:t xml:space="preserve">on keeleliselt toimetanud </w:t>
      </w:r>
      <w:r w:rsidR="00673954" w:rsidRPr="007E437A">
        <w:rPr>
          <w:rFonts w:ascii="Times New Roman" w:hAnsi="Times New Roman"/>
          <w:color w:val="242424"/>
          <w:sz w:val="24"/>
          <w:szCs w:val="24"/>
          <w:shd w:val="clear" w:color="auto" w:fill="FFFFFF"/>
        </w:rPr>
        <w:t>Luisa Tõlkebüroo eesti keele toimetaja Tiina Alekõrs (</w:t>
      </w:r>
      <w:hyperlink r:id="rId13" w:history="1">
        <w:r w:rsidR="00673954" w:rsidRPr="007E437A">
          <w:rPr>
            <w:rStyle w:val="Hperlink"/>
            <w:rFonts w:ascii="Times New Roman" w:hAnsi="Times New Roman"/>
            <w:sz w:val="24"/>
            <w:szCs w:val="24"/>
            <w:shd w:val="clear" w:color="auto" w:fill="FFFFFF"/>
          </w:rPr>
          <w:t>tiina@luisa.ee</w:t>
        </w:r>
      </w:hyperlink>
      <w:r w:rsidR="00673954" w:rsidRPr="007E437A">
        <w:rPr>
          <w:rFonts w:ascii="Times New Roman" w:hAnsi="Times New Roman"/>
          <w:color w:val="242424"/>
          <w:sz w:val="24"/>
          <w:szCs w:val="24"/>
          <w:shd w:val="clear" w:color="auto" w:fill="FFFFFF"/>
        </w:rPr>
        <w:t>)</w:t>
      </w:r>
      <w:r w:rsidR="00673954" w:rsidRPr="007E437A">
        <w:rPr>
          <w:rFonts w:ascii="Times New Roman" w:eastAsia="Calibri" w:hAnsi="Times New Roman"/>
          <w:sz w:val="24"/>
          <w:szCs w:val="24"/>
        </w:rPr>
        <w:t>.</w:t>
      </w:r>
    </w:p>
    <w:p w14:paraId="79EC0D1E" w14:textId="77777777" w:rsidR="00973B5D" w:rsidRPr="007E437A" w:rsidRDefault="00973B5D" w:rsidP="007E437A">
      <w:pPr>
        <w:pStyle w:val="Vahedeta"/>
        <w:jc w:val="both"/>
        <w:rPr>
          <w:rFonts w:ascii="Times New Roman" w:hAnsi="Times New Roman"/>
          <w:b/>
          <w:sz w:val="24"/>
          <w:szCs w:val="24"/>
        </w:rPr>
      </w:pPr>
    </w:p>
    <w:p w14:paraId="6FC022F8" w14:textId="77777777" w:rsidR="00973B5D" w:rsidRPr="007E437A" w:rsidRDefault="34BB0104" w:rsidP="007E437A">
      <w:pPr>
        <w:pStyle w:val="Vahedeta"/>
        <w:jc w:val="both"/>
        <w:rPr>
          <w:rFonts w:ascii="Times New Roman" w:hAnsi="Times New Roman"/>
          <w:b/>
          <w:bCs/>
          <w:sz w:val="24"/>
          <w:szCs w:val="24"/>
        </w:rPr>
      </w:pPr>
      <w:r w:rsidRPr="007E437A">
        <w:rPr>
          <w:rFonts w:ascii="Times New Roman" w:hAnsi="Times New Roman"/>
          <w:b/>
          <w:bCs/>
          <w:sz w:val="24"/>
          <w:szCs w:val="24"/>
        </w:rPr>
        <w:t xml:space="preserve"> Märkused</w:t>
      </w:r>
    </w:p>
    <w:p w14:paraId="390A73AA" w14:textId="77777777" w:rsidR="00012E38" w:rsidRPr="007E437A" w:rsidRDefault="00012E38" w:rsidP="007E437A">
      <w:pPr>
        <w:pStyle w:val="Vahedeta"/>
        <w:jc w:val="both"/>
        <w:rPr>
          <w:rFonts w:ascii="Times New Roman" w:hAnsi="Times New Roman"/>
          <w:b/>
          <w:sz w:val="24"/>
          <w:szCs w:val="24"/>
        </w:rPr>
      </w:pPr>
    </w:p>
    <w:p w14:paraId="61040611" w14:textId="77777777" w:rsidR="00973B5D" w:rsidRPr="007E437A" w:rsidRDefault="34BB0104" w:rsidP="007E437A">
      <w:pPr>
        <w:pStyle w:val="Vahedeta"/>
        <w:jc w:val="both"/>
        <w:rPr>
          <w:rFonts w:ascii="Times New Roman" w:hAnsi="Times New Roman"/>
          <w:sz w:val="24"/>
          <w:szCs w:val="24"/>
        </w:rPr>
      </w:pPr>
      <w:r w:rsidRPr="007E437A">
        <w:rPr>
          <w:rFonts w:ascii="Times New Roman" w:hAnsi="Times New Roman"/>
          <w:sz w:val="24"/>
          <w:szCs w:val="24"/>
        </w:rPr>
        <w:t>Eelnõu ei ole seotud muu menetluses oleva eelnõuga ega Euroopa Liidu õigusega.</w:t>
      </w:r>
    </w:p>
    <w:p w14:paraId="726994B0" w14:textId="4FD51FAB" w:rsidR="00D02E36" w:rsidRPr="007E437A" w:rsidRDefault="00AF40BF" w:rsidP="007E437A">
      <w:pPr>
        <w:pStyle w:val="Vahedeta"/>
        <w:jc w:val="both"/>
        <w:rPr>
          <w:rFonts w:ascii="Times New Roman" w:hAnsi="Times New Roman"/>
          <w:sz w:val="24"/>
          <w:szCs w:val="24"/>
        </w:rPr>
      </w:pPr>
      <w:r w:rsidRPr="007E437A">
        <w:rPr>
          <w:rFonts w:ascii="Times New Roman" w:hAnsi="Times New Roman"/>
          <w:sz w:val="24"/>
          <w:szCs w:val="24"/>
        </w:rPr>
        <w:t>Eelnõule on koostatud väljatöötamiskavatsus</w:t>
      </w:r>
      <w:r w:rsidRPr="007E437A">
        <w:rPr>
          <w:rStyle w:val="Allmrkuseviide"/>
          <w:rFonts w:ascii="Times New Roman" w:hAnsi="Times New Roman"/>
          <w:sz w:val="24"/>
          <w:szCs w:val="24"/>
        </w:rPr>
        <w:footnoteReference w:id="2"/>
      </w:r>
      <w:r w:rsidRPr="007E437A">
        <w:rPr>
          <w:rFonts w:ascii="Times New Roman" w:hAnsi="Times New Roman"/>
          <w:sz w:val="24"/>
          <w:szCs w:val="24"/>
        </w:rPr>
        <w:t>, mille märkustega arvestamise tabel on toodud eelnõu seletuskirja lisas 1.</w:t>
      </w:r>
    </w:p>
    <w:p w14:paraId="39F0FE1F" w14:textId="77777777" w:rsidR="00AF40BF" w:rsidRPr="007E437A" w:rsidRDefault="00AF40BF" w:rsidP="007E437A">
      <w:pPr>
        <w:pStyle w:val="Vahedeta"/>
        <w:jc w:val="both"/>
        <w:rPr>
          <w:rFonts w:ascii="Times New Roman" w:hAnsi="Times New Roman"/>
          <w:sz w:val="24"/>
          <w:szCs w:val="24"/>
        </w:rPr>
      </w:pPr>
    </w:p>
    <w:p w14:paraId="3F7E393F" w14:textId="7E4BFCFA" w:rsidR="006D18A3" w:rsidRPr="007E437A" w:rsidRDefault="34BB0104" w:rsidP="007E437A">
      <w:pPr>
        <w:pStyle w:val="Vahedeta"/>
        <w:jc w:val="both"/>
        <w:rPr>
          <w:rFonts w:ascii="Times New Roman" w:hAnsi="Times New Roman"/>
          <w:sz w:val="24"/>
          <w:szCs w:val="24"/>
        </w:rPr>
      </w:pPr>
      <w:r w:rsidRPr="007E437A">
        <w:rPr>
          <w:rFonts w:ascii="Times New Roman" w:hAnsi="Times New Roman"/>
          <w:sz w:val="24"/>
          <w:szCs w:val="24"/>
        </w:rPr>
        <w:t>Eelnõuga muudetakse</w:t>
      </w:r>
      <w:r w:rsidR="000B3F02" w:rsidRPr="007E437A">
        <w:rPr>
          <w:rFonts w:ascii="Times New Roman" w:hAnsi="Times New Roman"/>
          <w:sz w:val="24"/>
          <w:szCs w:val="24"/>
        </w:rPr>
        <w:t>:</w:t>
      </w:r>
    </w:p>
    <w:p w14:paraId="0076711C" w14:textId="309CD6B6" w:rsidR="00325984" w:rsidRPr="007E437A" w:rsidRDefault="000B3F02" w:rsidP="007E437A">
      <w:pPr>
        <w:pStyle w:val="Vahedeta"/>
        <w:jc w:val="both"/>
        <w:rPr>
          <w:rFonts w:ascii="Times New Roman" w:hAnsi="Times New Roman"/>
          <w:sz w:val="24"/>
          <w:szCs w:val="24"/>
        </w:rPr>
      </w:pPr>
      <w:r w:rsidRPr="007E437A">
        <w:rPr>
          <w:rFonts w:ascii="Times New Roman" w:hAnsi="Times New Roman"/>
          <w:sz w:val="24"/>
          <w:szCs w:val="24"/>
        </w:rPr>
        <w:t>1</w:t>
      </w:r>
      <w:r w:rsidR="006D18A3" w:rsidRPr="007E437A">
        <w:rPr>
          <w:rFonts w:ascii="Times New Roman" w:hAnsi="Times New Roman"/>
          <w:sz w:val="24"/>
          <w:szCs w:val="24"/>
        </w:rPr>
        <w:t xml:space="preserve">) </w:t>
      </w:r>
      <w:r w:rsidR="34BB0104" w:rsidRPr="007E437A">
        <w:rPr>
          <w:rFonts w:ascii="Times New Roman" w:hAnsi="Times New Roman"/>
          <w:sz w:val="24"/>
          <w:szCs w:val="24"/>
        </w:rPr>
        <w:t>kaitseväeteenistuse seadust (</w:t>
      </w:r>
      <w:commentRangeStart w:id="3"/>
      <w:r w:rsidR="006D18A3" w:rsidRPr="007E437A">
        <w:rPr>
          <w:rFonts w:ascii="Times New Roman" w:hAnsi="Times New Roman"/>
          <w:sz w:val="24"/>
          <w:szCs w:val="24"/>
        </w:rPr>
        <w:t>RT I, 20.02.2024, 4</w:t>
      </w:r>
      <w:r w:rsidR="34BB0104" w:rsidRPr="007E437A">
        <w:rPr>
          <w:rFonts w:ascii="Times New Roman" w:hAnsi="Times New Roman"/>
          <w:sz w:val="24"/>
          <w:szCs w:val="24"/>
        </w:rPr>
        <w:t>)</w:t>
      </w:r>
      <w:r w:rsidR="00673954" w:rsidRPr="007E437A">
        <w:rPr>
          <w:rFonts w:ascii="Times New Roman" w:hAnsi="Times New Roman"/>
          <w:sz w:val="24"/>
          <w:szCs w:val="24"/>
        </w:rPr>
        <w:t>;</w:t>
      </w:r>
      <w:commentRangeEnd w:id="3"/>
      <w:r w:rsidR="00495EB7">
        <w:rPr>
          <w:rStyle w:val="Kommentaariviide"/>
          <w:rFonts w:ascii="Calibri" w:hAnsi="Calibri"/>
          <w:szCs w:val="20"/>
        </w:rPr>
        <w:commentReference w:id="3"/>
      </w:r>
    </w:p>
    <w:p w14:paraId="6E688DCA" w14:textId="71AC6598" w:rsidR="00F721B9" w:rsidRPr="007E437A" w:rsidRDefault="000B3F02" w:rsidP="007E437A">
      <w:pPr>
        <w:pStyle w:val="Vahedeta"/>
        <w:jc w:val="both"/>
        <w:rPr>
          <w:rFonts w:ascii="Times New Roman" w:hAnsi="Times New Roman"/>
          <w:sz w:val="24"/>
          <w:szCs w:val="24"/>
        </w:rPr>
      </w:pPr>
      <w:r w:rsidRPr="007E437A">
        <w:rPr>
          <w:rFonts w:ascii="Times New Roman" w:hAnsi="Times New Roman"/>
          <w:sz w:val="24"/>
          <w:szCs w:val="24"/>
        </w:rPr>
        <w:t xml:space="preserve">2) avaliku teenistuse seadust (RT I, 06.07.2023, 21, edaspidi </w:t>
      </w:r>
      <w:r w:rsidRPr="007E437A">
        <w:rPr>
          <w:rFonts w:ascii="Times New Roman" w:hAnsi="Times New Roman"/>
          <w:i/>
          <w:sz w:val="24"/>
          <w:szCs w:val="24"/>
        </w:rPr>
        <w:t>ATS</w:t>
      </w:r>
      <w:r w:rsidRPr="007E437A">
        <w:rPr>
          <w:rFonts w:ascii="Times New Roman" w:hAnsi="Times New Roman"/>
          <w:sz w:val="24"/>
          <w:szCs w:val="24"/>
        </w:rPr>
        <w:t>)</w:t>
      </w:r>
      <w:r w:rsidR="00673954" w:rsidRPr="007E437A">
        <w:rPr>
          <w:rFonts w:ascii="Times New Roman" w:hAnsi="Times New Roman"/>
          <w:sz w:val="24"/>
          <w:szCs w:val="24"/>
        </w:rPr>
        <w:t>;</w:t>
      </w:r>
    </w:p>
    <w:p w14:paraId="7F41F94F" w14:textId="64B93736" w:rsidR="00841C46" w:rsidRPr="007E437A" w:rsidRDefault="001D66E1" w:rsidP="007E437A">
      <w:pPr>
        <w:pStyle w:val="Vahedeta"/>
        <w:jc w:val="both"/>
        <w:rPr>
          <w:rFonts w:ascii="Times New Roman" w:hAnsi="Times New Roman"/>
          <w:sz w:val="24"/>
          <w:szCs w:val="24"/>
        </w:rPr>
      </w:pPr>
      <w:r w:rsidRPr="007E437A">
        <w:rPr>
          <w:rFonts w:ascii="Times New Roman" w:hAnsi="Times New Roman"/>
          <w:sz w:val="24"/>
          <w:szCs w:val="24"/>
        </w:rPr>
        <w:t>3</w:t>
      </w:r>
      <w:r w:rsidR="008A70A1" w:rsidRPr="007E437A">
        <w:rPr>
          <w:rFonts w:ascii="Times New Roman" w:hAnsi="Times New Roman"/>
          <w:sz w:val="24"/>
          <w:szCs w:val="24"/>
        </w:rPr>
        <w:t>) kaitseväe korralduse seadust (</w:t>
      </w:r>
      <w:commentRangeStart w:id="4"/>
      <w:r w:rsidR="008A70A1" w:rsidRPr="007E437A">
        <w:rPr>
          <w:rFonts w:ascii="Times New Roman" w:hAnsi="Times New Roman"/>
          <w:sz w:val="24"/>
          <w:szCs w:val="24"/>
        </w:rPr>
        <w:t>RT I, 27.01.2023, 3)</w:t>
      </w:r>
      <w:r w:rsidR="00673954" w:rsidRPr="007E437A">
        <w:rPr>
          <w:rFonts w:ascii="Times New Roman" w:hAnsi="Times New Roman"/>
          <w:sz w:val="24"/>
          <w:szCs w:val="24"/>
        </w:rPr>
        <w:t>;</w:t>
      </w:r>
      <w:commentRangeEnd w:id="4"/>
      <w:r w:rsidR="008C7FB5">
        <w:rPr>
          <w:rStyle w:val="Kommentaariviide"/>
          <w:rFonts w:ascii="Calibri" w:hAnsi="Calibri"/>
          <w:szCs w:val="20"/>
        </w:rPr>
        <w:commentReference w:id="4"/>
      </w:r>
    </w:p>
    <w:p w14:paraId="306EE67C" w14:textId="3A00FB8B" w:rsidR="001D66E1" w:rsidRPr="007E437A" w:rsidRDefault="001D66E1" w:rsidP="007E437A">
      <w:pPr>
        <w:pStyle w:val="Vahedeta"/>
        <w:jc w:val="both"/>
        <w:rPr>
          <w:rFonts w:ascii="Times New Roman" w:hAnsi="Times New Roman"/>
          <w:sz w:val="24"/>
          <w:szCs w:val="24"/>
        </w:rPr>
      </w:pPr>
      <w:r w:rsidRPr="007E437A">
        <w:rPr>
          <w:rFonts w:ascii="Times New Roman" w:hAnsi="Times New Roman"/>
          <w:sz w:val="24"/>
          <w:szCs w:val="24"/>
        </w:rPr>
        <w:t>4) kaitseväeteenistuse seaduse rakendamise seadust (RT I, 20.02.2024, 6)</w:t>
      </w:r>
      <w:r w:rsidR="00673954" w:rsidRPr="007E437A">
        <w:rPr>
          <w:rFonts w:ascii="Times New Roman" w:hAnsi="Times New Roman"/>
          <w:sz w:val="24"/>
          <w:szCs w:val="24"/>
        </w:rPr>
        <w:t>;</w:t>
      </w:r>
    </w:p>
    <w:p w14:paraId="5ADDF15F" w14:textId="5281B8E7" w:rsidR="00CD0BD1" w:rsidRPr="007E437A" w:rsidRDefault="00841C46" w:rsidP="007E437A">
      <w:pPr>
        <w:pStyle w:val="Vahedeta"/>
        <w:jc w:val="both"/>
        <w:rPr>
          <w:rFonts w:ascii="Times New Roman" w:hAnsi="Times New Roman"/>
          <w:sz w:val="24"/>
          <w:szCs w:val="24"/>
        </w:rPr>
      </w:pPr>
      <w:r w:rsidRPr="007E437A">
        <w:rPr>
          <w:rFonts w:ascii="Times New Roman" w:hAnsi="Times New Roman"/>
          <w:sz w:val="24"/>
          <w:szCs w:val="24"/>
        </w:rPr>
        <w:t>5</w:t>
      </w:r>
      <w:r w:rsidR="593743EE" w:rsidRPr="007E437A">
        <w:rPr>
          <w:rFonts w:ascii="Times New Roman" w:hAnsi="Times New Roman"/>
          <w:sz w:val="24"/>
          <w:szCs w:val="24"/>
        </w:rPr>
        <w:t xml:space="preserve">) </w:t>
      </w:r>
      <w:r w:rsidR="002024C8" w:rsidRPr="007E437A">
        <w:rPr>
          <w:rFonts w:ascii="Times New Roman" w:hAnsi="Times New Roman"/>
          <w:sz w:val="24"/>
          <w:szCs w:val="24"/>
        </w:rPr>
        <w:t xml:space="preserve">riigisaladuse ja salastatud välisteabe seadust </w:t>
      </w:r>
      <w:r w:rsidR="593743EE" w:rsidRPr="007E437A">
        <w:rPr>
          <w:rFonts w:ascii="Times New Roman" w:hAnsi="Times New Roman"/>
          <w:sz w:val="24"/>
          <w:szCs w:val="24"/>
        </w:rPr>
        <w:t xml:space="preserve">(RT I, </w:t>
      </w:r>
      <w:r w:rsidR="00020B87" w:rsidRPr="007E437A">
        <w:rPr>
          <w:rFonts w:ascii="Times New Roman" w:hAnsi="Times New Roman"/>
          <w:sz w:val="24"/>
          <w:szCs w:val="24"/>
        </w:rPr>
        <w:t>07</w:t>
      </w:r>
      <w:r w:rsidR="593743EE" w:rsidRPr="007E437A">
        <w:rPr>
          <w:rFonts w:ascii="Times New Roman" w:hAnsi="Times New Roman"/>
          <w:sz w:val="24"/>
          <w:szCs w:val="24"/>
        </w:rPr>
        <w:t>.03.202</w:t>
      </w:r>
      <w:r w:rsidR="00020B87" w:rsidRPr="007E437A">
        <w:rPr>
          <w:rFonts w:ascii="Times New Roman" w:hAnsi="Times New Roman"/>
          <w:sz w:val="24"/>
          <w:szCs w:val="24"/>
        </w:rPr>
        <w:t>3</w:t>
      </w:r>
      <w:r w:rsidR="593743EE" w:rsidRPr="007E437A">
        <w:rPr>
          <w:rFonts w:ascii="Times New Roman" w:hAnsi="Times New Roman"/>
          <w:sz w:val="24"/>
          <w:szCs w:val="24"/>
        </w:rPr>
        <w:t xml:space="preserve">, </w:t>
      </w:r>
      <w:r w:rsidR="00020B87" w:rsidRPr="007E437A">
        <w:rPr>
          <w:rFonts w:ascii="Times New Roman" w:hAnsi="Times New Roman"/>
          <w:sz w:val="24"/>
          <w:szCs w:val="24"/>
        </w:rPr>
        <w:t>10</w:t>
      </w:r>
      <w:r w:rsidR="593743EE" w:rsidRPr="007E437A">
        <w:rPr>
          <w:rFonts w:ascii="Times New Roman" w:hAnsi="Times New Roman"/>
          <w:sz w:val="24"/>
          <w:szCs w:val="24"/>
        </w:rPr>
        <w:t>)</w:t>
      </w:r>
      <w:r w:rsidR="00673954" w:rsidRPr="007E437A">
        <w:rPr>
          <w:rFonts w:ascii="Times New Roman" w:hAnsi="Times New Roman"/>
          <w:sz w:val="24"/>
          <w:szCs w:val="24"/>
        </w:rPr>
        <w:t>.</w:t>
      </w:r>
    </w:p>
    <w:p w14:paraId="4B4F2E38" w14:textId="77777777" w:rsidR="00325984" w:rsidRPr="007E437A" w:rsidRDefault="00325984" w:rsidP="007E437A">
      <w:pPr>
        <w:pStyle w:val="Vahedeta"/>
        <w:jc w:val="both"/>
        <w:rPr>
          <w:rFonts w:ascii="Times New Roman" w:hAnsi="Times New Roman"/>
          <w:b/>
          <w:sz w:val="24"/>
          <w:szCs w:val="24"/>
        </w:rPr>
      </w:pPr>
    </w:p>
    <w:p w14:paraId="37ACFE4D" w14:textId="54826D17" w:rsidR="00C23959" w:rsidRPr="007E437A" w:rsidRDefault="00673954" w:rsidP="007E437A">
      <w:pPr>
        <w:pStyle w:val="Vahedeta"/>
        <w:jc w:val="both"/>
        <w:rPr>
          <w:rFonts w:ascii="Times New Roman" w:hAnsi="Times New Roman"/>
          <w:sz w:val="24"/>
          <w:szCs w:val="24"/>
        </w:rPr>
      </w:pPr>
      <w:r w:rsidRPr="007E437A">
        <w:rPr>
          <w:rFonts w:ascii="Times New Roman" w:hAnsi="Times New Roman"/>
          <w:sz w:val="24"/>
          <w:szCs w:val="24"/>
        </w:rPr>
        <w:t>Selleks</w:t>
      </w:r>
      <w:ins w:id="5" w:author="Mari Käbi" w:date="2024-06-20T09:37:00Z">
        <w:r w:rsidR="005A785B">
          <w:rPr>
            <w:rFonts w:ascii="Times New Roman" w:hAnsi="Times New Roman"/>
            <w:sz w:val="24"/>
            <w:szCs w:val="24"/>
          </w:rPr>
          <w:t>,</w:t>
        </w:r>
      </w:ins>
      <w:r w:rsidRPr="007E437A">
        <w:rPr>
          <w:rFonts w:ascii="Times New Roman" w:hAnsi="Times New Roman"/>
          <w:sz w:val="24"/>
          <w:szCs w:val="24"/>
        </w:rPr>
        <w:t xml:space="preserve"> et e</w:t>
      </w:r>
      <w:r w:rsidR="34BB0104" w:rsidRPr="007E437A">
        <w:rPr>
          <w:rFonts w:ascii="Times New Roman" w:hAnsi="Times New Roman"/>
          <w:sz w:val="24"/>
          <w:szCs w:val="24"/>
        </w:rPr>
        <w:t>elnõu seadusena vastu</w:t>
      </w:r>
      <w:r w:rsidRPr="007E437A">
        <w:rPr>
          <w:rFonts w:ascii="Times New Roman" w:hAnsi="Times New Roman"/>
          <w:sz w:val="24"/>
          <w:szCs w:val="24"/>
        </w:rPr>
        <w:t xml:space="preserve"> </w:t>
      </w:r>
      <w:r w:rsidR="34BB0104" w:rsidRPr="007E437A">
        <w:rPr>
          <w:rFonts w:ascii="Times New Roman" w:hAnsi="Times New Roman"/>
          <w:sz w:val="24"/>
          <w:szCs w:val="24"/>
        </w:rPr>
        <w:t>võt</w:t>
      </w:r>
      <w:r w:rsidRPr="007E437A">
        <w:rPr>
          <w:rFonts w:ascii="Times New Roman" w:hAnsi="Times New Roman"/>
          <w:sz w:val="24"/>
          <w:szCs w:val="24"/>
        </w:rPr>
        <w:t>ta,</w:t>
      </w:r>
      <w:r w:rsidR="34BB0104" w:rsidRPr="007E437A">
        <w:rPr>
          <w:rFonts w:ascii="Times New Roman" w:hAnsi="Times New Roman"/>
          <w:sz w:val="24"/>
          <w:szCs w:val="24"/>
        </w:rPr>
        <w:t xml:space="preserve"> on vaja Riigikogu poolthäälte enamust.</w:t>
      </w:r>
    </w:p>
    <w:p w14:paraId="02A48F4B" w14:textId="77777777" w:rsidR="00C23959" w:rsidRPr="007E437A" w:rsidRDefault="00C23959" w:rsidP="007E437A">
      <w:pPr>
        <w:pStyle w:val="Vahedeta"/>
        <w:jc w:val="both"/>
        <w:rPr>
          <w:rFonts w:ascii="Times New Roman" w:hAnsi="Times New Roman"/>
          <w:b/>
          <w:sz w:val="24"/>
          <w:szCs w:val="24"/>
        </w:rPr>
      </w:pPr>
    </w:p>
    <w:p w14:paraId="7E19D003" w14:textId="77777777" w:rsidR="00973B5D" w:rsidRPr="007E437A" w:rsidRDefault="34BB0104" w:rsidP="007E437A">
      <w:pPr>
        <w:pStyle w:val="Vahedeta"/>
        <w:jc w:val="both"/>
        <w:rPr>
          <w:rFonts w:ascii="Times New Roman" w:hAnsi="Times New Roman"/>
          <w:b/>
          <w:bCs/>
          <w:sz w:val="24"/>
          <w:szCs w:val="24"/>
        </w:rPr>
      </w:pPr>
      <w:r w:rsidRPr="007E437A">
        <w:rPr>
          <w:rFonts w:ascii="Times New Roman" w:hAnsi="Times New Roman"/>
          <w:b/>
          <w:bCs/>
          <w:sz w:val="24"/>
          <w:szCs w:val="24"/>
        </w:rPr>
        <w:t>2. Seaduse eesmärk</w:t>
      </w:r>
    </w:p>
    <w:p w14:paraId="3F4E03E5" w14:textId="77777777" w:rsidR="00DF4C47" w:rsidRPr="007E437A" w:rsidRDefault="00DF4C47" w:rsidP="007E437A">
      <w:pPr>
        <w:pStyle w:val="Vahedeta"/>
        <w:jc w:val="both"/>
        <w:rPr>
          <w:rFonts w:ascii="Times New Roman" w:hAnsi="Times New Roman"/>
          <w:sz w:val="24"/>
          <w:szCs w:val="24"/>
        </w:rPr>
      </w:pPr>
    </w:p>
    <w:p w14:paraId="2EF83BE3" w14:textId="52293B9D" w:rsidR="00DF4C47" w:rsidRPr="007E437A" w:rsidRDefault="00AF40BF" w:rsidP="007E437A">
      <w:pPr>
        <w:pStyle w:val="Vahedeta"/>
        <w:jc w:val="both"/>
        <w:rPr>
          <w:rFonts w:ascii="Times New Roman" w:hAnsi="Times New Roman"/>
          <w:sz w:val="24"/>
          <w:szCs w:val="24"/>
        </w:rPr>
      </w:pPr>
      <w:r w:rsidRPr="007E437A">
        <w:rPr>
          <w:rFonts w:ascii="Times New Roman" w:hAnsi="Times New Roman"/>
          <w:sz w:val="24"/>
          <w:szCs w:val="24"/>
        </w:rPr>
        <w:t xml:space="preserve">Eelnõu üldiseks eesmärgiks on </w:t>
      </w:r>
      <w:r w:rsidR="00DA51E3" w:rsidRPr="007E437A">
        <w:rPr>
          <w:rFonts w:ascii="Times New Roman" w:hAnsi="Times New Roman"/>
          <w:sz w:val="24"/>
          <w:szCs w:val="24"/>
        </w:rPr>
        <w:t>laiendada</w:t>
      </w:r>
      <w:r w:rsidR="00106B71" w:rsidRPr="007E437A">
        <w:rPr>
          <w:rFonts w:ascii="Times New Roman" w:hAnsi="Times New Roman"/>
          <w:sz w:val="24"/>
          <w:szCs w:val="24"/>
        </w:rPr>
        <w:t xml:space="preserve"> Kaitseväe ülesannete täitmisesse panustamise võimalus</w:t>
      </w:r>
      <w:r w:rsidR="00DA51E3" w:rsidRPr="007E437A">
        <w:rPr>
          <w:rFonts w:ascii="Times New Roman" w:hAnsi="Times New Roman"/>
          <w:sz w:val="24"/>
          <w:szCs w:val="24"/>
        </w:rPr>
        <w:t>i</w:t>
      </w:r>
      <w:r w:rsidR="00106B71" w:rsidRPr="007E437A">
        <w:rPr>
          <w:rFonts w:ascii="Times New Roman" w:hAnsi="Times New Roman"/>
          <w:sz w:val="24"/>
          <w:szCs w:val="24"/>
        </w:rPr>
        <w:t xml:space="preserve"> </w:t>
      </w:r>
      <w:r w:rsidR="00590D28" w:rsidRPr="007E437A">
        <w:rPr>
          <w:rFonts w:ascii="Times New Roman" w:hAnsi="Times New Roman"/>
          <w:sz w:val="24"/>
          <w:szCs w:val="24"/>
        </w:rPr>
        <w:t xml:space="preserve">Kaitseväes avalikus teenistuses või töösuhtes olevate isikute </w:t>
      </w:r>
      <w:r w:rsidR="00036188" w:rsidRPr="007E437A">
        <w:rPr>
          <w:rFonts w:ascii="Times New Roman" w:hAnsi="Times New Roman"/>
          <w:sz w:val="24"/>
          <w:szCs w:val="24"/>
        </w:rPr>
        <w:t>(</w:t>
      </w:r>
      <w:r w:rsidR="00590D28" w:rsidRPr="007E437A">
        <w:rPr>
          <w:rFonts w:ascii="Times New Roman" w:hAnsi="Times New Roman"/>
          <w:sz w:val="24"/>
          <w:szCs w:val="24"/>
        </w:rPr>
        <w:t xml:space="preserve">edaspidi koos </w:t>
      </w:r>
      <w:r w:rsidR="00106B71" w:rsidRPr="007E437A">
        <w:rPr>
          <w:rFonts w:ascii="Times New Roman" w:hAnsi="Times New Roman"/>
          <w:sz w:val="24"/>
          <w:szCs w:val="24"/>
        </w:rPr>
        <w:t>tsiviilteenistujate</w:t>
      </w:r>
      <w:r w:rsidR="00590D28" w:rsidRPr="007E437A">
        <w:rPr>
          <w:rFonts w:ascii="Times New Roman" w:hAnsi="Times New Roman"/>
          <w:sz w:val="24"/>
          <w:szCs w:val="24"/>
        </w:rPr>
        <w:t>)</w:t>
      </w:r>
      <w:r w:rsidR="00106B71" w:rsidRPr="007E437A">
        <w:rPr>
          <w:rFonts w:ascii="Times New Roman" w:hAnsi="Times New Roman"/>
          <w:sz w:val="24"/>
          <w:szCs w:val="24"/>
        </w:rPr>
        <w:t>, reservis olevate isikute ja ajateenijate kaasamise</w:t>
      </w:r>
      <w:r w:rsidR="00E75E86" w:rsidRPr="007E437A">
        <w:rPr>
          <w:rFonts w:ascii="Times New Roman" w:hAnsi="Times New Roman"/>
          <w:sz w:val="24"/>
          <w:szCs w:val="24"/>
        </w:rPr>
        <w:t>na</w:t>
      </w:r>
      <w:r w:rsidR="00106B71" w:rsidRPr="007E437A">
        <w:rPr>
          <w:rFonts w:ascii="Times New Roman" w:hAnsi="Times New Roman"/>
          <w:sz w:val="24"/>
          <w:szCs w:val="24"/>
        </w:rPr>
        <w:t>.</w:t>
      </w:r>
      <w:r w:rsidR="00390CE0" w:rsidRPr="007E437A">
        <w:rPr>
          <w:rFonts w:ascii="Times New Roman" w:hAnsi="Times New Roman"/>
          <w:sz w:val="24"/>
          <w:szCs w:val="24"/>
        </w:rPr>
        <w:t xml:space="preserve"> Tsiviilteenistujate, reservis olevate isikute ja ajateenijate kaasamine Kaitseväe ülesannete täitmis</w:t>
      </w:r>
      <w:r w:rsidR="00673954" w:rsidRPr="007E437A">
        <w:rPr>
          <w:rFonts w:ascii="Times New Roman" w:hAnsi="Times New Roman"/>
          <w:sz w:val="24"/>
          <w:szCs w:val="24"/>
        </w:rPr>
        <w:t>se</w:t>
      </w:r>
      <w:r w:rsidR="00390CE0" w:rsidRPr="007E437A">
        <w:rPr>
          <w:rFonts w:ascii="Times New Roman" w:hAnsi="Times New Roman"/>
          <w:sz w:val="24"/>
          <w:szCs w:val="24"/>
        </w:rPr>
        <w:t xml:space="preserve"> võimaldab </w:t>
      </w:r>
      <w:r w:rsidR="00673954" w:rsidRPr="007E437A">
        <w:rPr>
          <w:rFonts w:ascii="Times New Roman" w:hAnsi="Times New Roman"/>
          <w:sz w:val="24"/>
          <w:szCs w:val="24"/>
        </w:rPr>
        <w:t xml:space="preserve">katta </w:t>
      </w:r>
      <w:r w:rsidR="00390CE0" w:rsidRPr="007E437A">
        <w:rPr>
          <w:rFonts w:ascii="Times New Roman" w:hAnsi="Times New Roman"/>
          <w:sz w:val="24"/>
          <w:szCs w:val="24"/>
        </w:rPr>
        <w:t>teatud valdkondades personalivajadust ka</w:t>
      </w:r>
      <w:r w:rsidR="00C56860" w:rsidRPr="007E437A">
        <w:rPr>
          <w:rFonts w:ascii="Times New Roman" w:hAnsi="Times New Roman"/>
          <w:sz w:val="24"/>
          <w:szCs w:val="24"/>
        </w:rPr>
        <w:t xml:space="preserve"> nende</w:t>
      </w:r>
      <w:r w:rsidR="00390CE0" w:rsidRPr="007E437A">
        <w:rPr>
          <w:rFonts w:ascii="Times New Roman" w:hAnsi="Times New Roman"/>
          <w:sz w:val="24"/>
          <w:szCs w:val="24"/>
        </w:rPr>
        <w:t xml:space="preserve"> isikutega, kes ei </w:t>
      </w:r>
      <w:r w:rsidR="00C56860" w:rsidRPr="007E437A">
        <w:rPr>
          <w:rFonts w:ascii="Times New Roman" w:hAnsi="Times New Roman"/>
          <w:sz w:val="24"/>
          <w:szCs w:val="24"/>
        </w:rPr>
        <w:t>ole</w:t>
      </w:r>
      <w:r w:rsidR="00390CE0" w:rsidRPr="007E437A">
        <w:rPr>
          <w:rFonts w:ascii="Times New Roman" w:hAnsi="Times New Roman"/>
          <w:sz w:val="24"/>
          <w:szCs w:val="24"/>
        </w:rPr>
        <w:t xml:space="preserve"> tegevväelased.</w:t>
      </w:r>
    </w:p>
    <w:p w14:paraId="6B8CC7EB" w14:textId="535E4DCC" w:rsidR="00B608BD" w:rsidRPr="007E437A" w:rsidRDefault="00B608BD" w:rsidP="007E437A">
      <w:pPr>
        <w:pStyle w:val="Vahedeta"/>
        <w:jc w:val="both"/>
        <w:rPr>
          <w:rFonts w:ascii="Times New Roman" w:hAnsi="Times New Roman"/>
          <w:sz w:val="24"/>
          <w:szCs w:val="24"/>
        </w:rPr>
      </w:pPr>
    </w:p>
    <w:p w14:paraId="29A8E031" w14:textId="54F624F3" w:rsidR="00B608BD" w:rsidRPr="007E437A" w:rsidRDefault="007B5AB2" w:rsidP="007E437A">
      <w:pPr>
        <w:pStyle w:val="Vahedeta"/>
        <w:jc w:val="both"/>
        <w:rPr>
          <w:rFonts w:ascii="Times New Roman" w:hAnsi="Times New Roman"/>
          <w:b/>
          <w:sz w:val="24"/>
          <w:szCs w:val="24"/>
        </w:rPr>
      </w:pPr>
      <w:r w:rsidRPr="007E437A">
        <w:rPr>
          <w:rFonts w:ascii="Times New Roman" w:hAnsi="Times New Roman"/>
          <w:b/>
          <w:sz w:val="24"/>
          <w:szCs w:val="24"/>
        </w:rPr>
        <w:t>2.</w:t>
      </w:r>
      <w:r w:rsidR="00B608BD" w:rsidRPr="007E437A">
        <w:rPr>
          <w:rFonts w:ascii="Times New Roman" w:hAnsi="Times New Roman"/>
          <w:b/>
          <w:sz w:val="24"/>
          <w:szCs w:val="24"/>
        </w:rPr>
        <w:t>1. Tsiviilteenistujate kaasamine Kaitseväe ülesannete täitmis</w:t>
      </w:r>
      <w:r w:rsidR="00C56860" w:rsidRPr="007E437A">
        <w:rPr>
          <w:rFonts w:ascii="Times New Roman" w:hAnsi="Times New Roman"/>
          <w:b/>
          <w:sz w:val="24"/>
          <w:szCs w:val="24"/>
        </w:rPr>
        <w:t>se</w:t>
      </w:r>
    </w:p>
    <w:p w14:paraId="794A8AE8" w14:textId="31737143" w:rsidR="008065E6" w:rsidRPr="007E437A" w:rsidRDefault="00B608BD" w:rsidP="007E437A">
      <w:pPr>
        <w:pStyle w:val="Vahedeta"/>
        <w:jc w:val="both"/>
        <w:rPr>
          <w:rFonts w:ascii="Times New Roman" w:hAnsi="Times New Roman"/>
          <w:sz w:val="24"/>
          <w:szCs w:val="24"/>
        </w:rPr>
      </w:pPr>
      <w:r w:rsidRPr="007E437A">
        <w:rPr>
          <w:rFonts w:ascii="Times New Roman" w:hAnsi="Times New Roman"/>
          <w:sz w:val="24"/>
          <w:szCs w:val="24"/>
        </w:rPr>
        <w:t>Kaitseväes on valdkondi, mis on kaetud tegevväelastega</w:t>
      </w:r>
      <w:r w:rsidR="00C56860" w:rsidRPr="007E437A">
        <w:rPr>
          <w:rFonts w:ascii="Times New Roman" w:hAnsi="Times New Roman"/>
          <w:sz w:val="24"/>
          <w:szCs w:val="24"/>
        </w:rPr>
        <w:t>.</w:t>
      </w:r>
      <w:r w:rsidRPr="007E437A">
        <w:rPr>
          <w:rFonts w:ascii="Times New Roman" w:hAnsi="Times New Roman"/>
          <w:sz w:val="24"/>
          <w:szCs w:val="24"/>
        </w:rPr>
        <w:t xml:space="preserve"> </w:t>
      </w:r>
      <w:r w:rsidR="00C56860" w:rsidRPr="007E437A">
        <w:rPr>
          <w:rFonts w:ascii="Times New Roman" w:hAnsi="Times New Roman"/>
          <w:sz w:val="24"/>
          <w:szCs w:val="24"/>
        </w:rPr>
        <w:t>S</w:t>
      </w:r>
      <w:r w:rsidRPr="007E437A">
        <w:rPr>
          <w:rFonts w:ascii="Times New Roman" w:hAnsi="Times New Roman"/>
          <w:sz w:val="24"/>
          <w:szCs w:val="24"/>
        </w:rPr>
        <w:t xml:space="preserve">amas ei eelda valdkondlik vajadus </w:t>
      </w:r>
      <w:r w:rsidR="00F53290" w:rsidRPr="007E437A">
        <w:rPr>
          <w:rFonts w:ascii="Times New Roman" w:hAnsi="Times New Roman"/>
          <w:sz w:val="24"/>
          <w:szCs w:val="24"/>
        </w:rPr>
        <w:t xml:space="preserve">igapäevast </w:t>
      </w:r>
      <w:r w:rsidRPr="007E437A">
        <w:rPr>
          <w:rFonts w:ascii="Times New Roman" w:hAnsi="Times New Roman"/>
          <w:sz w:val="24"/>
          <w:szCs w:val="24"/>
        </w:rPr>
        <w:t xml:space="preserve">sõjaväelist väljaõpet või on see võrreldes erialase haridusega teisejärguline. Tegevväelaste koolitamine on ressursimahukas </w:t>
      </w:r>
      <w:r w:rsidR="00C56860" w:rsidRPr="007E437A">
        <w:rPr>
          <w:rFonts w:ascii="Times New Roman" w:hAnsi="Times New Roman"/>
          <w:sz w:val="24"/>
          <w:szCs w:val="24"/>
        </w:rPr>
        <w:t xml:space="preserve">ja </w:t>
      </w:r>
      <w:r w:rsidRPr="007E437A">
        <w:rPr>
          <w:rFonts w:ascii="Times New Roman" w:hAnsi="Times New Roman"/>
          <w:sz w:val="24"/>
          <w:szCs w:val="24"/>
        </w:rPr>
        <w:t>kui konkreetsel ametikohal ei ole sõjaväelis</w:t>
      </w:r>
      <w:r w:rsidR="00C56860" w:rsidRPr="007E437A">
        <w:rPr>
          <w:rFonts w:ascii="Times New Roman" w:hAnsi="Times New Roman"/>
          <w:sz w:val="24"/>
          <w:szCs w:val="24"/>
        </w:rPr>
        <w:t>t</w:t>
      </w:r>
      <w:r w:rsidRPr="007E437A">
        <w:rPr>
          <w:rFonts w:ascii="Times New Roman" w:hAnsi="Times New Roman"/>
          <w:sz w:val="24"/>
          <w:szCs w:val="24"/>
        </w:rPr>
        <w:t xml:space="preserve"> väljaõp</w:t>
      </w:r>
      <w:r w:rsidR="00C56860" w:rsidRPr="007E437A">
        <w:rPr>
          <w:rFonts w:ascii="Times New Roman" w:hAnsi="Times New Roman"/>
          <w:sz w:val="24"/>
          <w:szCs w:val="24"/>
        </w:rPr>
        <w:t>et tingimata vaja</w:t>
      </w:r>
      <w:r w:rsidRPr="007E437A">
        <w:rPr>
          <w:rFonts w:ascii="Times New Roman" w:hAnsi="Times New Roman"/>
          <w:sz w:val="24"/>
          <w:szCs w:val="24"/>
        </w:rPr>
        <w:t>, ei pea seda funktsiooni täitma tegevväelane. Rahuajal saab Kaitseväe ülesannete täitmise harjutamise</w:t>
      </w:r>
      <w:r w:rsidR="00C56860" w:rsidRPr="007E437A">
        <w:rPr>
          <w:rFonts w:ascii="Times New Roman" w:hAnsi="Times New Roman"/>
          <w:sz w:val="24"/>
          <w:szCs w:val="24"/>
        </w:rPr>
        <w:t>ks mõeldud</w:t>
      </w:r>
      <w:r w:rsidRPr="007E437A">
        <w:rPr>
          <w:rFonts w:ascii="Times New Roman" w:hAnsi="Times New Roman"/>
          <w:sz w:val="24"/>
          <w:szCs w:val="24"/>
        </w:rPr>
        <w:t xml:space="preserve"> õppuste</w:t>
      </w:r>
      <w:r w:rsidR="00C56860" w:rsidRPr="007E437A">
        <w:rPr>
          <w:rFonts w:ascii="Times New Roman" w:hAnsi="Times New Roman"/>
          <w:sz w:val="24"/>
          <w:szCs w:val="24"/>
        </w:rPr>
        <w:t xml:space="preserve">l rakendada </w:t>
      </w:r>
      <w:r w:rsidRPr="007E437A">
        <w:rPr>
          <w:rFonts w:ascii="Times New Roman" w:hAnsi="Times New Roman"/>
          <w:sz w:val="24"/>
          <w:szCs w:val="24"/>
        </w:rPr>
        <w:t xml:space="preserve">tegevväelast lihtsamini kui tsiviilisikut, kelle töö- ja puhkeaeg on rangelt reguleeritud </w:t>
      </w:r>
      <w:commentRangeStart w:id="6"/>
      <w:proofErr w:type="spellStart"/>
      <w:r w:rsidRPr="007E437A">
        <w:rPr>
          <w:rFonts w:ascii="Times New Roman" w:hAnsi="Times New Roman"/>
          <w:sz w:val="24"/>
          <w:szCs w:val="24"/>
        </w:rPr>
        <w:t>ATS</w:t>
      </w:r>
      <w:commentRangeEnd w:id="6"/>
      <w:r w:rsidR="005A785B">
        <w:rPr>
          <w:rStyle w:val="Kommentaariviide"/>
          <w:rFonts w:ascii="Calibri" w:hAnsi="Calibri"/>
          <w:szCs w:val="20"/>
        </w:rPr>
        <w:commentReference w:id="6"/>
      </w:r>
      <w:r w:rsidR="00C56860" w:rsidRPr="007E437A">
        <w:rPr>
          <w:rFonts w:ascii="Times New Roman" w:hAnsi="Times New Roman"/>
          <w:sz w:val="24"/>
          <w:szCs w:val="24"/>
        </w:rPr>
        <w:t>-</w:t>
      </w:r>
      <w:r w:rsidRPr="007E437A">
        <w:rPr>
          <w:rFonts w:ascii="Times New Roman" w:hAnsi="Times New Roman"/>
          <w:sz w:val="24"/>
          <w:szCs w:val="24"/>
        </w:rPr>
        <w:t>is</w:t>
      </w:r>
      <w:proofErr w:type="spellEnd"/>
      <w:r w:rsidRPr="007E437A">
        <w:rPr>
          <w:rFonts w:ascii="Times New Roman" w:hAnsi="Times New Roman"/>
          <w:sz w:val="24"/>
          <w:szCs w:val="24"/>
        </w:rPr>
        <w:t xml:space="preserve"> või töölepingu seaduses (edaspidi </w:t>
      </w:r>
      <w:r w:rsidRPr="007E437A">
        <w:rPr>
          <w:rFonts w:ascii="Times New Roman" w:hAnsi="Times New Roman"/>
          <w:i/>
          <w:iCs/>
          <w:sz w:val="24"/>
          <w:szCs w:val="24"/>
        </w:rPr>
        <w:t>TLS</w:t>
      </w:r>
      <w:r w:rsidRPr="007E437A">
        <w:rPr>
          <w:rFonts w:ascii="Times New Roman" w:hAnsi="Times New Roman"/>
          <w:sz w:val="24"/>
          <w:szCs w:val="24"/>
        </w:rPr>
        <w:t xml:space="preserve">). Kui Kaitseväes </w:t>
      </w:r>
      <w:r w:rsidR="00590D28" w:rsidRPr="007E437A">
        <w:rPr>
          <w:rFonts w:ascii="Times New Roman" w:hAnsi="Times New Roman"/>
          <w:sz w:val="24"/>
          <w:szCs w:val="24"/>
        </w:rPr>
        <w:t xml:space="preserve">olevat </w:t>
      </w:r>
      <w:r w:rsidRPr="007E437A">
        <w:rPr>
          <w:rFonts w:ascii="Times New Roman" w:hAnsi="Times New Roman"/>
          <w:sz w:val="24"/>
          <w:szCs w:val="24"/>
        </w:rPr>
        <w:t>tsiviilteenistujat saaks õppuste</w:t>
      </w:r>
      <w:r w:rsidR="00C56860" w:rsidRPr="007E437A">
        <w:rPr>
          <w:rFonts w:ascii="Times New Roman" w:hAnsi="Times New Roman"/>
          <w:sz w:val="24"/>
          <w:szCs w:val="24"/>
        </w:rPr>
        <w:t>le</w:t>
      </w:r>
      <w:r w:rsidRPr="007E437A">
        <w:rPr>
          <w:rFonts w:ascii="Times New Roman" w:hAnsi="Times New Roman"/>
          <w:sz w:val="24"/>
          <w:szCs w:val="24"/>
        </w:rPr>
        <w:t xml:space="preserve"> kaasata tegevväelastega samadel tingimustel, oleks võimalik vähendada sõjaväelise auastmega rahuaja ametikohtade vajadust ja seeläbi hoida kokku ressursse, mis muidu läheks tegevväelastele sõjaväelise väljaõppe andmiseks. Lisaks annab see võimaluse asuda Kaitseväkke </w:t>
      </w:r>
      <w:r w:rsidR="00C56860" w:rsidRPr="007E437A">
        <w:rPr>
          <w:rFonts w:ascii="Times New Roman" w:hAnsi="Times New Roman"/>
          <w:sz w:val="24"/>
          <w:szCs w:val="24"/>
        </w:rPr>
        <w:t xml:space="preserve">tööle </w:t>
      </w:r>
      <w:r w:rsidRPr="007E437A">
        <w:rPr>
          <w:rFonts w:ascii="Times New Roman" w:hAnsi="Times New Roman"/>
          <w:sz w:val="24"/>
          <w:szCs w:val="24"/>
        </w:rPr>
        <w:t>isikutel, kes ei soovi asuda tegevteenistusse.</w:t>
      </w:r>
    </w:p>
    <w:p w14:paraId="6251FCF7" w14:textId="5516F811" w:rsidR="00F1075D" w:rsidRDefault="001A212B" w:rsidP="007E437A">
      <w:pPr>
        <w:pStyle w:val="Vahedeta"/>
        <w:jc w:val="both"/>
        <w:rPr>
          <w:rFonts w:ascii="Times New Roman" w:hAnsi="Times New Roman"/>
          <w:sz w:val="24"/>
          <w:szCs w:val="24"/>
        </w:rPr>
      </w:pPr>
      <w:r w:rsidRPr="007E437A">
        <w:rPr>
          <w:rFonts w:ascii="Times New Roman" w:hAnsi="Times New Roman"/>
          <w:sz w:val="24"/>
          <w:szCs w:val="24"/>
        </w:rPr>
        <w:t>E</w:t>
      </w:r>
      <w:r w:rsidR="00F53523" w:rsidRPr="007E437A">
        <w:rPr>
          <w:rFonts w:ascii="Times New Roman" w:hAnsi="Times New Roman"/>
          <w:sz w:val="24"/>
          <w:szCs w:val="24"/>
        </w:rPr>
        <w:t>elnõu</w:t>
      </w:r>
      <w:r w:rsidR="00B608BD" w:rsidRPr="007E437A">
        <w:rPr>
          <w:rFonts w:ascii="Times New Roman" w:hAnsi="Times New Roman"/>
          <w:sz w:val="24"/>
          <w:szCs w:val="24"/>
        </w:rPr>
        <w:t xml:space="preserve"> </w:t>
      </w:r>
      <w:r w:rsidR="00106B71" w:rsidRPr="007E437A">
        <w:rPr>
          <w:rFonts w:ascii="Times New Roman" w:hAnsi="Times New Roman"/>
          <w:sz w:val="24"/>
          <w:szCs w:val="24"/>
        </w:rPr>
        <w:t>täiendatakse KKS</w:t>
      </w:r>
      <w:r w:rsidR="00C56860" w:rsidRPr="007E437A">
        <w:rPr>
          <w:rFonts w:ascii="Times New Roman" w:hAnsi="Times New Roman"/>
          <w:sz w:val="24"/>
          <w:szCs w:val="24"/>
        </w:rPr>
        <w:t>-</w:t>
      </w:r>
      <w:r w:rsidR="00106B71" w:rsidRPr="007E437A">
        <w:rPr>
          <w:rFonts w:ascii="Times New Roman" w:hAnsi="Times New Roman"/>
          <w:sz w:val="24"/>
          <w:szCs w:val="24"/>
        </w:rPr>
        <w:t>i sätetega, mi</w:t>
      </w:r>
      <w:r w:rsidR="00C56860" w:rsidRPr="007E437A">
        <w:rPr>
          <w:rFonts w:ascii="Times New Roman" w:hAnsi="Times New Roman"/>
          <w:sz w:val="24"/>
          <w:szCs w:val="24"/>
        </w:rPr>
        <w:t>llega</w:t>
      </w:r>
      <w:r w:rsidR="00B608BD" w:rsidRPr="007E437A">
        <w:rPr>
          <w:rFonts w:ascii="Times New Roman" w:hAnsi="Times New Roman"/>
          <w:sz w:val="24"/>
          <w:szCs w:val="24"/>
        </w:rPr>
        <w:t xml:space="preserve"> </w:t>
      </w:r>
      <w:r w:rsidR="00106B71" w:rsidRPr="007E437A">
        <w:rPr>
          <w:rFonts w:ascii="Times New Roman" w:hAnsi="Times New Roman"/>
          <w:sz w:val="24"/>
          <w:szCs w:val="24"/>
        </w:rPr>
        <w:t>reguleeri</w:t>
      </w:r>
      <w:r w:rsidR="00C56860" w:rsidRPr="007E437A">
        <w:rPr>
          <w:rFonts w:ascii="Times New Roman" w:hAnsi="Times New Roman"/>
          <w:sz w:val="24"/>
          <w:szCs w:val="24"/>
        </w:rPr>
        <w:t>takse</w:t>
      </w:r>
      <w:r w:rsidR="00106B71" w:rsidRPr="007E437A">
        <w:rPr>
          <w:rFonts w:ascii="Times New Roman" w:hAnsi="Times New Roman"/>
          <w:sz w:val="24"/>
          <w:szCs w:val="24"/>
        </w:rPr>
        <w:t xml:space="preserve"> </w:t>
      </w:r>
      <w:r w:rsidR="00B608BD" w:rsidRPr="007E437A">
        <w:rPr>
          <w:rFonts w:ascii="Times New Roman" w:hAnsi="Times New Roman"/>
          <w:sz w:val="24"/>
          <w:szCs w:val="24"/>
        </w:rPr>
        <w:t>Kaitseväes töötavate tsiviilteenistujate</w:t>
      </w:r>
      <w:r w:rsidR="00106B71" w:rsidRPr="007E437A">
        <w:rPr>
          <w:rFonts w:ascii="Times New Roman" w:hAnsi="Times New Roman"/>
          <w:sz w:val="24"/>
          <w:szCs w:val="24"/>
        </w:rPr>
        <w:t xml:space="preserve"> õppusel osalemist</w:t>
      </w:r>
      <w:r w:rsidR="00B608BD" w:rsidRPr="007E437A">
        <w:rPr>
          <w:rFonts w:ascii="Times New Roman" w:hAnsi="Times New Roman"/>
          <w:sz w:val="24"/>
          <w:szCs w:val="24"/>
        </w:rPr>
        <w:t xml:space="preserve"> </w:t>
      </w:r>
      <w:r w:rsidR="00C56860" w:rsidRPr="007E437A">
        <w:rPr>
          <w:rFonts w:ascii="Times New Roman" w:hAnsi="Times New Roman"/>
          <w:sz w:val="24"/>
          <w:szCs w:val="24"/>
        </w:rPr>
        <w:t>ja</w:t>
      </w:r>
      <w:r w:rsidR="00B608BD" w:rsidRPr="007E437A">
        <w:rPr>
          <w:rFonts w:ascii="Times New Roman" w:hAnsi="Times New Roman"/>
          <w:sz w:val="24"/>
          <w:szCs w:val="24"/>
        </w:rPr>
        <w:t xml:space="preserve"> </w:t>
      </w:r>
      <w:r w:rsidR="00106B71" w:rsidRPr="007E437A">
        <w:rPr>
          <w:rFonts w:ascii="Times New Roman" w:hAnsi="Times New Roman"/>
          <w:sz w:val="24"/>
          <w:szCs w:val="24"/>
        </w:rPr>
        <w:t>osalemise eest</w:t>
      </w:r>
      <w:r w:rsidR="00B608BD" w:rsidRPr="007E437A">
        <w:rPr>
          <w:rFonts w:ascii="Times New Roman" w:hAnsi="Times New Roman"/>
          <w:sz w:val="24"/>
          <w:szCs w:val="24"/>
        </w:rPr>
        <w:t xml:space="preserve"> tasustami</w:t>
      </w:r>
      <w:r w:rsidR="00106B71" w:rsidRPr="007E437A">
        <w:rPr>
          <w:rFonts w:ascii="Times New Roman" w:hAnsi="Times New Roman"/>
          <w:sz w:val="24"/>
          <w:szCs w:val="24"/>
        </w:rPr>
        <w:t>st</w:t>
      </w:r>
      <w:r w:rsidR="00B608BD" w:rsidRPr="007E437A">
        <w:rPr>
          <w:rFonts w:ascii="Times New Roman" w:hAnsi="Times New Roman"/>
          <w:sz w:val="24"/>
          <w:szCs w:val="24"/>
        </w:rPr>
        <w:t>.</w:t>
      </w:r>
    </w:p>
    <w:p w14:paraId="20C777BE" w14:textId="77777777" w:rsidR="00F1075D" w:rsidRPr="007E437A" w:rsidRDefault="00F1075D" w:rsidP="007E437A">
      <w:pPr>
        <w:pStyle w:val="Vahedeta"/>
        <w:jc w:val="both"/>
        <w:rPr>
          <w:rFonts w:ascii="Times New Roman" w:hAnsi="Times New Roman"/>
          <w:sz w:val="24"/>
          <w:szCs w:val="24"/>
        </w:rPr>
      </w:pPr>
    </w:p>
    <w:p w14:paraId="7929AF8B" w14:textId="084009A2" w:rsidR="00B608BD" w:rsidRPr="007E437A" w:rsidRDefault="007B5AB2" w:rsidP="007E437A">
      <w:pPr>
        <w:pStyle w:val="Vahedeta"/>
        <w:jc w:val="both"/>
        <w:rPr>
          <w:rFonts w:ascii="Times New Roman" w:hAnsi="Times New Roman"/>
          <w:b/>
          <w:sz w:val="24"/>
          <w:szCs w:val="24"/>
        </w:rPr>
      </w:pPr>
      <w:r w:rsidRPr="007E437A">
        <w:rPr>
          <w:rFonts w:ascii="Times New Roman" w:hAnsi="Times New Roman"/>
          <w:b/>
          <w:sz w:val="24"/>
          <w:szCs w:val="24"/>
        </w:rPr>
        <w:t>2.</w:t>
      </w:r>
      <w:r w:rsidR="00B608BD" w:rsidRPr="007E437A">
        <w:rPr>
          <w:rFonts w:ascii="Times New Roman" w:hAnsi="Times New Roman"/>
          <w:b/>
          <w:sz w:val="24"/>
          <w:szCs w:val="24"/>
        </w:rPr>
        <w:t>2. Reservis olevate isikute kaasamine Kaitseväe ülesannete täitmi</w:t>
      </w:r>
      <w:r w:rsidR="00C56860" w:rsidRPr="007E437A">
        <w:rPr>
          <w:rFonts w:ascii="Times New Roman" w:hAnsi="Times New Roman"/>
          <w:b/>
          <w:sz w:val="24"/>
          <w:szCs w:val="24"/>
        </w:rPr>
        <w:t>sse</w:t>
      </w:r>
    </w:p>
    <w:p w14:paraId="48C3D9C8" w14:textId="64A97980" w:rsidR="008065E6" w:rsidRPr="007E437A" w:rsidRDefault="00B608BD" w:rsidP="007E437A">
      <w:pPr>
        <w:pStyle w:val="Vahedeta"/>
        <w:jc w:val="both"/>
        <w:rPr>
          <w:rFonts w:ascii="Times New Roman" w:hAnsi="Times New Roman"/>
          <w:sz w:val="24"/>
          <w:szCs w:val="24"/>
        </w:rPr>
      </w:pPr>
      <w:r w:rsidRPr="007E437A">
        <w:rPr>
          <w:rFonts w:ascii="Times New Roman" w:hAnsi="Times New Roman"/>
          <w:sz w:val="24"/>
          <w:szCs w:val="24"/>
        </w:rPr>
        <w:t xml:space="preserve">KVTS-i kohaselt on reservteenistus reservis oleva isiku poolt kaitseväeteenistuskohustuse täitmine õppekogunemisel </w:t>
      </w:r>
      <w:r w:rsidR="00036188" w:rsidRPr="007E437A">
        <w:rPr>
          <w:rFonts w:ascii="Times New Roman" w:hAnsi="Times New Roman"/>
          <w:sz w:val="24"/>
          <w:szCs w:val="24"/>
        </w:rPr>
        <w:t>või</w:t>
      </w:r>
      <w:r w:rsidRPr="007E437A">
        <w:rPr>
          <w:rFonts w:ascii="Times New Roman" w:hAnsi="Times New Roman"/>
          <w:sz w:val="24"/>
          <w:szCs w:val="24"/>
        </w:rPr>
        <w:t xml:space="preserve"> lisaõppekogunemisel </w:t>
      </w:r>
      <w:r w:rsidR="00C56860" w:rsidRPr="007E437A">
        <w:rPr>
          <w:rFonts w:ascii="Times New Roman" w:hAnsi="Times New Roman"/>
          <w:sz w:val="24"/>
          <w:szCs w:val="24"/>
        </w:rPr>
        <w:t xml:space="preserve">ja </w:t>
      </w:r>
      <w:r w:rsidRPr="007E437A">
        <w:rPr>
          <w:rFonts w:ascii="Times New Roman" w:hAnsi="Times New Roman"/>
          <w:sz w:val="24"/>
          <w:szCs w:val="24"/>
        </w:rPr>
        <w:t>reservteenistuses osalemine on reservis olevale isikule kohustuslik. Kaitseväekohustus on isikul 18</w:t>
      </w:r>
      <w:r w:rsidR="00C56860" w:rsidRPr="007E437A">
        <w:rPr>
          <w:rFonts w:ascii="Times New Roman" w:hAnsi="Times New Roman"/>
          <w:sz w:val="24"/>
          <w:szCs w:val="24"/>
        </w:rPr>
        <w:t>.</w:t>
      </w:r>
      <w:r w:rsidRPr="007E437A">
        <w:rPr>
          <w:rFonts w:ascii="Times New Roman" w:hAnsi="Times New Roman"/>
          <w:sz w:val="24"/>
          <w:szCs w:val="24"/>
        </w:rPr>
        <w:t>–60</w:t>
      </w:r>
      <w:r w:rsidR="00C56860" w:rsidRPr="007E437A">
        <w:rPr>
          <w:rFonts w:ascii="Times New Roman" w:hAnsi="Times New Roman"/>
          <w:sz w:val="24"/>
          <w:szCs w:val="24"/>
        </w:rPr>
        <w:t>.</w:t>
      </w:r>
      <w:r w:rsidRPr="007E437A">
        <w:rPr>
          <w:rFonts w:ascii="Times New Roman" w:hAnsi="Times New Roman"/>
          <w:sz w:val="24"/>
          <w:szCs w:val="24"/>
        </w:rPr>
        <w:t xml:space="preserve"> eluaastani.</w:t>
      </w:r>
    </w:p>
    <w:p w14:paraId="34E5E11E" w14:textId="2DD56CAC" w:rsidR="00B608BD" w:rsidRPr="007E437A" w:rsidRDefault="00B608BD" w:rsidP="007E437A">
      <w:pPr>
        <w:pStyle w:val="Vahedeta"/>
        <w:jc w:val="both"/>
        <w:rPr>
          <w:rFonts w:ascii="Times New Roman" w:hAnsi="Times New Roman"/>
          <w:sz w:val="24"/>
          <w:szCs w:val="24"/>
        </w:rPr>
      </w:pPr>
      <w:r w:rsidRPr="007E437A">
        <w:rPr>
          <w:rFonts w:ascii="Times New Roman" w:hAnsi="Times New Roman"/>
          <w:sz w:val="24"/>
          <w:szCs w:val="24"/>
        </w:rPr>
        <w:t xml:space="preserve">KVTS kehtestab tingimused, kui palju võib isikut reservis oleku ajal õppekogunemistele kutsuda </w:t>
      </w:r>
      <w:r w:rsidR="00E71B49" w:rsidRPr="007E437A">
        <w:rPr>
          <w:rFonts w:ascii="Times New Roman" w:hAnsi="Times New Roman"/>
          <w:sz w:val="24"/>
          <w:szCs w:val="24"/>
        </w:rPr>
        <w:t xml:space="preserve">ja </w:t>
      </w:r>
      <w:r w:rsidRPr="007E437A">
        <w:rPr>
          <w:rFonts w:ascii="Times New Roman" w:hAnsi="Times New Roman"/>
          <w:sz w:val="24"/>
          <w:szCs w:val="24"/>
        </w:rPr>
        <w:t xml:space="preserve">kui pikk võib olla ühel õppekogunemisel osalemise aeg. Vastavad piirangud on </w:t>
      </w:r>
      <w:r w:rsidRPr="007E437A">
        <w:rPr>
          <w:rFonts w:ascii="Times New Roman" w:hAnsi="Times New Roman"/>
          <w:sz w:val="24"/>
          <w:szCs w:val="24"/>
        </w:rPr>
        <w:lastRenderedPageBreak/>
        <w:t>kehtestatud isiku auastme põhilii</w:t>
      </w:r>
      <w:r w:rsidR="00E71B49" w:rsidRPr="007E437A">
        <w:rPr>
          <w:rFonts w:ascii="Times New Roman" w:hAnsi="Times New Roman"/>
          <w:sz w:val="24"/>
          <w:szCs w:val="24"/>
        </w:rPr>
        <w:t xml:space="preserve">gi alusel ja </w:t>
      </w:r>
      <w:r w:rsidR="00A04E13" w:rsidRPr="007E437A">
        <w:rPr>
          <w:rFonts w:ascii="Times New Roman" w:hAnsi="Times New Roman"/>
          <w:sz w:val="24"/>
          <w:szCs w:val="24"/>
        </w:rPr>
        <w:t>n</w:t>
      </w:r>
      <w:r w:rsidRPr="007E437A">
        <w:rPr>
          <w:rFonts w:ascii="Times New Roman" w:hAnsi="Times New Roman"/>
          <w:sz w:val="24"/>
          <w:szCs w:val="24"/>
        </w:rPr>
        <w:t xml:space="preserve">imetatud kriteeriumid </w:t>
      </w:r>
      <w:r w:rsidR="00E71B49" w:rsidRPr="007E437A">
        <w:rPr>
          <w:rFonts w:ascii="Times New Roman" w:hAnsi="Times New Roman"/>
          <w:sz w:val="24"/>
          <w:szCs w:val="24"/>
        </w:rPr>
        <w:t xml:space="preserve">kehtivad ka </w:t>
      </w:r>
      <w:r w:rsidRPr="007E437A">
        <w:rPr>
          <w:rFonts w:ascii="Times New Roman" w:hAnsi="Times New Roman"/>
          <w:sz w:val="24"/>
          <w:szCs w:val="24"/>
        </w:rPr>
        <w:t>kohustuslikus korras õppekogunemisel osalemise kohta. Lisaks nähakse KVTS-</w:t>
      </w:r>
      <w:proofErr w:type="spellStart"/>
      <w:r w:rsidR="00E71B49" w:rsidRPr="007E437A">
        <w:rPr>
          <w:rFonts w:ascii="Times New Roman" w:hAnsi="Times New Roman"/>
          <w:sz w:val="24"/>
          <w:szCs w:val="24"/>
        </w:rPr>
        <w:t>i</w:t>
      </w:r>
      <w:r w:rsidRPr="007E437A">
        <w:rPr>
          <w:rFonts w:ascii="Times New Roman" w:hAnsi="Times New Roman"/>
          <w:sz w:val="24"/>
          <w:szCs w:val="24"/>
        </w:rPr>
        <w:t>s</w:t>
      </w:r>
      <w:proofErr w:type="spellEnd"/>
      <w:r w:rsidRPr="007E437A">
        <w:rPr>
          <w:rFonts w:ascii="Times New Roman" w:hAnsi="Times New Roman"/>
          <w:sz w:val="24"/>
          <w:szCs w:val="24"/>
        </w:rPr>
        <w:t xml:space="preserve"> ette võimalus reservis oleval isikul osaleda õppekogunemisel vabatahtlikult. Kehtiva KVTS-i </w:t>
      </w:r>
      <w:r w:rsidR="00E71B49" w:rsidRPr="007E437A">
        <w:rPr>
          <w:rFonts w:ascii="Times New Roman" w:hAnsi="Times New Roman"/>
          <w:sz w:val="24"/>
          <w:szCs w:val="24"/>
        </w:rPr>
        <w:t xml:space="preserve">järgi ei kohaldata </w:t>
      </w:r>
      <w:r w:rsidRPr="007E437A">
        <w:rPr>
          <w:rFonts w:ascii="Times New Roman" w:hAnsi="Times New Roman"/>
          <w:sz w:val="24"/>
          <w:szCs w:val="24"/>
        </w:rPr>
        <w:t>vabatahtlikult õppekogunemisel osalevale isikule KVTS-</w:t>
      </w:r>
      <w:r w:rsidR="00E71B49" w:rsidRPr="007E437A">
        <w:rPr>
          <w:rFonts w:ascii="Times New Roman" w:hAnsi="Times New Roman"/>
          <w:sz w:val="24"/>
          <w:szCs w:val="24"/>
        </w:rPr>
        <w:t>i</w:t>
      </w:r>
      <w:r w:rsidRPr="007E437A">
        <w:rPr>
          <w:rFonts w:ascii="Times New Roman" w:hAnsi="Times New Roman"/>
          <w:sz w:val="24"/>
          <w:szCs w:val="24"/>
        </w:rPr>
        <w:t xml:space="preserve">st tulenevaid piiranguid õppekogunemisel ja lisaõppekogunemisel osalemise aja </w:t>
      </w:r>
      <w:r w:rsidR="00E71B49" w:rsidRPr="007E437A">
        <w:rPr>
          <w:rFonts w:ascii="Times New Roman" w:hAnsi="Times New Roman"/>
          <w:sz w:val="24"/>
          <w:szCs w:val="24"/>
        </w:rPr>
        <w:t>kohta</w:t>
      </w:r>
      <w:r w:rsidRPr="007E437A">
        <w:rPr>
          <w:rFonts w:ascii="Times New Roman" w:hAnsi="Times New Roman"/>
          <w:sz w:val="24"/>
          <w:szCs w:val="24"/>
        </w:rPr>
        <w:t>, samuti ei loeta vabatahtlikult õppekogunemisel osalemist reservteenistuse kestuse hulka, ent vabatahtlikuna reservteenistuses osalemisel laienevad isikule KVTS-</w:t>
      </w:r>
      <w:r w:rsidR="00E71B49" w:rsidRPr="007E437A">
        <w:rPr>
          <w:rFonts w:ascii="Times New Roman" w:hAnsi="Times New Roman"/>
          <w:sz w:val="24"/>
          <w:szCs w:val="24"/>
        </w:rPr>
        <w:t>i</w:t>
      </w:r>
      <w:r w:rsidRPr="007E437A">
        <w:rPr>
          <w:rFonts w:ascii="Times New Roman" w:hAnsi="Times New Roman"/>
          <w:sz w:val="24"/>
          <w:szCs w:val="24"/>
        </w:rPr>
        <w:t>st tulenevad õigused ja tagatised</w:t>
      </w:r>
      <w:r w:rsidR="00E71B49" w:rsidRPr="007E437A">
        <w:rPr>
          <w:rFonts w:ascii="Times New Roman" w:hAnsi="Times New Roman"/>
          <w:sz w:val="24"/>
          <w:szCs w:val="24"/>
        </w:rPr>
        <w:t>, nagu ka</w:t>
      </w:r>
      <w:r w:rsidRPr="007E437A">
        <w:rPr>
          <w:rFonts w:ascii="Times New Roman" w:hAnsi="Times New Roman"/>
          <w:sz w:val="24"/>
          <w:szCs w:val="24"/>
        </w:rPr>
        <w:t xml:space="preserve"> kohustuslikus korras reservteenistuse puhul.</w:t>
      </w:r>
    </w:p>
    <w:p w14:paraId="1C86A360" w14:textId="0BABBD02" w:rsidR="008065E6" w:rsidRPr="007E437A" w:rsidRDefault="00B608BD" w:rsidP="007E437A">
      <w:pPr>
        <w:pStyle w:val="Vahedeta"/>
        <w:jc w:val="both"/>
        <w:rPr>
          <w:rFonts w:ascii="Times New Roman" w:hAnsi="Times New Roman"/>
          <w:sz w:val="24"/>
          <w:szCs w:val="24"/>
        </w:rPr>
      </w:pPr>
      <w:r w:rsidRPr="007E437A">
        <w:rPr>
          <w:rFonts w:ascii="Times New Roman" w:hAnsi="Times New Roman"/>
          <w:sz w:val="24"/>
          <w:szCs w:val="24"/>
        </w:rPr>
        <w:t xml:space="preserve">Alates 2022. aastast, mil tekkis kiireloomuline vajadus õpetada välja suures mahus maakaitse üksuseid, hakati instruktoritena kaasama </w:t>
      </w:r>
      <w:r w:rsidR="00E71B49" w:rsidRPr="007E437A">
        <w:rPr>
          <w:rFonts w:ascii="Times New Roman" w:hAnsi="Times New Roman"/>
          <w:sz w:val="24"/>
          <w:szCs w:val="24"/>
        </w:rPr>
        <w:t xml:space="preserve">reservis olevaid isikuid, kes on läbinud </w:t>
      </w:r>
      <w:r w:rsidRPr="007E437A">
        <w:rPr>
          <w:rFonts w:ascii="Times New Roman" w:hAnsi="Times New Roman"/>
          <w:sz w:val="24"/>
          <w:szCs w:val="24"/>
        </w:rPr>
        <w:t>vajaliku väljaõppe (käsunduslepinguga, õppekogunemisel vabatahtlikuna vms).</w:t>
      </w:r>
    </w:p>
    <w:p w14:paraId="6EA613CA" w14:textId="75B7A3A7" w:rsidR="00B608BD" w:rsidRPr="007E437A" w:rsidRDefault="00B608BD" w:rsidP="007E437A">
      <w:pPr>
        <w:pStyle w:val="Vahedeta"/>
        <w:jc w:val="both"/>
        <w:rPr>
          <w:rFonts w:ascii="Times New Roman" w:hAnsi="Times New Roman"/>
          <w:sz w:val="24"/>
          <w:szCs w:val="24"/>
        </w:rPr>
      </w:pPr>
      <w:r w:rsidRPr="007E437A">
        <w:rPr>
          <w:rFonts w:ascii="Times New Roman" w:hAnsi="Times New Roman"/>
          <w:sz w:val="24"/>
          <w:szCs w:val="24"/>
        </w:rPr>
        <w:t xml:space="preserve">Sellest </w:t>
      </w:r>
      <w:r w:rsidR="00F53523" w:rsidRPr="007E437A">
        <w:rPr>
          <w:rFonts w:ascii="Times New Roman" w:hAnsi="Times New Roman"/>
          <w:sz w:val="24"/>
          <w:szCs w:val="24"/>
        </w:rPr>
        <w:t>praktikast nähtus</w:t>
      </w:r>
      <w:r w:rsidRPr="007E437A">
        <w:rPr>
          <w:rFonts w:ascii="Times New Roman" w:hAnsi="Times New Roman"/>
          <w:sz w:val="24"/>
          <w:szCs w:val="24"/>
        </w:rPr>
        <w:t>, et reservis on suurel hulgal sõjaväelis</w:t>
      </w:r>
      <w:r w:rsidR="00E71B49" w:rsidRPr="007E437A">
        <w:rPr>
          <w:rFonts w:ascii="Times New Roman" w:hAnsi="Times New Roman"/>
          <w:sz w:val="24"/>
          <w:szCs w:val="24"/>
        </w:rPr>
        <w:t>e</w:t>
      </w:r>
      <w:r w:rsidRPr="007E437A">
        <w:rPr>
          <w:rFonts w:ascii="Times New Roman" w:hAnsi="Times New Roman"/>
          <w:sz w:val="24"/>
          <w:szCs w:val="24"/>
        </w:rPr>
        <w:t xml:space="preserve"> väljaõp</w:t>
      </w:r>
      <w:r w:rsidR="00E71B49" w:rsidRPr="007E437A">
        <w:rPr>
          <w:rFonts w:ascii="Times New Roman" w:hAnsi="Times New Roman"/>
          <w:sz w:val="24"/>
          <w:szCs w:val="24"/>
        </w:rPr>
        <w:t xml:space="preserve">pe saanud </w:t>
      </w:r>
      <w:r w:rsidRPr="007E437A">
        <w:rPr>
          <w:rFonts w:ascii="Times New Roman" w:hAnsi="Times New Roman"/>
          <w:sz w:val="24"/>
          <w:szCs w:val="24"/>
        </w:rPr>
        <w:t>isikuid, kes tegevteenistusse asuda ei soovi, kuid oleks</w:t>
      </w:r>
      <w:r w:rsidR="00E71B49" w:rsidRPr="007E437A">
        <w:rPr>
          <w:rFonts w:ascii="Times New Roman" w:hAnsi="Times New Roman"/>
          <w:sz w:val="24"/>
          <w:szCs w:val="24"/>
        </w:rPr>
        <w:t>id</w:t>
      </w:r>
      <w:r w:rsidRPr="007E437A">
        <w:rPr>
          <w:rFonts w:ascii="Times New Roman" w:hAnsi="Times New Roman"/>
          <w:sz w:val="24"/>
          <w:szCs w:val="24"/>
        </w:rPr>
        <w:t xml:space="preserve"> valmis ja huvitatud panusta</w:t>
      </w:r>
      <w:r w:rsidR="00036188" w:rsidRPr="007E437A">
        <w:rPr>
          <w:rFonts w:ascii="Times New Roman" w:hAnsi="Times New Roman"/>
          <w:sz w:val="24"/>
          <w:szCs w:val="24"/>
        </w:rPr>
        <w:t>m</w:t>
      </w:r>
      <w:r w:rsidRPr="007E437A">
        <w:rPr>
          <w:rFonts w:ascii="Times New Roman" w:hAnsi="Times New Roman"/>
          <w:sz w:val="24"/>
          <w:szCs w:val="24"/>
        </w:rPr>
        <w:t>a ka edaspidi Kaitseväe tegevus</w:t>
      </w:r>
      <w:r w:rsidR="00E71B49" w:rsidRPr="007E437A">
        <w:rPr>
          <w:rFonts w:ascii="Times New Roman" w:hAnsi="Times New Roman"/>
          <w:sz w:val="24"/>
          <w:szCs w:val="24"/>
        </w:rPr>
        <w:t>se</w:t>
      </w:r>
      <w:r w:rsidRPr="007E437A">
        <w:rPr>
          <w:rFonts w:ascii="Times New Roman" w:hAnsi="Times New Roman"/>
          <w:sz w:val="24"/>
          <w:szCs w:val="24"/>
        </w:rPr>
        <w:t xml:space="preserve"> reservväelasena. Üks sellise</w:t>
      </w:r>
      <w:r w:rsidR="00E71B49" w:rsidRPr="007E437A">
        <w:rPr>
          <w:rFonts w:ascii="Times New Roman" w:hAnsi="Times New Roman"/>
          <w:sz w:val="24"/>
          <w:szCs w:val="24"/>
        </w:rPr>
        <w:t>id</w:t>
      </w:r>
      <w:r w:rsidRPr="007E437A">
        <w:rPr>
          <w:rFonts w:ascii="Times New Roman" w:hAnsi="Times New Roman"/>
          <w:sz w:val="24"/>
          <w:szCs w:val="24"/>
        </w:rPr>
        <w:t xml:space="preserve"> tegevus</w:t>
      </w:r>
      <w:r w:rsidR="00E71B49" w:rsidRPr="007E437A">
        <w:rPr>
          <w:rFonts w:ascii="Times New Roman" w:hAnsi="Times New Roman"/>
          <w:sz w:val="24"/>
          <w:szCs w:val="24"/>
        </w:rPr>
        <w:t>i</w:t>
      </w:r>
      <w:r w:rsidRPr="007E437A">
        <w:rPr>
          <w:rFonts w:ascii="Times New Roman" w:hAnsi="Times New Roman"/>
          <w:sz w:val="24"/>
          <w:szCs w:val="24"/>
        </w:rPr>
        <w:t xml:space="preserve"> on muu</w:t>
      </w:r>
      <w:r w:rsidR="00E71B49" w:rsidRPr="007E437A">
        <w:rPr>
          <w:rFonts w:ascii="Times New Roman" w:hAnsi="Times New Roman"/>
          <w:sz w:val="24"/>
          <w:szCs w:val="24"/>
        </w:rPr>
        <w:t xml:space="preserve"> </w:t>
      </w:r>
      <w:r w:rsidRPr="007E437A">
        <w:rPr>
          <w:rFonts w:ascii="Times New Roman" w:hAnsi="Times New Roman"/>
          <w:sz w:val="24"/>
          <w:szCs w:val="24"/>
        </w:rPr>
        <w:t>hulgas</w:t>
      </w:r>
      <w:r w:rsidR="008065E6" w:rsidRPr="007E437A">
        <w:rPr>
          <w:rFonts w:ascii="Times New Roman" w:hAnsi="Times New Roman"/>
          <w:sz w:val="24"/>
          <w:szCs w:val="24"/>
        </w:rPr>
        <w:t xml:space="preserve"> </w:t>
      </w:r>
      <w:r w:rsidRPr="007E437A">
        <w:rPr>
          <w:rFonts w:ascii="Times New Roman" w:hAnsi="Times New Roman"/>
          <w:sz w:val="24"/>
          <w:szCs w:val="24"/>
        </w:rPr>
        <w:t>RSO-</w:t>
      </w:r>
      <w:proofErr w:type="spellStart"/>
      <w:r w:rsidRPr="007E437A">
        <w:rPr>
          <w:rFonts w:ascii="Times New Roman" w:hAnsi="Times New Roman"/>
          <w:sz w:val="24"/>
          <w:szCs w:val="24"/>
        </w:rPr>
        <w:t>del</w:t>
      </w:r>
      <w:proofErr w:type="spellEnd"/>
      <w:r w:rsidRPr="007E437A">
        <w:rPr>
          <w:rFonts w:ascii="Times New Roman" w:hAnsi="Times New Roman"/>
          <w:sz w:val="24"/>
          <w:szCs w:val="24"/>
        </w:rPr>
        <w:t xml:space="preserve"> osalemine.</w:t>
      </w:r>
    </w:p>
    <w:p w14:paraId="579CA144" w14:textId="74AAC8B8" w:rsidR="00B608BD" w:rsidRPr="007E437A" w:rsidRDefault="00B608BD" w:rsidP="007E437A">
      <w:pPr>
        <w:pStyle w:val="Vahedeta"/>
        <w:jc w:val="both"/>
        <w:rPr>
          <w:rFonts w:ascii="Times New Roman" w:hAnsi="Times New Roman"/>
          <w:sz w:val="24"/>
          <w:szCs w:val="24"/>
        </w:rPr>
      </w:pPr>
      <w:r w:rsidRPr="007E437A">
        <w:rPr>
          <w:rFonts w:ascii="Times New Roman" w:hAnsi="Times New Roman"/>
          <w:sz w:val="24"/>
          <w:szCs w:val="24"/>
        </w:rPr>
        <w:t>Riigikaitseseaduse alusel võib RSO-</w:t>
      </w:r>
      <w:proofErr w:type="spellStart"/>
      <w:r w:rsidRPr="007E437A">
        <w:rPr>
          <w:rFonts w:ascii="Times New Roman" w:hAnsi="Times New Roman"/>
          <w:sz w:val="24"/>
          <w:szCs w:val="24"/>
        </w:rPr>
        <w:t>le</w:t>
      </w:r>
      <w:proofErr w:type="spellEnd"/>
      <w:r w:rsidRPr="007E437A">
        <w:rPr>
          <w:rFonts w:ascii="Times New Roman" w:hAnsi="Times New Roman"/>
          <w:sz w:val="24"/>
          <w:szCs w:val="24"/>
        </w:rPr>
        <w:t xml:space="preserve"> lähetada ka reservis olevaid isikuid reservteenistuse raames, kuid reservväelase RSO-</w:t>
      </w:r>
      <w:proofErr w:type="spellStart"/>
      <w:r w:rsidRPr="007E437A">
        <w:rPr>
          <w:rFonts w:ascii="Times New Roman" w:hAnsi="Times New Roman"/>
          <w:sz w:val="24"/>
          <w:szCs w:val="24"/>
        </w:rPr>
        <w:t>le</w:t>
      </w:r>
      <w:proofErr w:type="spellEnd"/>
      <w:r w:rsidRPr="007E437A">
        <w:rPr>
          <w:rFonts w:ascii="Times New Roman" w:hAnsi="Times New Roman"/>
          <w:sz w:val="24"/>
          <w:szCs w:val="24"/>
        </w:rPr>
        <w:t xml:space="preserve"> lähetamine on KVTS-</w:t>
      </w:r>
      <w:proofErr w:type="spellStart"/>
      <w:r w:rsidR="00E71B49" w:rsidRPr="007E437A">
        <w:rPr>
          <w:rFonts w:ascii="Times New Roman" w:hAnsi="Times New Roman"/>
          <w:sz w:val="24"/>
          <w:szCs w:val="24"/>
        </w:rPr>
        <w:t>i</w:t>
      </w:r>
      <w:r w:rsidRPr="007E437A">
        <w:rPr>
          <w:rFonts w:ascii="Times New Roman" w:hAnsi="Times New Roman"/>
          <w:sz w:val="24"/>
          <w:szCs w:val="24"/>
        </w:rPr>
        <w:t>s</w:t>
      </w:r>
      <w:proofErr w:type="spellEnd"/>
      <w:r w:rsidRPr="007E437A">
        <w:rPr>
          <w:rFonts w:ascii="Times New Roman" w:hAnsi="Times New Roman"/>
          <w:sz w:val="24"/>
          <w:szCs w:val="24"/>
        </w:rPr>
        <w:t xml:space="preserve"> õiguslikult reguleerimata. Üldjuhul </w:t>
      </w:r>
      <w:r w:rsidR="00E71B49" w:rsidRPr="007E437A">
        <w:rPr>
          <w:rFonts w:ascii="Times New Roman" w:hAnsi="Times New Roman"/>
          <w:sz w:val="24"/>
          <w:szCs w:val="24"/>
        </w:rPr>
        <w:t xml:space="preserve">kestab </w:t>
      </w:r>
      <w:r w:rsidRPr="007E437A">
        <w:rPr>
          <w:rFonts w:ascii="Times New Roman" w:hAnsi="Times New Roman"/>
          <w:sz w:val="24"/>
          <w:szCs w:val="24"/>
        </w:rPr>
        <w:t>ü</w:t>
      </w:r>
      <w:r w:rsidR="00E71B49" w:rsidRPr="007E437A">
        <w:rPr>
          <w:rFonts w:ascii="Times New Roman" w:hAnsi="Times New Roman"/>
          <w:sz w:val="24"/>
          <w:szCs w:val="24"/>
        </w:rPr>
        <w:t>ks</w:t>
      </w:r>
      <w:r w:rsidRPr="007E437A">
        <w:rPr>
          <w:rFonts w:ascii="Times New Roman" w:hAnsi="Times New Roman"/>
          <w:sz w:val="24"/>
          <w:szCs w:val="24"/>
        </w:rPr>
        <w:t xml:space="preserve"> RSO rotatsioon</w:t>
      </w:r>
      <w:r w:rsidR="00E71B49" w:rsidRPr="007E437A">
        <w:rPr>
          <w:rFonts w:ascii="Times New Roman" w:hAnsi="Times New Roman"/>
          <w:sz w:val="24"/>
          <w:szCs w:val="24"/>
        </w:rPr>
        <w:t xml:space="preserve"> kauem </w:t>
      </w:r>
      <w:r w:rsidRPr="007E437A">
        <w:rPr>
          <w:rFonts w:ascii="Times New Roman" w:hAnsi="Times New Roman"/>
          <w:sz w:val="24"/>
          <w:szCs w:val="24"/>
        </w:rPr>
        <w:t>kui KVTS-</w:t>
      </w:r>
      <w:proofErr w:type="spellStart"/>
      <w:r w:rsidR="00E71B49" w:rsidRPr="007E437A">
        <w:rPr>
          <w:rFonts w:ascii="Times New Roman" w:hAnsi="Times New Roman"/>
          <w:sz w:val="24"/>
          <w:szCs w:val="24"/>
        </w:rPr>
        <w:t>i</w:t>
      </w:r>
      <w:r w:rsidRPr="007E437A">
        <w:rPr>
          <w:rFonts w:ascii="Times New Roman" w:hAnsi="Times New Roman"/>
          <w:sz w:val="24"/>
          <w:szCs w:val="24"/>
        </w:rPr>
        <w:t>s</w:t>
      </w:r>
      <w:proofErr w:type="spellEnd"/>
      <w:r w:rsidRPr="007E437A">
        <w:rPr>
          <w:rFonts w:ascii="Times New Roman" w:hAnsi="Times New Roman"/>
          <w:sz w:val="24"/>
          <w:szCs w:val="24"/>
        </w:rPr>
        <w:t xml:space="preserve"> ettenähtud </w:t>
      </w:r>
      <w:r w:rsidR="00E71B49" w:rsidRPr="007E437A">
        <w:rPr>
          <w:rFonts w:ascii="Times New Roman" w:hAnsi="Times New Roman"/>
          <w:sz w:val="24"/>
          <w:szCs w:val="24"/>
        </w:rPr>
        <w:t>kogu</w:t>
      </w:r>
      <w:r w:rsidRPr="007E437A">
        <w:rPr>
          <w:rFonts w:ascii="Times New Roman" w:hAnsi="Times New Roman"/>
          <w:sz w:val="24"/>
          <w:szCs w:val="24"/>
        </w:rPr>
        <w:t>periood, mi</w:t>
      </w:r>
      <w:r w:rsidR="00E71B49" w:rsidRPr="007E437A">
        <w:rPr>
          <w:rFonts w:ascii="Times New Roman" w:hAnsi="Times New Roman"/>
          <w:sz w:val="24"/>
          <w:szCs w:val="24"/>
        </w:rPr>
        <w:t>l</w:t>
      </w:r>
      <w:r w:rsidRPr="007E437A">
        <w:rPr>
          <w:rFonts w:ascii="Times New Roman" w:hAnsi="Times New Roman"/>
          <w:sz w:val="24"/>
          <w:szCs w:val="24"/>
        </w:rPr>
        <w:t xml:space="preserve"> on lubatud reservis olevat isikut kogu tema reservis oleku ajal õppekogunemistele kutsuda</w:t>
      </w:r>
      <w:r w:rsidR="00E71B49" w:rsidRPr="007E437A">
        <w:rPr>
          <w:rFonts w:ascii="Times New Roman" w:hAnsi="Times New Roman"/>
          <w:sz w:val="24"/>
          <w:szCs w:val="24"/>
        </w:rPr>
        <w:t>. Seet</w:t>
      </w:r>
      <w:r w:rsidRPr="007E437A">
        <w:rPr>
          <w:rFonts w:ascii="Times New Roman" w:hAnsi="Times New Roman"/>
          <w:sz w:val="24"/>
          <w:szCs w:val="24"/>
        </w:rPr>
        <w:t xml:space="preserve">õttu </w:t>
      </w:r>
      <w:r w:rsidR="00E71B49" w:rsidRPr="007E437A">
        <w:rPr>
          <w:rFonts w:ascii="Times New Roman" w:hAnsi="Times New Roman"/>
          <w:sz w:val="24"/>
          <w:szCs w:val="24"/>
        </w:rPr>
        <w:t xml:space="preserve">ei ole </w:t>
      </w:r>
      <w:r w:rsidRPr="007E437A">
        <w:rPr>
          <w:rFonts w:ascii="Times New Roman" w:hAnsi="Times New Roman"/>
          <w:sz w:val="24"/>
          <w:szCs w:val="24"/>
        </w:rPr>
        <w:t>kehtiva korra alusel võimalik õppekogunemise raames üksust RSO-</w:t>
      </w:r>
      <w:proofErr w:type="spellStart"/>
      <w:r w:rsidRPr="007E437A">
        <w:rPr>
          <w:rFonts w:ascii="Times New Roman" w:hAnsi="Times New Roman"/>
          <w:sz w:val="24"/>
          <w:szCs w:val="24"/>
        </w:rPr>
        <w:t>le</w:t>
      </w:r>
      <w:proofErr w:type="spellEnd"/>
      <w:r w:rsidRPr="007E437A">
        <w:rPr>
          <w:rFonts w:ascii="Times New Roman" w:hAnsi="Times New Roman"/>
          <w:sz w:val="24"/>
          <w:szCs w:val="24"/>
        </w:rPr>
        <w:t xml:space="preserve"> saata tulenevalt ee</w:t>
      </w:r>
      <w:r w:rsidR="00E71B49" w:rsidRPr="007E437A">
        <w:rPr>
          <w:rFonts w:ascii="Times New Roman" w:hAnsi="Times New Roman"/>
          <w:sz w:val="24"/>
          <w:szCs w:val="24"/>
        </w:rPr>
        <w:t>s</w:t>
      </w:r>
      <w:r w:rsidRPr="007E437A">
        <w:rPr>
          <w:rFonts w:ascii="Times New Roman" w:hAnsi="Times New Roman"/>
          <w:sz w:val="24"/>
          <w:szCs w:val="24"/>
        </w:rPr>
        <w:t>pool nimetatud KVTS-</w:t>
      </w:r>
      <w:proofErr w:type="spellStart"/>
      <w:r w:rsidR="00E71B49" w:rsidRPr="007E437A">
        <w:rPr>
          <w:rFonts w:ascii="Times New Roman" w:hAnsi="Times New Roman"/>
          <w:sz w:val="24"/>
          <w:szCs w:val="24"/>
        </w:rPr>
        <w:t>i</w:t>
      </w:r>
      <w:r w:rsidRPr="007E437A">
        <w:rPr>
          <w:rFonts w:ascii="Times New Roman" w:hAnsi="Times New Roman"/>
          <w:sz w:val="24"/>
          <w:szCs w:val="24"/>
        </w:rPr>
        <w:t>s</w:t>
      </w:r>
      <w:proofErr w:type="spellEnd"/>
      <w:r w:rsidRPr="007E437A">
        <w:rPr>
          <w:rFonts w:ascii="Times New Roman" w:hAnsi="Times New Roman"/>
          <w:sz w:val="24"/>
          <w:szCs w:val="24"/>
        </w:rPr>
        <w:t xml:space="preserve"> kehtestatud piirangutest.</w:t>
      </w:r>
    </w:p>
    <w:p w14:paraId="74366BEB" w14:textId="55BC0BFB" w:rsidR="008065E6" w:rsidRDefault="00DB2949" w:rsidP="007E437A">
      <w:pPr>
        <w:pStyle w:val="Vahedeta"/>
        <w:jc w:val="both"/>
        <w:rPr>
          <w:rFonts w:ascii="Times New Roman" w:hAnsi="Times New Roman"/>
          <w:sz w:val="24"/>
          <w:szCs w:val="24"/>
        </w:rPr>
      </w:pPr>
      <w:r w:rsidRPr="007E437A">
        <w:rPr>
          <w:rFonts w:ascii="Times New Roman" w:hAnsi="Times New Roman"/>
          <w:sz w:val="24"/>
          <w:szCs w:val="24"/>
        </w:rPr>
        <w:t>Selleks et kaasata r</w:t>
      </w:r>
      <w:r w:rsidR="00B608BD" w:rsidRPr="007E437A">
        <w:rPr>
          <w:rFonts w:ascii="Times New Roman" w:hAnsi="Times New Roman"/>
          <w:sz w:val="24"/>
          <w:szCs w:val="24"/>
        </w:rPr>
        <w:t>eservis oleva</w:t>
      </w:r>
      <w:r w:rsidRPr="007E437A">
        <w:rPr>
          <w:rFonts w:ascii="Times New Roman" w:hAnsi="Times New Roman"/>
          <w:sz w:val="24"/>
          <w:szCs w:val="24"/>
        </w:rPr>
        <w:t>id</w:t>
      </w:r>
      <w:r w:rsidR="00B608BD" w:rsidRPr="007E437A">
        <w:rPr>
          <w:rFonts w:ascii="Times New Roman" w:hAnsi="Times New Roman"/>
          <w:sz w:val="24"/>
          <w:szCs w:val="24"/>
        </w:rPr>
        <w:t xml:space="preserve"> isiku</w:t>
      </w:r>
      <w:r w:rsidRPr="007E437A">
        <w:rPr>
          <w:rFonts w:ascii="Times New Roman" w:hAnsi="Times New Roman"/>
          <w:sz w:val="24"/>
          <w:szCs w:val="24"/>
        </w:rPr>
        <w:t>id</w:t>
      </w:r>
      <w:r w:rsidR="00B608BD" w:rsidRPr="007E437A">
        <w:rPr>
          <w:rFonts w:ascii="Times New Roman" w:hAnsi="Times New Roman"/>
          <w:sz w:val="24"/>
          <w:szCs w:val="24"/>
        </w:rPr>
        <w:t xml:space="preserve"> vabatahtlikuna muudes</w:t>
      </w:r>
      <w:r w:rsidRPr="007E437A">
        <w:rPr>
          <w:rFonts w:ascii="Times New Roman" w:hAnsi="Times New Roman"/>
          <w:sz w:val="24"/>
          <w:szCs w:val="24"/>
        </w:rPr>
        <w:t>se</w:t>
      </w:r>
      <w:r w:rsidR="00B608BD" w:rsidRPr="007E437A">
        <w:rPr>
          <w:rFonts w:ascii="Times New Roman" w:hAnsi="Times New Roman"/>
          <w:sz w:val="24"/>
          <w:szCs w:val="24"/>
        </w:rPr>
        <w:t xml:space="preserve"> sõjaväelise väljaõppega seo</w:t>
      </w:r>
      <w:r w:rsidRPr="007E437A">
        <w:rPr>
          <w:rFonts w:ascii="Times New Roman" w:hAnsi="Times New Roman"/>
          <w:sz w:val="24"/>
          <w:szCs w:val="24"/>
        </w:rPr>
        <w:t xml:space="preserve">tud </w:t>
      </w:r>
      <w:r w:rsidR="00B608BD" w:rsidRPr="007E437A">
        <w:rPr>
          <w:rFonts w:ascii="Times New Roman" w:hAnsi="Times New Roman"/>
          <w:sz w:val="24"/>
          <w:szCs w:val="24"/>
        </w:rPr>
        <w:t>tegevustes</w:t>
      </w:r>
      <w:r w:rsidRPr="007E437A">
        <w:rPr>
          <w:rFonts w:ascii="Times New Roman" w:hAnsi="Times New Roman"/>
          <w:sz w:val="24"/>
          <w:szCs w:val="24"/>
        </w:rPr>
        <w:t>se</w:t>
      </w:r>
      <w:r w:rsidR="00B608BD" w:rsidRPr="007E437A">
        <w:rPr>
          <w:rFonts w:ascii="Times New Roman" w:hAnsi="Times New Roman"/>
          <w:sz w:val="24"/>
          <w:szCs w:val="24"/>
        </w:rPr>
        <w:t>, t</w:t>
      </w:r>
      <w:r w:rsidR="00E75E86" w:rsidRPr="007E437A">
        <w:rPr>
          <w:rFonts w:ascii="Times New Roman" w:hAnsi="Times New Roman"/>
          <w:sz w:val="24"/>
          <w:szCs w:val="24"/>
        </w:rPr>
        <w:t>uleb KVTS-</w:t>
      </w:r>
      <w:proofErr w:type="spellStart"/>
      <w:r w:rsidRPr="007E437A">
        <w:rPr>
          <w:rFonts w:ascii="Times New Roman" w:hAnsi="Times New Roman"/>
          <w:sz w:val="24"/>
          <w:szCs w:val="24"/>
        </w:rPr>
        <w:t>i</w:t>
      </w:r>
      <w:r w:rsidR="00E75E86" w:rsidRPr="007E437A">
        <w:rPr>
          <w:rFonts w:ascii="Times New Roman" w:hAnsi="Times New Roman"/>
          <w:sz w:val="24"/>
          <w:szCs w:val="24"/>
        </w:rPr>
        <w:t>s</w:t>
      </w:r>
      <w:proofErr w:type="spellEnd"/>
      <w:r w:rsidR="00E75E86" w:rsidRPr="007E437A">
        <w:rPr>
          <w:rFonts w:ascii="Times New Roman" w:hAnsi="Times New Roman"/>
          <w:sz w:val="24"/>
          <w:szCs w:val="24"/>
        </w:rPr>
        <w:t xml:space="preserve"> sätestada täiendav </w:t>
      </w:r>
      <w:r w:rsidR="00B608BD" w:rsidRPr="007E437A">
        <w:rPr>
          <w:rFonts w:ascii="Times New Roman" w:hAnsi="Times New Roman"/>
          <w:sz w:val="24"/>
          <w:szCs w:val="24"/>
        </w:rPr>
        <w:t>teenistusliik, milleks oleks vabatahtlik</w:t>
      </w:r>
      <w:r w:rsidR="00E75E86" w:rsidRPr="007E437A">
        <w:rPr>
          <w:rFonts w:ascii="Times New Roman" w:hAnsi="Times New Roman"/>
          <w:sz w:val="24"/>
          <w:szCs w:val="24"/>
        </w:rPr>
        <w:t xml:space="preserve"> </w:t>
      </w:r>
      <w:r w:rsidR="00B608BD" w:rsidRPr="007E437A">
        <w:rPr>
          <w:rFonts w:ascii="Times New Roman" w:hAnsi="Times New Roman"/>
          <w:sz w:val="24"/>
          <w:szCs w:val="24"/>
        </w:rPr>
        <w:t xml:space="preserve">osalemine Kaitseväe ülesannete täitmisel. </w:t>
      </w:r>
      <w:r w:rsidRPr="007E437A">
        <w:rPr>
          <w:rFonts w:ascii="Times New Roman" w:hAnsi="Times New Roman"/>
          <w:sz w:val="24"/>
          <w:szCs w:val="24"/>
        </w:rPr>
        <w:t>Lisa</w:t>
      </w:r>
      <w:r w:rsidR="00B608BD" w:rsidRPr="007E437A">
        <w:rPr>
          <w:rFonts w:ascii="Times New Roman" w:hAnsi="Times New Roman"/>
          <w:sz w:val="24"/>
          <w:szCs w:val="24"/>
        </w:rPr>
        <w:t xml:space="preserve">teenistusliik oleks eristatud õppekogunemisel ja lisaõppekogunemisel osalemisest, s.t </w:t>
      </w:r>
      <w:r w:rsidRPr="007E437A">
        <w:rPr>
          <w:rFonts w:ascii="Times New Roman" w:hAnsi="Times New Roman"/>
          <w:sz w:val="24"/>
          <w:szCs w:val="24"/>
        </w:rPr>
        <w:t>sellise</w:t>
      </w:r>
      <w:r w:rsidR="00B608BD" w:rsidRPr="007E437A">
        <w:rPr>
          <w:rFonts w:ascii="Times New Roman" w:hAnsi="Times New Roman"/>
          <w:sz w:val="24"/>
          <w:szCs w:val="24"/>
        </w:rPr>
        <w:t xml:space="preserve"> teenistusliigi puhul ei arvata teenistuses viibitud aega reservteenistuse hulka, samuti ei kaasne sellega täiendavaid kohustusi kolmandatele </w:t>
      </w:r>
      <w:r w:rsidRPr="007E437A">
        <w:rPr>
          <w:rFonts w:ascii="Times New Roman" w:hAnsi="Times New Roman"/>
          <w:sz w:val="24"/>
          <w:szCs w:val="24"/>
        </w:rPr>
        <w:t>isikutele</w:t>
      </w:r>
      <w:r w:rsidR="00B608BD" w:rsidRPr="007E437A">
        <w:rPr>
          <w:rFonts w:ascii="Times New Roman" w:hAnsi="Times New Roman"/>
          <w:sz w:val="24"/>
          <w:szCs w:val="24"/>
        </w:rPr>
        <w:t xml:space="preserve"> (tööandjad). Uue teenistusliigi puhul on võimalik </w:t>
      </w:r>
      <w:r w:rsidRPr="007E437A">
        <w:rPr>
          <w:rFonts w:ascii="Times New Roman" w:hAnsi="Times New Roman"/>
          <w:sz w:val="24"/>
          <w:szCs w:val="24"/>
        </w:rPr>
        <w:t xml:space="preserve">lähetada </w:t>
      </w:r>
      <w:r w:rsidR="00B608BD" w:rsidRPr="007E437A">
        <w:rPr>
          <w:rFonts w:ascii="Times New Roman" w:hAnsi="Times New Roman"/>
          <w:sz w:val="24"/>
          <w:szCs w:val="24"/>
        </w:rPr>
        <w:t>vabatahtlikke reservis olevaid isikuid RSO-</w:t>
      </w:r>
      <w:proofErr w:type="spellStart"/>
      <w:r w:rsidR="00B608BD" w:rsidRPr="007E437A">
        <w:rPr>
          <w:rFonts w:ascii="Times New Roman" w:hAnsi="Times New Roman"/>
          <w:sz w:val="24"/>
          <w:szCs w:val="24"/>
        </w:rPr>
        <w:t>le</w:t>
      </w:r>
      <w:proofErr w:type="spellEnd"/>
      <w:r w:rsidR="00B608BD" w:rsidRPr="007E437A">
        <w:rPr>
          <w:rFonts w:ascii="Times New Roman" w:hAnsi="Times New Roman"/>
          <w:sz w:val="24"/>
          <w:szCs w:val="24"/>
        </w:rPr>
        <w:t xml:space="preserve">, mehitada alalises valmiduses olevaid üksuseid </w:t>
      </w:r>
      <w:r w:rsidRPr="007E437A">
        <w:rPr>
          <w:rFonts w:ascii="Times New Roman" w:hAnsi="Times New Roman"/>
          <w:sz w:val="24"/>
          <w:szCs w:val="24"/>
        </w:rPr>
        <w:t xml:space="preserve">ja </w:t>
      </w:r>
      <w:r w:rsidR="00B608BD" w:rsidRPr="007E437A">
        <w:rPr>
          <w:rFonts w:ascii="Times New Roman" w:hAnsi="Times New Roman"/>
          <w:sz w:val="24"/>
          <w:szCs w:val="24"/>
        </w:rPr>
        <w:t xml:space="preserve">kaasata </w:t>
      </w:r>
      <w:r w:rsidRPr="007E437A">
        <w:rPr>
          <w:rFonts w:ascii="Times New Roman" w:hAnsi="Times New Roman"/>
          <w:sz w:val="24"/>
          <w:szCs w:val="24"/>
        </w:rPr>
        <w:t xml:space="preserve">neid </w:t>
      </w:r>
      <w:r w:rsidR="00B608BD" w:rsidRPr="007E437A">
        <w:rPr>
          <w:rFonts w:ascii="Times New Roman" w:hAnsi="Times New Roman"/>
          <w:sz w:val="24"/>
          <w:szCs w:val="24"/>
        </w:rPr>
        <w:t>näiteks ka ajateenija</w:t>
      </w:r>
      <w:r w:rsidRPr="007E437A">
        <w:rPr>
          <w:rFonts w:ascii="Times New Roman" w:hAnsi="Times New Roman"/>
          <w:sz w:val="24"/>
          <w:szCs w:val="24"/>
        </w:rPr>
        <w:t>te</w:t>
      </w:r>
      <w:r w:rsidR="00B608BD" w:rsidRPr="007E437A">
        <w:rPr>
          <w:rFonts w:ascii="Times New Roman" w:hAnsi="Times New Roman"/>
          <w:sz w:val="24"/>
          <w:szCs w:val="24"/>
        </w:rPr>
        <w:t xml:space="preserve"> väljaõppe </w:t>
      </w:r>
      <w:r w:rsidR="00036188" w:rsidRPr="007E437A">
        <w:rPr>
          <w:rFonts w:ascii="Times New Roman" w:hAnsi="Times New Roman"/>
          <w:sz w:val="24"/>
          <w:szCs w:val="24"/>
        </w:rPr>
        <w:t>läbiviimis</w:t>
      </w:r>
      <w:r w:rsidRPr="007E437A">
        <w:rPr>
          <w:rFonts w:ascii="Times New Roman" w:hAnsi="Times New Roman"/>
          <w:sz w:val="24"/>
          <w:szCs w:val="24"/>
        </w:rPr>
        <w:t>se.</w:t>
      </w:r>
    </w:p>
    <w:p w14:paraId="2A248708" w14:textId="77777777" w:rsidR="00F1075D" w:rsidRPr="007E437A" w:rsidRDefault="00F1075D" w:rsidP="007E437A">
      <w:pPr>
        <w:pStyle w:val="Vahedeta"/>
        <w:jc w:val="both"/>
        <w:rPr>
          <w:rFonts w:ascii="Times New Roman" w:hAnsi="Times New Roman"/>
          <w:sz w:val="24"/>
          <w:szCs w:val="24"/>
        </w:rPr>
      </w:pPr>
    </w:p>
    <w:p w14:paraId="0BDCB22A" w14:textId="26242D9C" w:rsidR="00B608BD" w:rsidRPr="007E437A" w:rsidRDefault="007B5AB2" w:rsidP="007E437A">
      <w:pPr>
        <w:pStyle w:val="Vahedeta"/>
        <w:jc w:val="both"/>
        <w:rPr>
          <w:rFonts w:ascii="Times New Roman" w:hAnsi="Times New Roman"/>
          <w:b/>
          <w:sz w:val="24"/>
          <w:szCs w:val="24"/>
        </w:rPr>
      </w:pPr>
      <w:r w:rsidRPr="007E437A">
        <w:rPr>
          <w:rFonts w:ascii="Times New Roman" w:hAnsi="Times New Roman"/>
          <w:b/>
          <w:sz w:val="24"/>
          <w:szCs w:val="24"/>
        </w:rPr>
        <w:t>2.</w:t>
      </w:r>
      <w:r w:rsidR="00B608BD" w:rsidRPr="007E437A">
        <w:rPr>
          <w:rFonts w:ascii="Times New Roman" w:hAnsi="Times New Roman"/>
          <w:b/>
          <w:sz w:val="24"/>
          <w:szCs w:val="24"/>
        </w:rPr>
        <w:t>3. Ajateenijate kaasamine Kaitseväe ülesannete täitmis</w:t>
      </w:r>
      <w:r w:rsidR="00DB2949" w:rsidRPr="007E437A">
        <w:rPr>
          <w:rFonts w:ascii="Times New Roman" w:hAnsi="Times New Roman"/>
          <w:b/>
          <w:sz w:val="24"/>
          <w:szCs w:val="24"/>
        </w:rPr>
        <w:t>se</w:t>
      </w:r>
    </w:p>
    <w:p w14:paraId="66D7129A" w14:textId="51D0F5FD" w:rsidR="008065E6" w:rsidRPr="007E437A" w:rsidRDefault="00B608BD" w:rsidP="007E437A">
      <w:pPr>
        <w:pStyle w:val="Vahedeta"/>
        <w:jc w:val="both"/>
        <w:rPr>
          <w:rFonts w:ascii="Times New Roman" w:hAnsi="Times New Roman"/>
          <w:sz w:val="24"/>
          <w:szCs w:val="24"/>
        </w:rPr>
      </w:pPr>
      <w:r w:rsidRPr="007E437A">
        <w:rPr>
          <w:rFonts w:ascii="Times New Roman" w:hAnsi="Times New Roman"/>
          <w:sz w:val="24"/>
          <w:szCs w:val="24"/>
        </w:rPr>
        <w:t xml:space="preserve">Kaitsevägi on hinnanud, et vastava taseme väljaõppe läbinud ajateenijaid </w:t>
      </w:r>
      <w:r w:rsidR="00DB2949" w:rsidRPr="007E437A">
        <w:rPr>
          <w:rFonts w:ascii="Times New Roman" w:hAnsi="Times New Roman"/>
          <w:sz w:val="24"/>
          <w:szCs w:val="24"/>
        </w:rPr>
        <w:t>saaks</w:t>
      </w:r>
      <w:r w:rsidRPr="007E437A">
        <w:rPr>
          <w:rFonts w:ascii="Times New Roman" w:hAnsi="Times New Roman"/>
          <w:sz w:val="24"/>
          <w:szCs w:val="24"/>
        </w:rPr>
        <w:t xml:space="preserve"> kaasata</w:t>
      </w:r>
      <w:r w:rsidR="00036188" w:rsidRPr="007E437A">
        <w:rPr>
          <w:rFonts w:ascii="Times New Roman" w:hAnsi="Times New Roman"/>
          <w:sz w:val="24"/>
          <w:szCs w:val="24"/>
        </w:rPr>
        <w:t xml:space="preserve"> lisaks sõjalisele väljaõppele</w:t>
      </w:r>
      <w:r w:rsidRPr="007E437A">
        <w:rPr>
          <w:rFonts w:ascii="Times New Roman" w:hAnsi="Times New Roman"/>
          <w:sz w:val="24"/>
          <w:szCs w:val="24"/>
        </w:rPr>
        <w:t xml:space="preserve"> ka muude Kaitseväe ülesannete täitmisele, kuid seadusest tulenevate piirangute tõttu ei ole see praegu võimalik. Kehtiv KVTS võimaldab suunata ajateenijaid väljaõppe huvides teise paikkonda riigi</w:t>
      </w:r>
      <w:r w:rsidR="00DB2949" w:rsidRPr="007E437A">
        <w:rPr>
          <w:rFonts w:ascii="Times New Roman" w:hAnsi="Times New Roman"/>
          <w:sz w:val="24"/>
          <w:szCs w:val="24"/>
        </w:rPr>
        <w:t xml:space="preserve"> sees</w:t>
      </w:r>
      <w:r w:rsidRPr="007E437A">
        <w:rPr>
          <w:rFonts w:ascii="Times New Roman" w:hAnsi="Times New Roman"/>
          <w:sz w:val="24"/>
          <w:szCs w:val="24"/>
        </w:rPr>
        <w:t xml:space="preserve"> </w:t>
      </w:r>
      <w:r w:rsidR="00DB2949" w:rsidRPr="007E437A">
        <w:rPr>
          <w:rFonts w:ascii="Times New Roman" w:hAnsi="Times New Roman"/>
          <w:sz w:val="24"/>
          <w:szCs w:val="24"/>
        </w:rPr>
        <w:t>ja</w:t>
      </w:r>
      <w:r w:rsidRPr="007E437A">
        <w:rPr>
          <w:rFonts w:ascii="Times New Roman" w:hAnsi="Times New Roman"/>
          <w:sz w:val="24"/>
          <w:szCs w:val="24"/>
        </w:rPr>
        <w:t xml:space="preserve"> lähetada </w:t>
      </w:r>
      <w:r w:rsidR="00DB2949" w:rsidRPr="007E437A">
        <w:rPr>
          <w:rFonts w:ascii="Times New Roman" w:hAnsi="Times New Roman"/>
          <w:sz w:val="24"/>
          <w:szCs w:val="24"/>
        </w:rPr>
        <w:t xml:space="preserve">neid ka </w:t>
      </w:r>
      <w:r w:rsidRPr="007E437A">
        <w:rPr>
          <w:rFonts w:ascii="Times New Roman" w:hAnsi="Times New Roman"/>
          <w:sz w:val="24"/>
          <w:szCs w:val="24"/>
        </w:rPr>
        <w:t xml:space="preserve">välisriiki, kuid keelatud on </w:t>
      </w:r>
      <w:r w:rsidR="00DB2949" w:rsidRPr="007E437A">
        <w:rPr>
          <w:rFonts w:ascii="Times New Roman" w:hAnsi="Times New Roman"/>
          <w:sz w:val="24"/>
          <w:szCs w:val="24"/>
        </w:rPr>
        <w:t xml:space="preserve">lähetada neid </w:t>
      </w:r>
      <w:r w:rsidRPr="007E437A">
        <w:rPr>
          <w:rFonts w:ascii="Times New Roman" w:hAnsi="Times New Roman"/>
          <w:sz w:val="24"/>
          <w:szCs w:val="24"/>
        </w:rPr>
        <w:t xml:space="preserve">RSO piirkonda. Kaitseväe hinnangul on selline keeld liialt piirav </w:t>
      </w:r>
      <w:r w:rsidR="00DB2949" w:rsidRPr="007E437A">
        <w:rPr>
          <w:rFonts w:ascii="Times New Roman" w:hAnsi="Times New Roman"/>
          <w:sz w:val="24"/>
          <w:szCs w:val="24"/>
        </w:rPr>
        <w:t>ega</w:t>
      </w:r>
      <w:r w:rsidRPr="007E437A">
        <w:rPr>
          <w:rFonts w:ascii="Times New Roman" w:hAnsi="Times New Roman"/>
          <w:sz w:val="24"/>
          <w:szCs w:val="24"/>
        </w:rPr>
        <w:t xml:space="preserve"> võimalda teatud eriala omandavatele ajateenijatele täiemahulist väljaõpet läbi viia.</w:t>
      </w:r>
    </w:p>
    <w:p w14:paraId="0B7D07B8" w14:textId="014DC715" w:rsidR="00F53523" w:rsidRPr="007E437A" w:rsidRDefault="00E75E86" w:rsidP="007E437A">
      <w:pPr>
        <w:pStyle w:val="Vahedeta"/>
        <w:jc w:val="both"/>
        <w:rPr>
          <w:rFonts w:ascii="Times New Roman" w:hAnsi="Times New Roman"/>
          <w:sz w:val="24"/>
          <w:szCs w:val="24"/>
        </w:rPr>
      </w:pPr>
      <w:r w:rsidRPr="007E437A">
        <w:rPr>
          <w:rFonts w:ascii="Times New Roman" w:hAnsi="Times New Roman"/>
          <w:sz w:val="24"/>
          <w:szCs w:val="24"/>
        </w:rPr>
        <w:t>M</w:t>
      </w:r>
      <w:r w:rsidR="00F53523" w:rsidRPr="007E437A">
        <w:rPr>
          <w:rFonts w:ascii="Times New Roman" w:hAnsi="Times New Roman"/>
          <w:sz w:val="24"/>
          <w:szCs w:val="24"/>
        </w:rPr>
        <w:t xml:space="preserve">ereväe laevad on </w:t>
      </w:r>
      <w:r w:rsidR="00DB2949" w:rsidRPr="007E437A">
        <w:rPr>
          <w:rFonts w:ascii="Times New Roman" w:hAnsi="Times New Roman"/>
          <w:sz w:val="24"/>
          <w:szCs w:val="24"/>
        </w:rPr>
        <w:t>ühe kolmandiku</w:t>
      </w:r>
      <w:r w:rsidR="00F53523" w:rsidRPr="007E437A">
        <w:rPr>
          <w:rFonts w:ascii="Times New Roman" w:hAnsi="Times New Roman"/>
          <w:sz w:val="24"/>
          <w:szCs w:val="24"/>
        </w:rPr>
        <w:t xml:space="preserve"> </w:t>
      </w:r>
      <w:r w:rsidR="00DB2949" w:rsidRPr="007E437A">
        <w:rPr>
          <w:rFonts w:ascii="Times New Roman" w:hAnsi="Times New Roman"/>
          <w:sz w:val="24"/>
          <w:szCs w:val="24"/>
        </w:rPr>
        <w:t xml:space="preserve">ulatuses </w:t>
      </w:r>
      <w:r w:rsidR="00F53523" w:rsidRPr="007E437A">
        <w:rPr>
          <w:rFonts w:ascii="Times New Roman" w:hAnsi="Times New Roman"/>
          <w:sz w:val="24"/>
          <w:szCs w:val="24"/>
        </w:rPr>
        <w:t xml:space="preserve">mehitatud ajateenijatega ning mere- ja laevapraktika on oluline osa mereväkke suunatud ajateenijate väljaõppes. Uute NATO kaitseplaanide alusel on NATO alaline miinitõrje grupp nüüd NATO </w:t>
      </w:r>
      <w:proofErr w:type="spellStart"/>
      <w:r w:rsidR="00F53523" w:rsidRPr="007E437A">
        <w:rPr>
          <w:rFonts w:ascii="Times New Roman" w:hAnsi="Times New Roman"/>
          <w:sz w:val="24"/>
          <w:szCs w:val="24"/>
        </w:rPr>
        <w:t>kiirreageerimisüksuse</w:t>
      </w:r>
      <w:proofErr w:type="spellEnd"/>
      <w:r w:rsidR="00F53523" w:rsidRPr="007E437A">
        <w:rPr>
          <w:rFonts w:ascii="Times New Roman" w:hAnsi="Times New Roman"/>
          <w:sz w:val="24"/>
          <w:szCs w:val="24"/>
        </w:rPr>
        <w:t xml:space="preserve"> koosseisus </w:t>
      </w:r>
      <w:r w:rsidR="00036188" w:rsidRPr="007E437A">
        <w:rPr>
          <w:rFonts w:ascii="Times New Roman" w:hAnsi="Times New Roman"/>
          <w:sz w:val="24"/>
          <w:szCs w:val="24"/>
        </w:rPr>
        <w:t>RSO</w:t>
      </w:r>
      <w:r w:rsidR="00674304" w:rsidRPr="007E437A">
        <w:rPr>
          <w:rFonts w:ascii="Times New Roman" w:hAnsi="Times New Roman"/>
          <w:sz w:val="24"/>
          <w:szCs w:val="24"/>
        </w:rPr>
        <w:t>-</w:t>
      </w:r>
      <w:r w:rsidR="00036188" w:rsidRPr="007E437A">
        <w:rPr>
          <w:rFonts w:ascii="Times New Roman" w:hAnsi="Times New Roman"/>
          <w:sz w:val="24"/>
          <w:szCs w:val="24"/>
        </w:rPr>
        <w:t>l</w:t>
      </w:r>
      <w:r w:rsidR="00F53523" w:rsidRPr="007E437A">
        <w:rPr>
          <w:rFonts w:ascii="Times New Roman" w:hAnsi="Times New Roman"/>
          <w:sz w:val="24"/>
          <w:szCs w:val="24"/>
        </w:rPr>
        <w:t>, kuid kehtiva KVTS</w:t>
      </w:r>
      <w:r w:rsidR="00DB2949" w:rsidRPr="007E437A">
        <w:rPr>
          <w:rFonts w:ascii="Times New Roman" w:hAnsi="Times New Roman"/>
          <w:sz w:val="24"/>
          <w:szCs w:val="24"/>
        </w:rPr>
        <w:t>-</w:t>
      </w:r>
      <w:r w:rsidR="00F53523" w:rsidRPr="007E437A">
        <w:rPr>
          <w:rFonts w:ascii="Times New Roman" w:hAnsi="Times New Roman"/>
          <w:sz w:val="24"/>
          <w:szCs w:val="24"/>
        </w:rPr>
        <w:t xml:space="preserve">i sätte </w:t>
      </w:r>
      <w:r w:rsidR="00DB2949" w:rsidRPr="007E437A">
        <w:rPr>
          <w:rFonts w:ascii="Times New Roman" w:hAnsi="Times New Roman"/>
          <w:sz w:val="24"/>
          <w:szCs w:val="24"/>
        </w:rPr>
        <w:t xml:space="preserve">järgi </w:t>
      </w:r>
      <w:r w:rsidR="00F53523" w:rsidRPr="007E437A">
        <w:rPr>
          <w:rFonts w:ascii="Times New Roman" w:hAnsi="Times New Roman"/>
          <w:sz w:val="24"/>
          <w:szCs w:val="24"/>
        </w:rPr>
        <w:t>on ajateenijate lähetamine RSO-</w:t>
      </w:r>
      <w:proofErr w:type="spellStart"/>
      <w:r w:rsidR="00F53523" w:rsidRPr="007E437A">
        <w:rPr>
          <w:rFonts w:ascii="Times New Roman" w:hAnsi="Times New Roman"/>
          <w:sz w:val="24"/>
          <w:szCs w:val="24"/>
        </w:rPr>
        <w:t>le</w:t>
      </w:r>
      <w:proofErr w:type="spellEnd"/>
      <w:r w:rsidR="00F53523" w:rsidRPr="007E437A">
        <w:rPr>
          <w:rFonts w:ascii="Times New Roman" w:hAnsi="Times New Roman"/>
          <w:sz w:val="24"/>
          <w:szCs w:val="24"/>
        </w:rPr>
        <w:t xml:space="preserve"> või RSO piirkonda keelatud. </w:t>
      </w:r>
      <w:r w:rsidR="00DB2949" w:rsidRPr="007E437A">
        <w:rPr>
          <w:rFonts w:ascii="Times New Roman" w:hAnsi="Times New Roman"/>
          <w:sz w:val="24"/>
          <w:szCs w:val="24"/>
        </w:rPr>
        <w:t>Seetõttu</w:t>
      </w:r>
      <w:r w:rsidR="00F53523" w:rsidRPr="007E437A">
        <w:rPr>
          <w:rFonts w:ascii="Times New Roman" w:hAnsi="Times New Roman"/>
          <w:sz w:val="24"/>
          <w:szCs w:val="24"/>
        </w:rPr>
        <w:t xml:space="preserve"> on tekkinud olukord, kus miinitõrje grupi laevadele ajateenijaid enam suunata ei saa</w:t>
      </w:r>
      <w:r w:rsidR="00CB217C" w:rsidRPr="007E437A">
        <w:rPr>
          <w:rFonts w:ascii="Times New Roman" w:hAnsi="Times New Roman"/>
          <w:sz w:val="24"/>
          <w:szCs w:val="24"/>
        </w:rPr>
        <w:t xml:space="preserve"> ja seepärast jääb nende</w:t>
      </w:r>
      <w:r w:rsidR="00F53523" w:rsidRPr="007E437A">
        <w:rPr>
          <w:rFonts w:ascii="Times New Roman" w:hAnsi="Times New Roman"/>
          <w:sz w:val="24"/>
          <w:szCs w:val="24"/>
        </w:rPr>
        <w:t xml:space="preserve"> laevapraktika </w:t>
      </w:r>
      <w:r w:rsidR="00CB217C" w:rsidRPr="007E437A">
        <w:rPr>
          <w:rFonts w:ascii="Times New Roman" w:hAnsi="Times New Roman"/>
          <w:sz w:val="24"/>
          <w:szCs w:val="24"/>
        </w:rPr>
        <w:t>kasinaks</w:t>
      </w:r>
      <w:r w:rsidR="00F53523" w:rsidRPr="007E437A">
        <w:rPr>
          <w:rFonts w:ascii="Times New Roman" w:hAnsi="Times New Roman"/>
          <w:sz w:val="24"/>
          <w:szCs w:val="24"/>
        </w:rPr>
        <w:t>.</w:t>
      </w:r>
    </w:p>
    <w:p w14:paraId="09466657" w14:textId="7E602E71" w:rsidR="00F42AAC" w:rsidRDefault="00F53523" w:rsidP="007E437A">
      <w:pPr>
        <w:pStyle w:val="Vahedeta"/>
        <w:jc w:val="both"/>
        <w:rPr>
          <w:rFonts w:ascii="Times New Roman" w:hAnsi="Times New Roman"/>
          <w:sz w:val="24"/>
          <w:szCs w:val="24"/>
        </w:rPr>
      </w:pPr>
      <w:r w:rsidRPr="007E437A">
        <w:rPr>
          <w:rFonts w:ascii="Times New Roman" w:hAnsi="Times New Roman"/>
          <w:sz w:val="24"/>
          <w:szCs w:val="24"/>
        </w:rPr>
        <w:t>Eelnõuga luuakse võimalus</w:t>
      </w:r>
      <w:r w:rsidR="00B608BD" w:rsidRPr="007E437A">
        <w:rPr>
          <w:rFonts w:ascii="Times New Roman" w:hAnsi="Times New Roman"/>
          <w:sz w:val="24"/>
          <w:szCs w:val="24"/>
        </w:rPr>
        <w:t xml:space="preserve"> </w:t>
      </w:r>
      <w:r w:rsidRPr="007E437A">
        <w:rPr>
          <w:rFonts w:ascii="Times New Roman" w:hAnsi="Times New Roman"/>
          <w:sz w:val="24"/>
          <w:szCs w:val="24"/>
        </w:rPr>
        <w:t>suunata</w:t>
      </w:r>
      <w:r w:rsidR="00CF198F" w:rsidRPr="007E437A">
        <w:rPr>
          <w:rFonts w:ascii="Times New Roman" w:hAnsi="Times New Roman"/>
          <w:sz w:val="24"/>
          <w:szCs w:val="24"/>
        </w:rPr>
        <w:t xml:space="preserve"> ajateenija</w:t>
      </w:r>
      <w:r w:rsidRPr="007E437A">
        <w:rPr>
          <w:rFonts w:ascii="Times New Roman" w:hAnsi="Times New Roman"/>
          <w:sz w:val="24"/>
          <w:szCs w:val="24"/>
        </w:rPr>
        <w:t xml:space="preserve"> RSO-</w:t>
      </w:r>
      <w:proofErr w:type="spellStart"/>
      <w:r w:rsidRPr="007E437A">
        <w:rPr>
          <w:rFonts w:ascii="Times New Roman" w:hAnsi="Times New Roman"/>
          <w:sz w:val="24"/>
          <w:szCs w:val="24"/>
        </w:rPr>
        <w:t>le</w:t>
      </w:r>
      <w:proofErr w:type="spellEnd"/>
      <w:r w:rsidRPr="007E437A">
        <w:rPr>
          <w:rFonts w:ascii="Times New Roman" w:hAnsi="Times New Roman"/>
          <w:sz w:val="24"/>
          <w:szCs w:val="24"/>
        </w:rPr>
        <w:t xml:space="preserve"> </w:t>
      </w:r>
      <w:r w:rsidR="00CB217C" w:rsidRPr="007E437A">
        <w:rPr>
          <w:rFonts w:ascii="Times New Roman" w:hAnsi="Times New Roman"/>
          <w:sz w:val="24"/>
          <w:szCs w:val="24"/>
        </w:rPr>
        <w:t xml:space="preserve">ja võtta </w:t>
      </w:r>
      <w:r w:rsidRPr="007E437A">
        <w:rPr>
          <w:rFonts w:ascii="Times New Roman" w:hAnsi="Times New Roman"/>
          <w:sz w:val="24"/>
          <w:szCs w:val="24"/>
        </w:rPr>
        <w:t>erialase väljaõppe omandanud ajateenija tegevteenistusse enne ajateenistustähtaja lõppu, et tagada Kaitseväe ülesannete järjepidev täitmine vajalikus mahus isikkoosseisuga. Enne</w:t>
      </w:r>
      <w:r w:rsidR="00CB217C" w:rsidRPr="007E437A">
        <w:rPr>
          <w:rFonts w:ascii="Times New Roman" w:hAnsi="Times New Roman"/>
          <w:sz w:val="24"/>
          <w:szCs w:val="24"/>
        </w:rPr>
        <w:t xml:space="preserve"> </w:t>
      </w:r>
      <w:r w:rsidRPr="007E437A">
        <w:rPr>
          <w:rFonts w:ascii="Times New Roman" w:hAnsi="Times New Roman"/>
          <w:sz w:val="24"/>
          <w:szCs w:val="24"/>
        </w:rPr>
        <w:t>tähtaeg</w:t>
      </w:r>
      <w:r w:rsidR="00CB217C" w:rsidRPr="007E437A">
        <w:rPr>
          <w:rFonts w:ascii="Times New Roman" w:hAnsi="Times New Roman"/>
          <w:sz w:val="24"/>
          <w:szCs w:val="24"/>
        </w:rPr>
        <w:t>a</w:t>
      </w:r>
      <w:r w:rsidRPr="007E437A">
        <w:rPr>
          <w:rFonts w:ascii="Times New Roman" w:hAnsi="Times New Roman"/>
          <w:sz w:val="24"/>
          <w:szCs w:val="24"/>
        </w:rPr>
        <w:t xml:space="preserve"> reservi arvamine ja tegevteenistusse võtmine või ajateenija RSO-</w:t>
      </w:r>
      <w:proofErr w:type="spellStart"/>
      <w:r w:rsidRPr="007E437A">
        <w:rPr>
          <w:rFonts w:ascii="Times New Roman" w:hAnsi="Times New Roman"/>
          <w:sz w:val="24"/>
          <w:szCs w:val="24"/>
        </w:rPr>
        <w:t>le</w:t>
      </w:r>
      <w:proofErr w:type="spellEnd"/>
      <w:r w:rsidRPr="007E437A">
        <w:rPr>
          <w:rFonts w:ascii="Times New Roman" w:hAnsi="Times New Roman"/>
          <w:sz w:val="24"/>
          <w:szCs w:val="24"/>
        </w:rPr>
        <w:t xml:space="preserve"> lähetamine toimu</w:t>
      </w:r>
      <w:r w:rsidR="00CB217C" w:rsidRPr="007E437A">
        <w:rPr>
          <w:rFonts w:ascii="Times New Roman" w:hAnsi="Times New Roman"/>
          <w:sz w:val="24"/>
          <w:szCs w:val="24"/>
        </w:rPr>
        <w:t>vad</w:t>
      </w:r>
      <w:r w:rsidRPr="007E437A">
        <w:rPr>
          <w:rFonts w:ascii="Times New Roman" w:hAnsi="Times New Roman"/>
          <w:sz w:val="24"/>
          <w:szCs w:val="24"/>
        </w:rPr>
        <w:t xml:space="preserve"> vaid ajateenija struktuuriüksuse ülema ettepanekul </w:t>
      </w:r>
      <w:r w:rsidR="00CB217C" w:rsidRPr="007E437A">
        <w:rPr>
          <w:rFonts w:ascii="Times New Roman" w:hAnsi="Times New Roman"/>
          <w:sz w:val="24"/>
          <w:szCs w:val="24"/>
        </w:rPr>
        <w:t>ja</w:t>
      </w:r>
      <w:r w:rsidRPr="007E437A">
        <w:rPr>
          <w:rFonts w:ascii="Times New Roman" w:hAnsi="Times New Roman"/>
          <w:sz w:val="24"/>
          <w:szCs w:val="24"/>
        </w:rPr>
        <w:t xml:space="preserve"> ainult ajateenija nõusolekul ning eeldusel, et ajateenija on omanda</w:t>
      </w:r>
      <w:r w:rsidR="00CB217C" w:rsidRPr="007E437A">
        <w:rPr>
          <w:rFonts w:ascii="Times New Roman" w:hAnsi="Times New Roman"/>
          <w:sz w:val="24"/>
          <w:szCs w:val="24"/>
        </w:rPr>
        <w:t>n</w:t>
      </w:r>
      <w:r w:rsidRPr="007E437A">
        <w:rPr>
          <w:rFonts w:ascii="Times New Roman" w:hAnsi="Times New Roman"/>
          <w:sz w:val="24"/>
          <w:szCs w:val="24"/>
        </w:rPr>
        <w:t>ud edasiseks teenistuseks vajalik</w:t>
      </w:r>
      <w:r w:rsidR="00CB217C" w:rsidRPr="007E437A">
        <w:rPr>
          <w:rFonts w:ascii="Times New Roman" w:hAnsi="Times New Roman"/>
          <w:sz w:val="24"/>
          <w:szCs w:val="24"/>
        </w:rPr>
        <w:t>u</w:t>
      </w:r>
      <w:r w:rsidRPr="007E437A">
        <w:rPr>
          <w:rFonts w:ascii="Times New Roman" w:hAnsi="Times New Roman"/>
          <w:sz w:val="24"/>
          <w:szCs w:val="24"/>
        </w:rPr>
        <w:t xml:space="preserve"> väljaõp</w:t>
      </w:r>
      <w:r w:rsidR="00CB217C" w:rsidRPr="007E437A">
        <w:rPr>
          <w:rFonts w:ascii="Times New Roman" w:hAnsi="Times New Roman"/>
          <w:sz w:val="24"/>
          <w:szCs w:val="24"/>
        </w:rPr>
        <w:t>p</w:t>
      </w:r>
      <w:r w:rsidRPr="007E437A">
        <w:rPr>
          <w:rFonts w:ascii="Times New Roman" w:hAnsi="Times New Roman"/>
          <w:sz w:val="24"/>
          <w:szCs w:val="24"/>
        </w:rPr>
        <w:t xml:space="preserve">e </w:t>
      </w:r>
      <w:r w:rsidR="00CB217C" w:rsidRPr="007E437A">
        <w:rPr>
          <w:rFonts w:ascii="Times New Roman" w:hAnsi="Times New Roman"/>
          <w:sz w:val="24"/>
          <w:szCs w:val="24"/>
        </w:rPr>
        <w:t>ja</w:t>
      </w:r>
      <w:r w:rsidRPr="007E437A">
        <w:rPr>
          <w:rFonts w:ascii="Times New Roman" w:hAnsi="Times New Roman"/>
          <w:sz w:val="24"/>
          <w:szCs w:val="24"/>
        </w:rPr>
        <w:t xml:space="preserve"> oskused.</w:t>
      </w:r>
    </w:p>
    <w:p w14:paraId="4AE291FF" w14:textId="77777777" w:rsidR="00F1075D" w:rsidRPr="007E437A" w:rsidRDefault="00F1075D" w:rsidP="007E437A">
      <w:pPr>
        <w:pStyle w:val="Vahedeta"/>
        <w:jc w:val="both"/>
        <w:rPr>
          <w:rFonts w:ascii="Times New Roman" w:hAnsi="Times New Roman"/>
          <w:strike/>
          <w:sz w:val="24"/>
          <w:szCs w:val="24"/>
        </w:rPr>
      </w:pPr>
    </w:p>
    <w:p w14:paraId="6CD0D62B" w14:textId="18B40D17" w:rsidR="00F42AAC" w:rsidRPr="007E437A" w:rsidRDefault="007B5AB2" w:rsidP="007E437A">
      <w:pPr>
        <w:pStyle w:val="Vahedeta"/>
        <w:jc w:val="both"/>
        <w:rPr>
          <w:rFonts w:ascii="Times New Roman" w:hAnsi="Times New Roman"/>
          <w:b/>
          <w:sz w:val="24"/>
          <w:szCs w:val="24"/>
        </w:rPr>
      </w:pPr>
      <w:r w:rsidRPr="007E437A">
        <w:rPr>
          <w:rFonts w:ascii="Times New Roman" w:hAnsi="Times New Roman"/>
          <w:b/>
          <w:sz w:val="24"/>
          <w:szCs w:val="24"/>
        </w:rPr>
        <w:t>2.4</w:t>
      </w:r>
      <w:r w:rsidR="00F42AAC" w:rsidRPr="007E437A">
        <w:rPr>
          <w:rFonts w:ascii="Times New Roman" w:hAnsi="Times New Roman"/>
          <w:b/>
          <w:sz w:val="24"/>
          <w:szCs w:val="24"/>
        </w:rPr>
        <w:t>. Tegevteenistuspensioni maksmise korralduse muutmine</w:t>
      </w:r>
    </w:p>
    <w:p w14:paraId="63F17E14" w14:textId="2291A010" w:rsidR="008065E6" w:rsidRPr="007E437A" w:rsidRDefault="004B0827" w:rsidP="007E437A">
      <w:pPr>
        <w:pStyle w:val="Vahedeta"/>
        <w:jc w:val="both"/>
        <w:rPr>
          <w:rFonts w:ascii="Times New Roman" w:hAnsi="Times New Roman"/>
          <w:sz w:val="24"/>
          <w:szCs w:val="24"/>
        </w:rPr>
      </w:pPr>
      <w:r w:rsidRPr="007E437A">
        <w:rPr>
          <w:rFonts w:ascii="Times New Roman" w:hAnsi="Times New Roman"/>
          <w:sz w:val="24"/>
          <w:szCs w:val="24"/>
        </w:rPr>
        <w:lastRenderedPageBreak/>
        <w:t xml:space="preserve">Viimastel aastatel on </w:t>
      </w:r>
      <w:r w:rsidR="00CB217C" w:rsidRPr="007E437A">
        <w:rPr>
          <w:rFonts w:ascii="Times New Roman" w:hAnsi="Times New Roman"/>
          <w:sz w:val="24"/>
          <w:szCs w:val="24"/>
        </w:rPr>
        <w:t xml:space="preserve">üha </w:t>
      </w:r>
      <w:r w:rsidRPr="007E437A">
        <w:rPr>
          <w:rFonts w:ascii="Times New Roman" w:hAnsi="Times New Roman"/>
          <w:sz w:val="24"/>
          <w:szCs w:val="24"/>
        </w:rPr>
        <w:t xml:space="preserve">suurenenud tegevteenistuspensionile siirdumine, sest </w:t>
      </w:r>
      <w:r w:rsidR="00CB217C" w:rsidRPr="007E437A">
        <w:rPr>
          <w:rFonts w:ascii="Times New Roman" w:hAnsi="Times New Roman"/>
          <w:sz w:val="24"/>
          <w:szCs w:val="24"/>
        </w:rPr>
        <w:t>19</w:t>
      </w:r>
      <w:r w:rsidRPr="007E437A">
        <w:rPr>
          <w:rFonts w:ascii="Times New Roman" w:hAnsi="Times New Roman"/>
          <w:sz w:val="24"/>
          <w:szCs w:val="24"/>
        </w:rPr>
        <w:t>90</w:t>
      </w:r>
      <w:r w:rsidR="00CB217C" w:rsidRPr="007E437A">
        <w:rPr>
          <w:rFonts w:ascii="Times New Roman" w:hAnsi="Times New Roman"/>
          <w:sz w:val="24"/>
          <w:szCs w:val="24"/>
        </w:rPr>
        <w:t>-</w:t>
      </w:r>
      <w:r w:rsidRPr="007E437A">
        <w:rPr>
          <w:rFonts w:ascii="Times New Roman" w:hAnsi="Times New Roman"/>
          <w:sz w:val="24"/>
          <w:szCs w:val="24"/>
        </w:rPr>
        <w:t>ndatel teenistusse asunud jõuavad tegevteenistuspensioniikka (50 eluaastat) ning otsustavad lahkuda teenistusest enne piirvanuse täitumist (</w:t>
      </w:r>
      <w:r w:rsidR="00CB217C" w:rsidRPr="007E437A">
        <w:rPr>
          <w:rFonts w:ascii="Times New Roman" w:hAnsi="Times New Roman"/>
          <w:sz w:val="24"/>
          <w:szCs w:val="24"/>
        </w:rPr>
        <w:t>olene</w:t>
      </w:r>
      <w:r w:rsidRPr="007E437A">
        <w:rPr>
          <w:rFonts w:ascii="Times New Roman" w:hAnsi="Times New Roman"/>
          <w:sz w:val="24"/>
          <w:szCs w:val="24"/>
        </w:rPr>
        <w:t>valt tegevväelase auastmest 55, 60 või 65 eluaastat</w:t>
      </w:r>
      <w:r w:rsidR="00CB217C" w:rsidRPr="007E437A">
        <w:rPr>
          <w:rFonts w:ascii="Times New Roman" w:hAnsi="Times New Roman"/>
          <w:sz w:val="24"/>
          <w:szCs w:val="24"/>
        </w:rPr>
        <w:t>)</w:t>
      </w:r>
      <w:r w:rsidRPr="007E437A">
        <w:rPr>
          <w:rFonts w:ascii="Times New Roman" w:hAnsi="Times New Roman"/>
          <w:sz w:val="24"/>
          <w:szCs w:val="24"/>
        </w:rPr>
        <w:t xml:space="preserve">. </w:t>
      </w:r>
      <w:r w:rsidR="00725AC8" w:rsidRPr="007E437A">
        <w:rPr>
          <w:rFonts w:ascii="Times New Roman" w:hAnsi="Times New Roman"/>
          <w:sz w:val="24"/>
          <w:szCs w:val="24"/>
        </w:rPr>
        <w:t>KVKRS-i</w:t>
      </w:r>
      <w:r w:rsidR="00CB217C" w:rsidRPr="007E437A">
        <w:rPr>
          <w:rFonts w:ascii="Times New Roman" w:hAnsi="Times New Roman"/>
          <w:sz w:val="24"/>
          <w:szCs w:val="24"/>
        </w:rPr>
        <w:t xml:space="preserve"> järgi</w:t>
      </w:r>
      <w:r w:rsidR="00725AC8" w:rsidRPr="007E437A">
        <w:rPr>
          <w:rFonts w:ascii="Times New Roman" w:hAnsi="Times New Roman"/>
          <w:sz w:val="24"/>
          <w:szCs w:val="24"/>
        </w:rPr>
        <w:t xml:space="preserve"> </w:t>
      </w:r>
      <w:r w:rsidR="00036188" w:rsidRPr="007E437A">
        <w:rPr>
          <w:rFonts w:ascii="Times New Roman" w:hAnsi="Times New Roman"/>
          <w:sz w:val="24"/>
          <w:szCs w:val="24"/>
        </w:rPr>
        <w:t xml:space="preserve">ei maksta </w:t>
      </w:r>
      <w:r w:rsidR="00725AC8" w:rsidRPr="007E437A">
        <w:rPr>
          <w:rFonts w:ascii="Times New Roman" w:hAnsi="Times New Roman"/>
          <w:sz w:val="24"/>
          <w:szCs w:val="24"/>
        </w:rPr>
        <w:t>tegevteenistuspensioni tegev</w:t>
      </w:r>
      <w:r w:rsidR="00CB217C" w:rsidRPr="007E437A">
        <w:rPr>
          <w:rFonts w:ascii="Times New Roman" w:hAnsi="Times New Roman"/>
          <w:sz w:val="24"/>
          <w:szCs w:val="24"/>
        </w:rPr>
        <w:t>-</w:t>
      </w:r>
      <w:r w:rsidR="00725AC8" w:rsidRPr="007E437A">
        <w:rPr>
          <w:rFonts w:ascii="Times New Roman" w:hAnsi="Times New Roman"/>
          <w:sz w:val="24"/>
          <w:szCs w:val="24"/>
        </w:rPr>
        <w:t xml:space="preserve"> või politseiteenistuse</w:t>
      </w:r>
      <w:r w:rsidR="00CB217C" w:rsidRPr="007E437A">
        <w:rPr>
          <w:rFonts w:ascii="Times New Roman" w:hAnsi="Times New Roman"/>
          <w:sz w:val="24"/>
          <w:szCs w:val="24"/>
        </w:rPr>
        <w:t>s</w:t>
      </w:r>
      <w:r w:rsidR="00725AC8" w:rsidRPr="007E437A">
        <w:rPr>
          <w:rFonts w:ascii="Times New Roman" w:hAnsi="Times New Roman"/>
          <w:sz w:val="24"/>
          <w:szCs w:val="24"/>
        </w:rPr>
        <w:t xml:space="preserve"> olles ning seetõttu </w:t>
      </w:r>
      <w:r w:rsidR="00CB217C" w:rsidRPr="007E437A">
        <w:rPr>
          <w:rFonts w:ascii="Times New Roman" w:hAnsi="Times New Roman"/>
          <w:sz w:val="24"/>
          <w:szCs w:val="24"/>
        </w:rPr>
        <w:t xml:space="preserve">otsustatakse </w:t>
      </w:r>
      <w:r w:rsidR="00725AC8" w:rsidRPr="007E437A">
        <w:rPr>
          <w:rFonts w:ascii="Times New Roman" w:hAnsi="Times New Roman"/>
          <w:sz w:val="24"/>
          <w:szCs w:val="24"/>
        </w:rPr>
        <w:t>piirvanuse täitumisel tegevteenistusest lahkuda, kuna isikule on kasumlikum saada tegevteenistuspensioni</w:t>
      </w:r>
      <w:r w:rsidR="002F510A" w:rsidRPr="007E437A">
        <w:rPr>
          <w:rFonts w:ascii="Times New Roman" w:hAnsi="Times New Roman"/>
          <w:sz w:val="24"/>
          <w:szCs w:val="24"/>
        </w:rPr>
        <w:t xml:space="preserve"> </w:t>
      </w:r>
      <w:r w:rsidR="00CB217C" w:rsidRPr="007E437A">
        <w:rPr>
          <w:rFonts w:ascii="Times New Roman" w:hAnsi="Times New Roman"/>
          <w:sz w:val="24"/>
          <w:szCs w:val="24"/>
        </w:rPr>
        <w:t xml:space="preserve">ja </w:t>
      </w:r>
      <w:r w:rsidR="002F510A" w:rsidRPr="007E437A">
        <w:rPr>
          <w:rFonts w:ascii="Times New Roman" w:hAnsi="Times New Roman"/>
          <w:sz w:val="24"/>
          <w:szCs w:val="24"/>
        </w:rPr>
        <w:t xml:space="preserve">töötasu </w:t>
      </w:r>
      <w:r w:rsidR="00CB217C" w:rsidRPr="007E437A">
        <w:rPr>
          <w:rFonts w:ascii="Times New Roman" w:hAnsi="Times New Roman"/>
          <w:sz w:val="24"/>
          <w:szCs w:val="24"/>
        </w:rPr>
        <w:t>ühel ajal</w:t>
      </w:r>
      <w:r w:rsidR="002F510A" w:rsidRPr="007E437A">
        <w:rPr>
          <w:rFonts w:ascii="Times New Roman" w:hAnsi="Times New Roman"/>
          <w:sz w:val="24"/>
          <w:szCs w:val="24"/>
        </w:rPr>
        <w:t xml:space="preserve">, minnes tööle </w:t>
      </w:r>
      <w:r w:rsidR="00725AC8" w:rsidRPr="007E437A">
        <w:rPr>
          <w:rFonts w:ascii="Times New Roman" w:hAnsi="Times New Roman"/>
          <w:sz w:val="24"/>
          <w:szCs w:val="24"/>
        </w:rPr>
        <w:t>väljapoole Kaitseministeeriumi valitsemisala või naast</w:t>
      </w:r>
      <w:r w:rsidR="008172C8" w:rsidRPr="007E437A">
        <w:rPr>
          <w:rFonts w:ascii="Times New Roman" w:hAnsi="Times New Roman"/>
          <w:sz w:val="24"/>
          <w:szCs w:val="24"/>
        </w:rPr>
        <w:t>es</w:t>
      </w:r>
      <w:r w:rsidR="00725AC8" w:rsidRPr="007E437A">
        <w:rPr>
          <w:rFonts w:ascii="Times New Roman" w:hAnsi="Times New Roman"/>
          <w:sz w:val="24"/>
          <w:szCs w:val="24"/>
        </w:rPr>
        <w:t xml:space="preserve"> tööle Kaitseväkke </w:t>
      </w:r>
      <w:r w:rsidR="00036188" w:rsidRPr="007E437A">
        <w:rPr>
          <w:rFonts w:ascii="Times New Roman" w:hAnsi="Times New Roman"/>
          <w:sz w:val="24"/>
          <w:szCs w:val="24"/>
        </w:rPr>
        <w:t>tsiviilteenistujana</w:t>
      </w:r>
      <w:r w:rsidR="00725AC8" w:rsidRPr="007E437A">
        <w:rPr>
          <w:rFonts w:ascii="Times New Roman" w:hAnsi="Times New Roman"/>
          <w:sz w:val="24"/>
          <w:szCs w:val="24"/>
        </w:rPr>
        <w:t>.</w:t>
      </w:r>
    </w:p>
    <w:p w14:paraId="46268C89" w14:textId="7DA03E2F" w:rsidR="004B0827" w:rsidRPr="007E437A" w:rsidRDefault="004B0827" w:rsidP="007E437A">
      <w:pPr>
        <w:pStyle w:val="Vahedeta"/>
        <w:jc w:val="both"/>
        <w:rPr>
          <w:rFonts w:ascii="Times New Roman" w:hAnsi="Times New Roman"/>
          <w:sz w:val="24"/>
          <w:szCs w:val="24"/>
        </w:rPr>
      </w:pPr>
      <w:r w:rsidRPr="007E437A">
        <w:rPr>
          <w:rFonts w:ascii="Times New Roman" w:hAnsi="Times New Roman"/>
          <w:sz w:val="24"/>
          <w:szCs w:val="24"/>
        </w:rPr>
        <w:t>Peamis</w:t>
      </w:r>
      <w:r w:rsidR="00CB217C" w:rsidRPr="007E437A">
        <w:rPr>
          <w:rFonts w:ascii="Times New Roman" w:hAnsi="Times New Roman"/>
          <w:sz w:val="24"/>
          <w:szCs w:val="24"/>
        </w:rPr>
        <w:t>ed</w:t>
      </w:r>
      <w:r w:rsidRPr="007E437A">
        <w:rPr>
          <w:rFonts w:ascii="Times New Roman" w:hAnsi="Times New Roman"/>
          <w:sz w:val="24"/>
          <w:szCs w:val="24"/>
        </w:rPr>
        <w:t xml:space="preserve"> lahkuja</w:t>
      </w:r>
      <w:r w:rsidR="00CB217C" w:rsidRPr="007E437A">
        <w:rPr>
          <w:rFonts w:ascii="Times New Roman" w:hAnsi="Times New Roman"/>
          <w:sz w:val="24"/>
          <w:szCs w:val="24"/>
        </w:rPr>
        <w:t xml:space="preserve">d </w:t>
      </w:r>
      <w:r w:rsidRPr="007E437A">
        <w:rPr>
          <w:rFonts w:ascii="Times New Roman" w:hAnsi="Times New Roman"/>
          <w:sz w:val="24"/>
          <w:szCs w:val="24"/>
        </w:rPr>
        <w:t xml:space="preserve">selles kategoorias on vanemallohvitserid (vanemveebel – staabiveebel) </w:t>
      </w:r>
      <w:r w:rsidR="00CB217C" w:rsidRPr="007E437A">
        <w:rPr>
          <w:rFonts w:ascii="Times New Roman" w:hAnsi="Times New Roman"/>
          <w:sz w:val="24"/>
          <w:szCs w:val="24"/>
        </w:rPr>
        <w:t xml:space="preserve">ja </w:t>
      </w:r>
      <w:r w:rsidRPr="007E437A">
        <w:rPr>
          <w:rFonts w:ascii="Times New Roman" w:hAnsi="Times New Roman"/>
          <w:sz w:val="24"/>
          <w:szCs w:val="24"/>
        </w:rPr>
        <w:t>vanemohvitserid (major – kolonel) ehk just need teenistus</w:t>
      </w:r>
      <w:r w:rsidR="00CB217C" w:rsidRPr="007E437A">
        <w:rPr>
          <w:rFonts w:ascii="Times New Roman" w:hAnsi="Times New Roman"/>
          <w:sz w:val="24"/>
          <w:szCs w:val="24"/>
        </w:rPr>
        <w:t>rühmad</w:t>
      </w:r>
      <w:r w:rsidRPr="007E437A">
        <w:rPr>
          <w:rFonts w:ascii="Times New Roman" w:hAnsi="Times New Roman"/>
          <w:sz w:val="24"/>
          <w:szCs w:val="24"/>
        </w:rPr>
        <w:t xml:space="preserve">, </w:t>
      </w:r>
      <w:r w:rsidR="00CB217C" w:rsidRPr="007E437A">
        <w:rPr>
          <w:rFonts w:ascii="Times New Roman" w:hAnsi="Times New Roman"/>
          <w:sz w:val="24"/>
          <w:szCs w:val="24"/>
        </w:rPr>
        <w:t>kes</w:t>
      </w:r>
      <w:r w:rsidRPr="007E437A">
        <w:rPr>
          <w:rFonts w:ascii="Times New Roman" w:hAnsi="Times New Roman"/>
          <w:sz w:val="24"/>
          <w:szCs w:val="24"/>
        </w:rPr>
        <w:t xml:space="preserve"> panustavad enim </w:t>
      </w:r>
      <w:r w:rsidR="00DC245F" w:rsidRPr="007E437A">
        <w:rPr>
          <w:rFonts w:ascii="Times New Roman" w:hAnsi="Times New Roman"/>
          <w:sz w:val="24"/>
          <w:szCs w:val="24"/>
        </w:rPr>
        <w:t xml:space="preserve">riigikaitsele vajalikku </w:t>
      </w:r>
      <w:r w:rsidRPr="007E437A">
        <w:rPr>
          <w:rFonts w:ascii="Times New Roman" w:hAnsi="Times New Roman"/>
          <w:sz w:val="24"/>
          <w:szCs w:val="24"/>
        </w:rPr>
        <w:t xml:space="preserve">võimearendusse. Pikaajalise kaitseväelase kogemus on Kaitseväe arenguks </w:t>
      </w:r>
      <w:r w:rsidR="00DC245F" w:rsidRPr="007E437A">
        <w:rPr>
          <w:rFonts w:ascii="Times New Roman" w:hAnsi="Times New Roman"/>
          <w:sz w:val="24"/>
          <w:szCs w:val="24"/>
        </w:rPr>
        <w:t>oluline</w:t>
      </w:r>
      <w:r w:rsidRPr="007E437A">
        <w:rPr>
          <w:rFonts w:ascii="Times New Roman" w:hAnsi="Times New Roman"/>
          <w:sz w:val="24"/>
          <w:szCs w:val="24"/>
        </w:rPr>
        <w:t xml:space="preserve"> ning seda kogemust tuleb võimalikult </w:t>
      </w:r>
      <w:r w:rsidR="004E3BA6" w:rsidRPr="007E437A">
        <w:rPr>
          <w:rFonts w:ascii="Times New Roman" w:hAnsi="Times New Roman"/>
          <w:sz w:val="24"/>
          <w:szCs w:val="24"/>
        </w:rPr>
        <w:t xml:space="preserve">pikka aega </w:t>
      </w:r>
      <w:r w:rsidRPr="007E437A">
        <w:rPr>
          <w:rFonts w:ascii="Times New Roman" w:hAnsi="Times New Roman"/>
          <w:sz w:val="24"/>
          <w:szCs w:val="24"/>
        </w:rPr>
        <w:t>tulemuslikult</w:t>
      </w:r>
      <w:r w:rsidR="004E3BA6" w:rsidRPr="007E437A">
        <w:rPr>
          <w:rFonts w:ascii="Times New Roman" w:hAnsi="Times New Roman"/>
          <w:sz w:val="24"/>
          <w:szCs w:val="24"/>
        </w:rPr>
        <w:t xml:space="preserve"> </w:t>
      </w:r>
      <w:r w:rsidRPr="007E437A">
        <w:rPr>
          <w:rFonts w:ascii="Times New Roman" w:hAnsi="Times New Roman"/>
          <w:sz w:val="24"/>
          <w:szCs w:val="24"/>
        </w:rPr>
        <w:t>kasutada. Samuti on 50</w:t>
      </w:r>
      <w:r w:rsidR="00CB217C" w:rsidRPr="007E437A">
        <w:rPr>
          <w:rFonts w:ascii="Times New Roman" w:hAnsi="Times New Roman"/>
          <w:sz w:val="24"/>
          <w:szCs w:val="24"/>
        </w:rPr>
        <w:t>.</w:t>
      </w:r>
      <w:r w:rsidRPr="007E437A">
        <w:rPr>
          <w:rFonts w:ascii="Times New Roman" w:hAnsi="Times New Roman"/>
          <w:sz w:val="24"/>
          <w:szCs w:val="24"/>
        </w:rPr>
        <w:t xml:space="preserve"> eluaastates </w:t>
      </w:r>
      <w:r w:rsidR="00036188" w:rsidRPr="007E437A">
        <w:rPr>
          <w:rFonts w:ascii="Times New Roman" w:hAnsi="Times New Roman"/>
          <w:sz w:val="24"/>
          <w:szCs w:val="24"/>
        </w:rPr>
        <w:t>tegev</w:t>
      </w:r>
      <w:r w:rsidRPr="007E437A">
        <w:rPr>
          <w:rFonts w:ascii="Times New Roman" w:hAnsi="Times New Roman"/>
          <w:sz w:val="24"/>
          <w:szCs w:val="24"/>
        </w:rPr>
        <w:t xml:space="preserve">väelased füüsiliselt piisavalt aktiivsed </w:t>
      </w:r>
      <w:r w:rsidR="00CB217C" w:rsidRPr="007E437A">
        <w:rPr>
          <w:rFonts w:ascii="Times New Roman" w:hAnsi="Times New Roman"/>
          <w:sz w:val="24"/>
          <w:szCs w:val="24"/>
        </w:rPr>
        <w:t>ja</w:t>
      </w:r>
      <w:r w:rsidRPr="007E437A">
        <w:rPr>
          <w:rFonts w:ascii="Times New Roman" w:hAnsi="Times New Roman"/>
          <w:sz w:val="24"/>
          <w:szCs w:val="24"/>
        </w:rPr>
        <w:t xml:space="preserve"> nende terviseseisund on endiselt sobiv jätkama</w:t>
      </w:r>
      <w:r w:rsidR="00CB217C" w:rsidRPr="007E437A">
        <w:rPr>
          <w:rFonts w:ascii="Times New Roman" w:hAnsi="Times New Roman"/>
          <w:sz w:val="24"/>
          <w:szCs w:val="24"/>
        </w:rPr>
        <w:t>ks</w:t>
      </w:r>
      <w:r w:rsidRPr="007E437A">
        <w:rPr>
          <w:rFonts w:ascii="Times New Roman" w:hAnsi="Times New Roman"/>
          <w:sz w:val="24"/>
          <w:szCs w:val="24"/>
        </w:rPr>
        <w:t xml:space="preserve"> tegevteenistust Kaitseväes.</w:t>
      </w:r>
    </w:p>
    <w:p w14:paraId="1A12B955" w14:textId="13F0E0CA" w:rsidR="00F42AAC" w:rsidRPr="007E437A" w:rsidRDefault="00D47A71" w:rsidP="007E437A">
      <w:pPr>
        <w:pStyle w:val="Vahedeta"/>
        <w:jc w:val="both"/>
        <w:rPr>
          <w:rFonts w:ascii="Times New Roman" w:hAnsi="Times New Roman"/>
          <w:sz w:val="24"/>
          <w:szCs w:val="24"/>
        </w:rPr>
      </w:pPr>
      <w:r w:rsidRPr="007E437A">
        <w:rPr>
          <w:rFonts w:ascii="Times New Roman" w:hAnsi="Times New Roman"/>
          <w:sz w:val="24"/>
          <w:szCs w:val="24"/>
        </w:rPr>
        <w:t>K</w:t>
      </w:r>
      <w:r w:rsidR="004E3BA6" w:rsidRPr="007E437A">
        <w:rPr>
          <w:rFonts w:ascii="Times New Roman" w:hAnsi="Times New Roman"/>
          <w:sz w:val="24"/>
          <w:szCs w:val="24"/>
        </w:rPr>
        <w:t>ui k</w:t>
      </w:r>
      <w:r w:rsidRPr="007E437A">
        <w:rPr>
          <w:rFonts w:ascii="Times New Roman" w:hAnsi="Times New Roman"/>
          <w:sz w:val="24"/>
          <w:szCs w:val="24"/>
        </w:rPr>
        <w:t>ehtiv olukor</w:t>
      </w:r>
      <w:r w:rsidR="004E3BA6" w:rsidRPr="007E437A">
        <w:rPr>
          <w:rFonts w:ascii="Times New Roman" w:hAnsi="Times New Roman"/>
          <w:sz w:val="24"/>
          <w:szCs w:val="24"/>
        </w:rPr>
        <w:t>d</w:t>
      </w:r>
      <w:r w:rsidRPr="007E437A">
        <w:rPr>
          <w:rFonts w:ascii="Times New Roman" w:hAnsi="Times New Roman"/>
          <w:sz w:val="24"/>
          <w:szCs w:val="24"/>
        </w:rPr>
        <w:t xml:space="preserve"> jätku</w:t>
      </w:r>
      <w:r w:rsidR="004E3BA6" w:rsidRPr="007E437A">
        <w:rPr>
          <w:rFonts w:ascii="Times New Roman" w:hAnsi="Times New Roman"/>
          <w:sz w:val="24"/>
          <w:szCs w:val="24"/>
        </w:rPr>
        <w:t>b,</w:t>
      </w:r>
      <w:r w:rsidRPr="007E437A">
        <w:rPr>
          <w:rFonts w:ascii="Times New Roman" w:hAnsi="Times New Roman"/>
          <w:sz w:val="24"/>
          <w:szCs w:val="24"/>
        </w:rPr>
        <w:t xml:space="preserve"> lahkub iga</w:t>
      </w:r>
      <w:r w:rsidR="004E3BA6" w:rsidRPr="007E437A">
        <w:rPr>
          <w:rFonts w:ascii="Times New Roman" w:hAnsi="Times New Roman"/>
          <w:sz w:val="24"/>
          <w:szCs w:val="24"/>
        </w:rPr>
        <w:t xml:space="preserve"> </w:t>
      </w:r>
      <w:r w:rsidRPr="007E437A">
        <w:rPr>
          <w:rFonts w:ascii="Times New Roman" w:hAnsi="Times New Roman"/>
          <w:sz w:val="24"/>
          <w:szCs w:val="24"/>
        </w:rPr>
        <w:t>ku</w:t>
      </w:r>
      <w:r w:rsidR="004E3BA6" w:rsidRPr="007E437A">
        <w:rPr>
          <w:rFonts w:ascii="Times New Roman" w:hAnsi="Times New Roman"/>
          <w:sz w:val="24"/>
          <w:szCs w:val="24"/>
        </w:rPr>
        <w:t>u</w:t>
      </w:r>
      <w:r w:rsidRPr="007E437A">
        <w:rPr>
          <w:rFonts w:ascii="Times New Roman" w:hAnsi="Times New Roman"/>
          <w:sz w:val="24"/>
          <w:szCs w:val="24"/>
        </w:rPr>
        <w:t xml:space="preserve"> </w:t>
      </w:r>
      <w:r w:rsidR="004E3BA6" w:rsidRPr="007E437A">
        <w:rPr>
          <w:rFonts w:ascii="Times New Roman" w:hAnsi="Times New Roman"/>
          <w:sz w:val="24"/>
          <w:szCs w:val="24"/>
        </w:rPr>
        <w:t>üks-kaks</w:t>
      </w:r>
      <w:r w:rsidRPr="007E437A">
        <w:rPr>
          <w:rFonts w:ascii="Times New Roman" w:hAnsi="Times New Roman"/>
          <w:sz w:val="24"/>
          <w:szCs w:val="24"/>
        </w:rPr>
        <w:t xml:space="preserve"> tegevteenistujat pensionile, raskenda</w:t>
      </w:r>
      <w:r w:rsidR="004E3BA6" w:rsidRPr="007E437A">
        <w:rPr>
          <w:rFonts w:ascii="Times New Roman" w:hAnsi="Times New Roman"/>
          <w:sz w:val="24"/>
          <w:szCs w:val="24"/>
        </w:rPr>
        <w:t>des</w:t>
      </w:r>
      <w:r w:rsidRPr="007E437A">
        <w:rPr>
          <w:rFonts w:ascii="Times New Roman" w:hAnsi="Times New Roman"/>
          <w:sz w:val="24"/>
          <w:szCs w:val="24"/>
        </w:rPr>
        <w:t xml:space="preserve"> vajalike võimearendus</w:t>
      </w:r>
      <w:r w:rsidR="004E3BA6" w:rsidRPr="007E437A">
        <w:rPr>
          <w:rFonts w:ascii="Times New Roman" w:hAnsi="Times New Roman"/>
          <w:sz w:val="24"/>
          <w:szCs w:val="24"/>
        </w:rPr>
        <w:t>te</w:t>
      </w:r>
      <w:r w:rsidRPr="007E437A">
        <w:rPr>
          <w:rFonts w:ascii="Times New Roman" w:hAnsi="Times New Roman"/>
          <w:sz w:val="24"/>
          <w:szCs w:val="24"/>
        </w:rPr>
        <w:t xml:space="preserve"> ellu</w:t>
      </w:r>
      <w:r w:rsidR="004E3BA6" w:rsidRPr="007E437A">
        <w:rPr>
          <w:rFonts w:ascii="Times New Roman" w:hAnsi="Times New Roman"/>
          <w:sz w:val="24"/>
          <w:szCs w:val="24"/>
        </w:rPr>
        <w:t>viimist</w:t>
      </w:r>
      <w:r w:rsidRPr="007E437A">
        <w:rPr>
          <w:rFonts w:ascii="Times New Roman" w:hAnsi="Times New Roman"/>
          <w:sz w:val="24"/>
          <w:szCs w:val="24"/>
        </w:rPr>
        <w:t xml:space="preserve">. </w:t>
      </w:r>
      <w:r w:rsidR="00F42AAC" w:rsidRPr="007E437A">
        <w:rPr>
          <w:rFonts w:ascii="Times New Roman" w:hAnsi="Times New Roman"/>
          <w:sz w:val="24"/>
          <w:szCs w:val="24"/>
        </w:rPr>
        <w:t>Muudatuse eesmärk on vähendada tegevteenistusest lahkumist seoses tegevteenistuspensionile siirdumisega, et tagada planeeritud võimearenduste elluviimiseks piisaval hulgal ning vajaliku sõjaväelise väljaõppe ja teenistuskogemusega tegevväelaste olemasolu. Kaitseväeteenistuse seaduse rakendamise seaduses kaotatakse piirang, mille kohaselt ei või tegevteenistuspensioni saav isik sa</w:t>
      </w:r>
      <w:r w:rsidR="008A70A1" w:rsidRPr="007E437A">
        <w:rPr>
          <w:rFonts w:ascii="Times New Roman" w:hAnsi="Times New Roman"/>
          <w:sz w:val="24"/>
          <w:szCs w:val="24"/>
        </w:rPr>
        <w:t>mal ajal olla tegevteenistuses.</w:t>
      </w:r>
    </w:p>
    <w:p w14:paraId="0F3D0E04" w14:textId="662A7042" w:rsidR="008B10F6" w:rsidRPr="007E437A" w:rsidRDefault="008B10F6" w:rsidP="007E437A">
      <w:pPr>
        <w:pStyle w:val="Vahedeta"/>
        <w:jc w:val="both"/>
        <w:rPr>
          <w:rFonts w:ascii="Times New Roman" w:hAnsi="Times New Roman"/>
          <w:b/>
          <w:sz w:val="24"/>
          <w:szCs w:val="24"/>
        </w:rPr>
      </w:pPr>
    </w:p>
    <w:p w14:paraId="344F6F98" w14:textId="77777777" w:rsidR="00973B5D" w:rsidRPr="007E437A" w:rsidRDefault="34BB0104" w:rsidP="007E437A">
      <w:pPr>
        <w:pStyle w:val="Vahedeta"/>
        <w:jc w:val="both"/>
        <w:rPr>
          <w:rFonts w:ascii="Times New Roman" w:hAnsi="Times New Roman"/>
          <w:b/>
          <w:bCs/>
          <w:sz w:val="24"/>
          <w:szCs w:val="24"/>
        </w:rPr>
      </w:pPr>
      <w:r w:rsidRPr="007E437A">
        <w:rPr>
          <w:rFonts w:ascii="Times New Roman" w:hAnsi="Times New Roman"/>
          <w:b/>
          <w:bCs/>
          <w:sz w:val="24"/>
          <w:szCs w:val="24"/>
        </w:rPr>
        <w:t>3. Eelnõu sisu ja võrdlev analüüs</w:t>
      </w:r>
    </w:p>
    <w:p w14:paraId="6678E046" w14:textId="77777777" w:rsidR="00973B5D" w:rsidRPr="007E437A" w:rsidRDefault="00973B5D" w:rsidP="007E437A">
      <w:pPr>
        <w:pStyle w:val="Vahedeta"/>
        <w:jc w:val="both"/>
        <w:rPr>
          <w:rFonts w:ascii="Times New Roman" w:hAnsi="Times New Roman"/>
          <w:b/>
          <w:sz w:val="24"/>
          <w:szCs w:val="24"/>
        </w:rPr>
      </w:pPr>
    </w:p>
    <w:p w14:paraId="4640D743" w14:textId="5E979A55" w:rsidR="00973B5D" w:rsidRPr="007E437A" w:rsidRDefault="593743EE" w:rsidP="007E437A">
      <w:pPr>
        <w:pStyle w:val="Vahedeta"/>
        <w:jc w:val="both"/>
        <w:rPr>
          <w:rFonts w:ascii="Times New Roman" w:hAnsi="Times New Roman"/>
          <w:sz w:val="24"/>
          <w:szCs w:val="24"/>
        </w:rPr>
      </w:pPr>
      <w:r w:rsidRPr="007E437A">
        <w:rPr>
          <w:rFonts w:ascii="Times New Roman" w:hAnsi="Times New Roman"/>
          <w:sz w:val="24"/>
          <w:szCs w:val="24"/>
        </w:rPr>
        <w:t xml:space="preserve">Eelnõu koosneb </w:t>
      </w:r>
      <w:r w:rsidR="00C17234" w:rsidRPr="007E437A">
        <w:rPr>
          <w:rFonts w:ascii="Times New Roman" w:hAnsi="Times New Roman"/>
          <w:sz w:val="24"/>
          <w:szCs w:val="24"/>
        </w:rPr>
        <w:t>kuuest</w:t>
      </w:r>
      <w:r w:rsidR="007B5AB2" w:rsidRPr="007E437A">
        <w:rPr>
          <w:rFonts w:ascii="Times New Roman" w:hAnsi="Times New Roman"/>
          <w:sz w:val="24"/>
          <w:szCs w:val="24"/>
        </w:rPr>
        <w:t xml:space="preserve"> </w:t>
      </w:r>
      <w:r w:rsidRPr="007E437A">
        <w:rPr>
          <w:rFonts w:ascii="Times New Roman" w:hAnsi="Times New Roman"/>
          <w:sz w:val="24"/>
          <w:szCs w:val="24"/>
        </w:rPr>
        <w:t xml:space="preserve">paragrahvist </w:t>
      </w:r>
      <w:r w:rsidR="00E03F77" w:rsidRPr="007E437A">
        <w:rPr>
          <w:rFonts w:ascii="Times New Roman" w:hAnsi="Times New Roman"/>
          <w:sz w:val="24"/>
          <w:szCs w:val="24"/>
        </w:rPr>
        <w:t>ning</w:t>
      </w:r>
      <w:r w:rsidRPr="007E437A">
        <w:rPr>
          <w:rFonts w:ascii="Times New Roman" w:hAnsi="Times New Roman"/>
          <w:sz w:val="24"/>
          <w:szCs w:val="24"/>
        </w:rPr>
        <w:t xml:space="preserve"> sellega muudetakse vastavalt KVTS</w:t>
      </w:r>
      <w:r w:rsidR="00E03F77" w:rsidRPr="007E437A">
        <w:rPr>
          <w:rFonts w:ascii="Times New Roman" w:hAnsi="Times New Roman"/>
          <w:sz w:val="24"/>
          <w:szCs w:val="24"/>
        </w:rPr>
        <w:t>-</w:t>
      </w:r>
      <w:r w:rsidRPr="007E437A">
        <w:rPr>
          <w:rFonts w:ascii="Times New Roman" w:hAnsi="Times New Roman"/>
          <w:sz w:val="24"/>
          <w:szCs w:val="24"/>
        </w:rPr>
        <w:t>i,</w:t>
      </w:r>
      <w:r w:rsidR="008A70A1" w:rsidRPr="007E437A">
        <w:rPr>
          <w:rFonts w:ascii="Times New Roman" w:hAnsi="Times New Roman"/>
          <w:sz w:val="24"/>
          <w:szCs w:val="24"/>
        </w:rPr>
        <w:t xml:space="preserve"> </w:t>
      </w:r>
      <w:proofErr w:type="spellStart"/>
      <w:r w:rsidR="001D66E1" w:rsidRPr="007E437A">
        <w:rPr>
          <w:rFonts w:ascii="Times New Roman" w:hAnsi="Times New Roman"/>
          <w:sz w:val="24"/>
          <w:szCs w:val="24"/>
        </w:rPr>
        <w:t>ATS</w:t>
      </w:r>
      <w:r w:rsidR="00E03F77" w:rsidRPr="007E437A">
        <w:rPr>
          <w:rFonts w:ascii="Times New Roman" w:hAnsi="Times New Roman"/>
          <w:sz w:val="24"/>
          <w:szCs w:val="24"/>
        </w:rPr>
        <w:t>-</w:t>
      </w:r>
      <w:r w:rsidR="001D66E1" w:rsidRPr="007E437A">
        <w:rPr>
          <w:rFonts w:ascii="Times New Roman" w:hAnsi="Times New Roman"/>
          <w:sz w:val="24"/>
          <w:szCs w:val="24"/>
        </w:rPr>
        <w:t>i</w:t>
      </w:r>
      <w:proofErr w:type="spellEnd"/>
      <w:r w:rsidR="001D66E1" w:rsidRPr="007E437A">
        <w:rPr>
          <w:rFonts w:ascii="Times New Roman" w:hAnsi="Times New Roman"/>
          <w:sz w:val="24"/>
          <w:szCs w:val="24"/>
        </w:rPr>
        <w:t xml:space="preserve">, </w:t>
      </w:r>
      <w:r w:rsidRPr="007E437A">
        <w:rPr>
          <w:rFonts w:ascii="Times New Roman" w:hAnsi="Times New Roman"/>
          <w:sz w:val="24"/>
          <w:szCs w:val="24"/>
        </w:rPr>
        <w:t>K</w:t>
      </w:r>
      <w:r w:rsidR="008A70A1" w:rsidRPr="007E437A">
        <w:rPr>
          <w:rFonts w:ascii="Times New Roman" w:hAnsi="Times New Roman"/>
          <w:sz w:val="24"/>
          <w:szCs w:val="24"/>
        </w:rPr>
        <w:t>KS</w:t>
      </w:r>
      <w:r w:rsidR="00E03F77" w:rsidRPr="007E437A">
        <w:rPr>
          <w:rFonts w:ascii="Times New Roman" w:hAnsi="Times New Roman"/>
          <w:sz w:val="24"/>
          <w:szCs w:val="24"/>
        </w:rPr>
        <w:noBreakHyphen/>
      </w:r>
      <w:r w:rsidR="00E75E86" w:rsidRPr="007E437A">
        <w:rPr>
          <w:rFonts w:ascii="Times New Roman" w:hAnsi="Times New Roman"/>
          <w:sz w:val="24"/>
          <w:szCs w:val="24"/>
        </w:rPr>
        <w:t>i</w:t>
      </w:r>
      <w:r w:rsidR="001D66E1" w:rsidRPr="007E437A">
        <w:rPr>
          <w:rFonts w:ascii="Times New Roman" w:hAnsi="Times New Roman"/>
          <w:sz w:val="24"/>
          <w:szCs w:val="24"/>
        </w:rPr>
        <w:t>, KVTSRS</w:t>
      </w:r>
      <w:r w:rsidR="00E03F77" w:rsidRPr="007E437A">
        <w:rPr>
          <w:rFonts w:ascii="Times New Roman" w:hAnsi="Times New Roman"/>
          <w:sz w:val="24"/>
          <w:szCs w:val="24"/>
        </w:rPr>
        <w:t>-</w:t>
      </w:r>
      <w:r w:rsidR="001D66E1" w:rsidRPr="007E437A">
        <w:rPr>
          <w:rFonts w:ascii="Times New Roman" w:hAnsi="Times New Roman"/>
          <w:sz w:val="24"/>
          <w:szCs w:val="24"/>
        </w:rPr>
        <w:t xml:space="preserve">i </w:t>
      </w:r>
      <w:r w:rsidR="00E75E86" w:rsidRPr="007E437A">
        <w:rPr>
          <w:rFonts w:ascii="Times New Roman" w:hAnsi="Times New Roman"/>
          <w:sz w:val="24"/>
          <w:szCs w:val="24"/>
        </w:rPr>
        <w:t>ja RSVS</w:t>
      </w:r>
      <w:r w:rsidR="00E03F77" w:rsidRPr="007E437A">
        <w:rPr>
          <w:rFonts w:ascii="Times New Roman" w:hAnsi="Times New Roman"/>
          <w:sz w:val="24"/>
          <w:szCs w:val="24"/>
        </w:rPr>
        <w:t>-</w:t>
      </w:r>
      <w:r w:rsidR="00E75E86" w:rsidRPr="007E437A">
        <w:rPr>
          <w:rFonts w:ascii="Times New Roman" w:hAnsi="Times New Roman"/>
          <w:sz w:val="24"/>
          <w:szCs w:val="24"/>
        </w:rPr>
        <w:t>i.</w:t>
      </w:r>
      <w:r w:rsidR="007B5AB2" w:rsidRPr="007E437A">
        <w:rPr>
          <w:rFonts w:ascii="Times New Roman" w:hAnsi="Times New Roman"/>
          <w:sz w:val="24"/>
          <w:szCs w:val="24"/>
        </w:rPr>
        <w:t xml:space="preserve"> </w:t>
      </w:r>
      <w:r w:rsidR="00C17234" w:rsidRPr="007E437A">
        <w:rPr>
          <w:rFonts w:ascii="Times New Roman" w:hAnsi="Times New Roman"/>
          <w:sz w:val="24"/>
          <w:szCs w:val="24"/>
        </w:rPr>
        <w:t xml:space="preserve">Kuuendas </w:t>
      </w:r>
      <w:r w:rsidRPr="007E437A">
        <w:rPr>
          <w:rFonts w:ascii="Times New Roman" w:hAnsi="Times New Roman"/>
          <w:sz w:val="24"/>
          <w:szCs w:val="24"/>
        </w:rPr>
        <w:t>paragrahvis sätestatakse muudatuste jõustumise aeg.</w:t>
      </w:r>
    </w:p>
    <w:p w14:paraId="7A8AA1A2" w14:textId="77777777" w:rsidR="006A4309" w:rsidRPr="007E437A" w:rsidRDefault="006A4309" w:rsidP="007E437A">
      <w:pPr>
        <w:pStyle w:val="Vahedeta"/>
        <w:jc w:val="both"/>
        <w:rPr>
          <w:rFonts w:ascii="Times New Roman" w:hAnsi="Times New Roman"/>
          <w:sz w:val="24"/>
          <w:szCs w:val="24"/>
        </w:rPr>
      </w:pPr>
    </w:p>
    <w:p w14:paraId="78138168" w14:textId="31CD1A73" w:rsidR="006A4309" w:rsidRPr="007E437A" w:rsidRDefault="006A4309" w:rsidP="007E437A">
      <w:pPr>
        <w:pStyle w:val="Vahedeta"/>
        <w:jc w:val="both"/>
        <w:rPr>
          <w:rFonts w:ascii="Times New Roman" w:hAnsi="Times New Roman"/>
          <w:sz w:val="24"/>
          <w:szCs w:val="24"/>
        </w:rPr>
      </w:pPr>
    </w:p>
    <w:p w14:paraId="4AE0025D" w14:textId="7E499DD2" w:rsidR="00973B5D" w:rsidRPr="007E437A" w:rsidRDefault="34BB0104" w:rsidP="007E437A">
      <w:pPr>
        <w:pStyle w:val="Vahedeta"/>
        <w:jc w:val="both"/>
        <w:rPr>
          <w:rFonts w:ascii="Times New Roman" w:hAnsi="Times New Roman"/>
          <w:sz w:val="24"/>
          <w:szCs w:val="24"/>
        </w:rPr>
      </w:pPr>
      <w:r w:rsidRPr="007E437A">
        <w:rPr>
          <w:rFonts w:ascii="Times New Roman" w:hAnsi="Times New Roman"/>
          <w:b/>
          <w:bCs/>
          <w:sz w:val="24"/>
          <w:szCs w:val="24"/>
        </w:rPr>
        <w:t xml:space="preserve">Paragrahviga </w:t>
      </w:r>
      <w:r w:rsidR="00CC4881" w:rsidRPr="007E437A">
        <w:rPr>
          <w:rFonts w:ascii="Times New Roman" w:hAnsi="Times New Roman"/>
          <w:b/>
          <w:bCs/>
          <w:sz w:val="24"/>
          <w:szCs w:val="24"/>
        </w:rPr>
        <w:t xml:space="preserve">1 </w:t>
      </w:r>
      <w:r w:rsidRPr="007E437A">
        <w:rPr>
          <w:rFonts w:ascii="Times New Roman" w:hAnsi="Times New Roman"/>
          <w:sz w:val="24"/>
          <w:szCs w:val="24"/>
        </w:rPr>
        <w:t>muudetakse</w:t>
      </w:r>
      <w:r w:rsidR="00CC4881" w:rsidRPr="007E437A">
        <w:rPr>
          <w:rFonts w:ascii="Times New Roman" w:hAnsi="Times New Roman"/>
          <w:sz w:val="24"/>
          <w:szCs w:val="24"/>
        </w:rPr>
        <w:t xml:space="preserve"> </w:t>
      </w:r>
      <w:r w:rsidR="007B5AB2" w:rsidRPr="007E437A">
        <w:rPr>
          <w:rFonts w:ascii="Times New Roman" w:hAnsi="Times New Roman"/>
          <w:sz w:val="24"/>
          <w:szCs w:val="24"/>
        </w:rPr>
        <w:t>KVTS</w:t>
      </w:r>
      <w:r w:rsidR="00E03F77" w:rsidRPr="007E437A">
        <w:rPr>
          <w:rFonts w:ascii="Times New Roman" w:hAnsi="Times New Roman"/>
          <w:sz w:val="24"/>
          <w:szCs w:val="24"/>
        </w:rPr>
        <w:t>-</w:t>
      </w:r>
      <w:r w:rsidR="007B5AB2" w:rsidRPr="007E437A">
        <w:rPr>
          <w:rFonts w:ascii="Times New Roman" w:hAnsi="Times New Roman"/>
          <w:sz w:val="24"/>
          <w:szCs w:val="24"/>
        </w:rPr>
        <w:t>i</w:t>
      </w:r>
      <w:r w:rsidRPr="007E437A">
        <w:rPr>
          <w:rFonts w:ascii="Times New Roman" w:hAnsi="Times New Roman"/>
          <w:sz w:val="24"/>
          <w:szCs w:val="24"/>
        </w:rPr>
        <w:t>.</w:t>
      </w:r>
    </w:p>
    <w:p w14:paraId="0EC77E88" w14:textId="77777777" w:rsidR="00973B5D" w:rsidRPr="007E437A" w:rsidRDefault="00973B5D" w:rsidP="007E437A">
      <w:pPr>
        <w:pStyle w:val="Vahedeta"/>
        <w:jc w:val="both"/>
        <w:rPr>
          <w:rFonts w:ascii="Times New Roman" w:hAnsi="Times New Roman"/>
          <w:sz w:val="24"/>
          <w:szCs w:val="24"/>
        </w:rPr>
      </w:pPr>
    </w:p>
    <w:p w14:paraId="228FC756" w14:textId="69BCB899" w:rsidR="00B353A6" w:rsidRPr="007E437A" w:rsidRDefault="00170064" w:rsidP="007E437A">
      <w:pPr>
        <w:pStyle w:val="Vahedeta"/>
        <w:jc w:val="both"/>
        <w:rPr>
          <w:rFonts w:ascii="Times New Roman" w:hAnsi="Times New Roman"/>
          <w:bCs/>
          <w:sz w:val="24"/>
          <w:szCs w:val="24"/>
        </w:rPr>
      </w:pPr>
      <w:r w:rsidRPr="007E437A">
        <w:rPr>
          <w:rFonts w:ascii="Times New Roman" w:hAnsi="Times New Roman"/>
          <w:b/>
          <w:bCs/>
          <w:sz w:val="24"/>
          <w:szCs w:val="24"/>
        </w:rPr>
        <w:t xml:space="preserve">Punktis 1 </w:t>
      </w:r>
      <w:r w:rsidRPr="007E437A">
        <w:rPr>
          <w:rFonts w:ascii="Times New Roman" w:hAnsi="Times New Roman"/>
          <w:bCs/>
          <w:sz w:val="24"/>
          <w:szCs w:val="24"/>
        </w:rPr>
        <w:t>muudetakse KVTS</w:t>
      </w:r>
      <w:r w:rsidR="00E03F77" w:rsidRPr="007E437A">
        <w:rPr>
          <w:rFonts w:ascii="Times New Roman" w:hAnsi="Times New Roman"/>
          <w:bCs/>
          <w:sz w:val="24"/>
          <w:szCs w:val="24"/>
        </w:rPr>
        <w:t>-i</w:t>
      </w:r>
      <w:r w:rsidRPr="007E437A">
        <w:rPr>
          <w:rFonts w:ascii="Times New Roman" w:hAnsi="Times New Roman"/>
          <w:bCs/>
          <w:sz w:val="24"/>
          <w:szCs w:val="24"/>
        </w:rPr>
        <w:t xml:space="preserve"> § 2 lõikes 6 sätestatud volitusnormi</w:t>
      </w:r>
      <w:r w:rsidR="00166B01" w:rsidRPr="007E437A">
        <w:rPr>
          <w:rFonts w:ascii="Times New Roman" w:hAnsi="Times New Roman"/>
          <w:bCs/>
          <w:sz w:val="24"/>
          <w:szCs w:val="24"/>
        </w:rPr>
        <w:t xml:space="preserve"> sõnastust</w:t>
      </w:r>
      <w:r w:rsidRPr="007E437A">
        <w:rPr>
          <w:rFonts w:ascii="Times New Roman" w:hAnsi="Times New Roman"/>
          <w:bCs/>
          <w:sz w:val="24"/>
          <w:szCs w:val="24"/>
        </w:rPr>
        <w:t xml:space="preserve">, millega kehtestatakse kaitseväekohustuslasele ja </w:t>
      </w:r>
      <w:commentRangeStart w:id="7"/>
      <w:r w:rsidRPr="007E437A">
        <w:rPr>
          <w:rFonts w:ascii="Times New Roman" w:hAnsi="Times New Roman"/>
          <w:bCs/>
          <w:sz w:val="24"/>
          <w:szCs w:val="24"/>
        </w:rPr>
        <w:t xml:space="preserve">kaitseväekohustust võtta soovivale isikule </w:t>
      </w:r>
      <w:commentRangeEnd w:id="7"/>
      <w:r w:rsidR="00495EB7">
        <w:rPr>
          <w:rStyle w:val="Kommentaariviide"/>
          <w:rFonts w:ascii="Calibri" w:hAnsi="Calibri"/>
          <w:szCs w:val="20"/>
        </w:rPr>
        <w:commentReference w:id="7"/>
      </w:r>
      <w:r w:rsidRPr="007E437A">
        <w:rPr>
          <w:rFonts w:ascii="Times New Roman" w:hAnsi="Times New Roman"/>
          <w:bCs/>
          <w:sz w:val="24"/>
          <w:szCs w:val="24"/>
        </w:rPr>
        <w:t xml:space="preserve">identifitseerimiskoodi moodustamise ja väljastamise kord. </w:t>
      </w:r>
      <w:r w:rsidR="00B353A6" w:rsidRPr="007E437A">
        <w:rPr>
          <w:rFonts w:ascii="Times New Roman" w:hAnsi="Times New Roman"/>
          <w:bCs/>
          <w:sz w:val="24"/>
          <w:szCs w:val="24"/>
        </w:rPr>
        <w:t xml:space="preserve">Identifitseerimiskood moodustatakse kaitseväekohustuslastele ja kaitseväekohustust võtta soovivale isikule </w:t>
      </w:r>
      <w:r w:rsidR="00E03F77" w:rsidRPr="007E437A">
        <w:rPr>
          <w:rFonts w:ascii="Times New Roman" w:hAnsi="Times New Roman"/>
          <w:bCs/>
          <w:sz w:val="24"/>
          <w:szCs w:val="24"/>
        </w:rPr>
        <w:t xml:space="preserve">siis, kui </w:t>
      </w:r>
      <w:r w:rsidR="00B353A6" w:rsidRPr="007E437A">
        <w:rPr>
          <w:rFonts w:ascii="Times New Roman" w:hAnsi="Times New Roman"/>
          <w:bCs/>
          <w:sz w:val="24"/>
          <w:szCs w:val="24"/>
        </w:rPr>
        <w:t>tema andme</w:t>
      </w:r>
      <w:r w:rsidR="00E03F77" w:rsidRPr="007E437A">
        <w:rPr>
          <w:rFonts w:ascii="Times New Roman" w:hAnsi="Times New Roman"/>
          <w:bCs/>
          <w:sz w:val="24"/>
          <w:szCs w:val="24"/>
        </w:rPr>
        <w:t>d</w:t>
      </w:r>
      <w:r w:rsidR="00B353A6" w:rsidRPr="007E437A">
        <w:rPr>
          <w:rFonts w:ascii="Times New Roman" w:hAnsi="Times New Roman"/>
          <w:bCs/>
          <w:sz w:val="24"/>
          <w:szCs w:val="24"/>
        </w:rPr>
        <w:t xml:space="preserve"> kan</w:t>
      </w:r>
      <w:r w:rsidR="00E03F77" w:rsidRPr="007E437A">
        <w:rPr>
          <w:rFonts w:ascii="Times New Roman" w:hAnsi="Times New Roman"/>
          <w:bCs/>
          <w:sz w:val="24"/>
          <w:szCs w:val="24"/>
        </w:rPr>
        <w:t>takse</w:t>
      </w:r>
      <w:r w:rsidR="00B353A6" w:rsidRPr="007E437A">
        <w:rPr>
          <w:rFonts w:ascii="Times New Roman" w:hAnsi="Times New Roman"/>
          <w:bCs/>
          <w:sz w:val="24"/>
          <w:szCs w:val="24"/>
        </w:rPr>
        <w:t xml:space="preserve"> kaitseväekohustuslaste registrisse. Kaitseväekohustuslaste register on andmekogu, mille eesmärk on pidada arvestust kaitseväekohustuslaste, kaitseväekohustust võtta soovivate isikute, kaitseväekohustuse täitmise ning KVTS</w:t>
      </w:r>
      <w:r w:rsidR="00E03F77" w:rsidRPr="007E437A">
        <w:rPr>
          <w:rFonts w:ascii="Times New Roman" w:hAnsi="Times New Roman"/>
          <w:bCs/>
          <w:sz w:val="24"/>
          <w:szCs w:val="24"/>
        </w:rPr>
        <w:t>-</w:t>
      </w:r>
      <w:proofErr w:type="spellStart"/>
      <w:r w:rsidR="00E03F77" w:rsidRPr="007E437A">
        <w:rPr>
          <w:rFonts w:ascii="Times New Roman" w:hAnsi="Times New Roman"/>
          <w:bCs/>
          <w:sz w:val="24"/>
          <w:szCs w:val="24"/>
        </w:rPr>
        <w:t>is</w:t>
      </w:r>
      <w:proofErr w:type="spellEnd"/>
      <w:r w:rsidR="00B353A6" w:rsidRPr="007E437A">
        <w:rPr>
          <w:rFonts w:ascii="Times New Roman" w:hAnsi="Times New Roman"/>
          <w:bCs/>
          <w:sz w:val="24"/>
          <w:szCs w:val="24"/>
        </w:rPr>
        <w:t xml:space="preserve"> ettenähtud toimingute ja otsuste tegemise üle ning tegevteenistusse asumise nõuetele vastavuse kohta.</w:t>
      </w:r>
    </w:p>
    <w:p w14:paraId="71FC1D25" w14:textId="77777777" w:rsidR="00B353A6" w:rsidRPr="007E437A" w:rsidRDefault="00B353A6" w:rsidP="007E437A">
      <w:pPr>
        <w:pStyle w:val="Vahedeta"/>
        <w:jc w:val="both"/>
        <w:rPr>
          <w:rFonts w:ascii="Times New Roman" w:hAnsi="Times New Roman"/>
          <w:bCs/>
          <w:sz w:val="24"/>
          <w:szCs w:val="24"/>
        </w:rPr>
      </w:pPr>
    </w:p>
    <w:p w14:paraId="4A8970EA" w14:textId="1881220A" w:rsidR="00170064" w:rsidRPr="007E437A" w:rsidRDefault="00B353A6" w:rsidP="007E437A">
      <w:pPr>
        <w:pStyle w:val="Vahedeta"/>
        <w:jc w:val="both"/>
        <w:rPr>
          <w:rFonts w:ascii="Times New Roman" w:hAnsi="Times New Roman"/>
          <w:bCs/>
          <w:sz w:val="24"/>
          <w:szCs w:val="24"/>
        </w:rPr>
      </w:pPr>
      <w:r w:rsidRPr="007E437A">
        <w:rPr>
          <w:rFonts w:ascii="Times New Roman" w:hAnsi="Times New Roman"/>
          <w:bCs/>
          <w:sz w:val="24"/>
          <w:szCs w:val="24"/>
        </w:rPr>
        <w:t xml:space="preserve">Identifitseerimiskood on vajalik </w:t>
      </w:r>
      <w:r w:rsidR="00E03F77" w:rsidRPr="007E437A">
        <w:rPr>
          <w:rFonts w:ascii="Times New Roman" w:hAnsi="Times New Roman"/>
          <w:bCs/>
          <w:sz w:val="24"/>
          <w:szCs w:val="24"/>
        </w:rPr>
        <w:t xml:space="preserve">selleks, et tuvastada </w:t>
      </w:r>
      <w:r w:rsidRPr="007E437A">
        <w:rPr>
          <w:rFonts w:ascii="Times New Roman" w:hAnsi="Times New Roman"/>
          <w:bCs/>
          <w:sz w:val="24"/>
          <w:szCs w:val="24"/>
        </w:rPr>
        <w:t xml:space="preserve">isik kaitseväeteenistuse kohustuse täitmisel. Identifitseerimiskoodi moodustavad isikukood ja riigi tunnusena tähis „EST“. Identifitseerimiskoodile võib lisamärkena kanda andmed isiku veregrupi ja reesusfaktori </w:t>
      </w:r>
      <w:r w:rsidR="00E03F77" w:rsidRPr="007E437A">
        <w:rPr>
          <w:rFonts w:ascii="Times New Roman" w:hAnsi="Times New Roman"/>
          <w:bCs/>
          <w:sz w:val="24"/>
          <w:szCs w:val="24"/>
        </w:rPr>
        <w:t>ning</w:t>
      </w:r>
      <w:r w:rsidRPr="007E437A">
        <w:rPr>
          <w:rFonts w:ascii="Times New Roman" w:hAnsi="Times New Roman"/>
          <w:bCs/>
          <w:sz w:val="24"/>
          <w:szCs w:val="24"/>
        </w:rPr>
        <w:t xml:space="preserve"> usutunnistuse kohta</w:t>
      </w:r>
      <w:r w:rsidR="00E03F77" w:rsidRPr="007E437A">
        <w:rPr>
          <w:rFonts w:ascii="Times New Roman" w:hAnsi="Times New Roman"/>
          <w:bCs/>
          <w:sz w:val="24"/>
          <w:szCs w:val="24"/>
        </w:rPr>
        <w:t>, kui need andmed on olemas</w:t>
      </w:r>
      <w:r w:rsidRPr="007E437A">
        <w:rPr>
          <w:rFonts w:ascii="Times New Roman" w:hAnsi="Times New Roman"/>
          <w:bCs/>
          <w:sz w:val="24"/>
          <w:szCs w:val="24"/>
        </w:rPr>
        <w:t>.</w:t>
      </w:r>
    </w:p>
    <w:p w14:paraId="4ACA13AC" w14:textId="0574B033" w:rsidR="00B353A6" w:rsidRPr="007E437A" w:rsidRDefault="00B353A6" w:rsidP="007E437A">
      <w:pPr>
        <w:pStyle w:val="Vahedeta"/>
        <w:jc w:val="both"/>
        <w:rPr>
          <w:rFonts w:ascii="Times New Roman" w:hAnsi="Times New Roman"/>
          <w:bCs/>
          <w:sz w:val="24"/>
          <w:szCs w:val="24"/>
        </w:rPr>
      </w:pPr>
    </w:p>
    <w:p w14:paraId="427EA0D4" w14:textId="1C612423" w:rsidR="008065E6" w:rsidRPr="007E437A" w:rsidRDefault="00B353A6" w:rsidP="007E437A">
      <w:pPr>
        <w:pStyle w:val="Vahedeta"/>
        <w:jc w:val="both"/>
        <w:rPr>
          <w:rFonts w:ascii="Times New Roman" w:hAnsi="Times New Roman"/>
          <w:bCs/>
          <w:sz w:val="24"/>
          <w:szCs w:val="24"/>
        </w:rPr>
      </w:pPr>
      <w:r w:rsidRPr="007E437A">
        <w:rPr>
          <w:rFonts w:ascii="Times New Roman" w:hAnsi="Times New Roman"/>
          <w:bCs/>
          <w:sz w:val="24"/>
          <w:szCs w:val="24"/>
        </w:rPr>
        <w:t xml:space="preserve">Kehtiva volitusnormi kohaselt nähakse määrusega ette ka identifitseerimiskoodi moodustamisest teavitamise kord. Kuna identifitseerimiskood moodustatakse </w:t>
      </w:r>
      <w:r w:rsidR="00E03F77" w:rsidRPr="007E437A">
        <w:rPr>
          <w:rFonts w:ascii="Times New Roman" w:hAnsi="Times New Roman"/>
          <w:bCs/>
          <w:sz w:val="24"/>
          <w:szCs w:val="24"/>
        </w:rPr>
        <w:t xml:space="preserve">siis, kui isiku andmed kantakse </w:t>
      </w:r>
      <w:r w:rsidRPr="007E437A">
        <w:rPr>
          <w:rFonts w:ascii="Times New Roman" w:hAnsi="Times New Roman"/>
          <w:bCs/>
          <w:sz w:val="24"/>
          <w:szCs w:val="24"/>
        </w:rPr>
        <w:t>kaitseväekohustuslaste registris</w:t>
      </w:r>
      <w:r w:rsidR="00E03F77" w:rsidRPr="007E437A">
        <w:rPr>
          <w:rFonts w:ascii="Times New Roman" w:hAnsi="Times New Roman"/>
          <w:bCs/>
          <w:sz w:val="24"/>
          <w:szCs w:val="24"/>
        </w:rPr>
        <w:t>se</w:t>
      </w:r>
      <w:r w:rsidRPr="007E437A">
        <w:rPr>
          <w:rFonts w:ascii="Times New Roman" w:hAnsi="Times New Roman"/>
          <w:bCs/>
          <w:sz w:val="24"/>
          <w:szCs w:val="24"/>
        </w:rPr>
        <w:t xml:space="preserve">, </w:t>
      </w:r>
      <w:r w:rsidR="00E03F77" w:rsidRPr="007E437A">
        <w:rPr>
          <w:rFonts w:ascii="Times New Roman" w:hAnsi="Times New Roman"/>
          <w:bCs/>
          <w:sz w:val="24"/>
          <w:szCs w:val="24"/>
        </w:rPr>
        <w:t>näeb</w:t>
      </w:r>
      <w:r w:rsidRPr="007E437A">
        <w:rPr>
          <w:rFonts w:ascii="Times New Roman" w:hAnsi="Times New Roman"/>
          <w:bCs/>
          <w:sz w:val="24"/>
          <w:szCs w:val="24"/>
        </w:rPr>
        <w:t xml:space="preserve"> </w:t>
      </w:r>
      <w:r w:rsidR="00E03F77" w:rsidRPr="007E437A">
        <w:rPr>
          <w:rFonts w:ascii="Times New Roman" w:hAnsi="Times New Roman"/>
          <w:bCs/>
          <w:sz w:val="24"/>
          <w:szCs w:val="24"/>
        </w:rPr>
        <w:t xml:space="preserve">isik </w:t>
      </w:r>
      <w:r w:rsidRPr="007E437A">
        <w:rPr>
          <w:rFonts w:ascii="Times New Roman" w:hAnsi="Times New Roman"/>
          <w:bCs/>
          <w:sz w:val="24"/>
          <w:szCs w:val="24"/>
        </w:rPr>
        <w:t xml:space="preserve">tema kohta moodustatud koodi </w:t>
      </w:r>
      <w:r w:rsidR="00F530A1" w:rsidRPr="007E437A">
        <w:rPr>
          <w:rFonts w:ascii="Times New Roman" w:hAnsi="Times New Roman"/>
          <w:bCs/>
          <w:sz w:val="24"/>
          <w:szCs w:val="24"/>
        </w:rPr>
        <w:t>kaitseväekohustuslaste registrisse sisse logides</w:t>
      </w:r>
      <w:r w:rsidRPr="007E437A">
        <w:rPr>
          <w:rFonts w:ascii="Times New Roman" w:hAnsi="Times New Roman"/>
          <w:bCs/>
          <w:sz w:val="24"/>
          <w:szCs w:val="24"/>
        </w:rPr>
        <w:t xml:space="preserve"> ning eraldi identifitseerimiskoodi moodustamisest teavitamise korda ei ole vaja määruse tasemel </w:t>
      </w:r>
      <w:r w:rsidR="00E03F77" w:rsidRPr="007E437A">
        <w:rPr>
          <w:rFonts w:ascii="Times New Roman" w:hAnsi="Times New Roman"/>
          <w:bCs/>
          <w:sz w:val="24"/>
          <w:szCs w:val="24"/>
        </w:rPr>
        <w:t>kehtestada</w:t>
      </w:r>
      <w:r w:rsidRPr="007E437A">
        <w:rPr>
          <w:rFonts w:ascii="Times New Roman" w:hAnsi="Times New Roman"/>
          <w:bCs/>
          <w:sz w:val="24"/>
          <w:szCs w:val="24"/>
        </w:rPr>
        <w:t xml:space="preserve">. Seetõttu jäetakse </w:t>
      </w:r>
      <w:r w:rsidR="00E03F77" w:rsidRPr="007E437A">
        <w:rPr>
          <w:rFonts w:ascii="Times New Roman" w:hAnsi="Times New Roman"/>
          <w:bCs/>
          <w:sz w:val="24"/>
          <w:szCs w:val="24"/>
        </w:rPr>
        <w:t xml:space="preserve">identifitseerimiskoodi moodustamisest teavitamise kohustus </w:t>
      </w:r>
      <w:r w:rsidRPr="007E437A">
        <w:rPr>
          <w:rFonts w:ascii="Times New Roman" w:hAnsi="Times New Roman"/>
          <w:bCs/>
          <w:sz w:val="24"/>
          <w:szCs w:val="24"/>
        </w:rPr>
        <w:t>volitusnormist välja.</w:t>
      </w:r>
    </w:p>
    <w:p w14:paraId="4345BD97" w14:textId="77777777" w:rsidR="002976C2" w:rsidRPr="007E437A" w:rsidRDefault="002976C2" w:rsidP="007E437A">
      <w:pPr>
        <w:pStyle w:val="Vahedeta"/>
        <w:jc w:val="both"/>
        <w:rPr>
          <w:rFonts w:ascii="Times New Roman" w:hAnsi="Times New Roman"/>
          <w:sz w:val="24"/>
          <w:szCs w:val="24"/>
        </w:rPr>
      </w:pPr>
    </w:p>
    <w:p w14:paraId="0EECBD82" w14:textId="330891A4" w:rsidR="008065E6" w:rsidRPr="007E437A" w:rsidRDefault="002976C2" w:rsidP="007E437A">
      <w:pPr>
        <w:pStyle w:val="Vahedeta"/>
        <w:jc w:val="both"/>
        <w:rPr>
          <w:rFonts w:ascii="Times New Roman" w:hAnsi="Times New Roman"/>
          <w:sz w:val="24"/>
          <w:szCs w:val="24"/>
        </w:rPr>
      </w:pPr>
      <w:r w:rsidRPr="007E437A">
        <w:rPr>
          <w:rFonts w:ascii="Times New Roman" w:hAnsi="Times New Roman"/>
          <w:b/>
          <w:sz w:val="24"/>
          <w:szCs w:val="24"/>
        </w:rPr>
        <w:lastRenderedPageBreak/>
        <w:t>Punktis 2</w:t>
      </w:r>
      <w:r w:rsidRPr="007E437A">
        <w:rPr>
          <w:rFonts w:ascii="Times New Roman" w:hAnsi="Times New Roman"/>
          <w:sz w:val="24"/>
          <w:szCs w:val="24"/>
        </w:rPr>
        <w:t xml:space="preserve"> täiendatakse KVTS</w:t>
      </w:r>
      <w:r w:rsidR="00E03F77" w:rsidRPr="007E437A">
        <w:rPr>
          <w:rFonts w:ascii="Times New Roman" w:hAnsi="Times New Roman"/>
          <w:sz w:val="24"/>
          <w:szCs w:val="24"/>
        </w:rPr>
        <w:t>-i</w:t>
      </w:r>
      <w:r w:rsidRPr="007E437A">
        <w:rPr>
          <w:rFonts w:ascii="Times New Roman" w:hAnsi="Times New Roman"/>
          <w:sz w:val="24"/>
          <w:szCs w:val="24"/>
        </w:rPr>
        <w:t xml:space="preserve"> </w:t>
      </w:r>
      <w:commentRangeStart w:id="8"/>
      <w:r w:rsidRPr="007E437A">
        <w:rPr>
          <w:rFonts w:ascii="Times New Roman" w:hAnsi="Times New Roman"/>
          <w:sz w:val="24"/>
          <w:szCs w:val="24"/>
        </w:rPr>
        <w:t>§ 3</w:t>
      </w:r>
      <w:commentRangeEnd w:id="8"/>
      <w:r w:rsidR="00F8793E">
        <w:rPr>
          <w:rStyle w:val="Kommentaariviide"/>
          <w:rFonts w:ascii="Calibri" w:hAnsi="Calibri"/>
          <w:szCs w:val="20"/>
        </w:rPr>
        <w:commentReference w:id="8"/>
      </w:r>
      <w:r w:rsidRPr="007E437A">
        <w:rPr>
          <w:rFonts w:ascii="Times New Roman" w:hAnsi="Times New Roman"/>
          <w:sz w:val="24"/>
          <w:szCs w:val="24"/>
        </w:rPr>
        <w:t xml:space="preserve"> punktiga 3 ning lisatakse kaitseväeteenistuse liigituse juurde vabatahtlik </w:t>
      </w:r>
      <w:r w:rsidR="002C5C14" w:rsidRPr="007E437A">
        <w:rPr>
          <w:rFonts w:ascii="Times New Roman" w:hAnsi="Times New Roman"/>
          <w:sz w:val="24"/>
          <w:szCs w:val="24"/>
        </w:rPr>
        <w:t>teenistus</w:t>
      </w:r>
      <w:r w:rsidRPr="007E437A">
        <w:rPr>
          <w:rFonts w:ascii="Times New Roman" w:hAnsi="Times New Roman"/>
          <w:sz w:val="24"/>
          <w:szCs w:val="24"/>
        </w:rPr>
        <w:t xml:space="preserve">. </w:t>
      </w:r>
      <w:r w:rsidR="0025547D" w:rsidRPr="007E437A">
        <w:rPr>
          <w:rFonts w:ascii="Times New Roman" w:hAnsi="Times New Roman"/>
          <w:sz w:val="24"/>
          <w:szCs w:val="24"/>
        </w:rPr>
        <w:t>K</w:t>
      </w:r>
      <w:r w:rsidRPr="007E437A">
        <w:rPr>
          <w:rFonts w:ascii="Times New Roman" w:hAnsi="Times New Roman"/>
          <w:sz w:val="24"/>
          <w:szCs w:val="24"/>
        </w:rPr>
        <w:t xml:space="preserve">ehtiva korra kohaselt </w:t>
      </w:r>
      <w:r w:rsidR="00E03F77" w:rsidRPr="007E437A">
        <w:rPr>
          <w:rFonts w:ascii="Times New Roman" w:hAnsi="Times New Roman"/>
          <w:sz w:val="24"/>
          <w:szCs w:val="24"/>
        </w:rPr>
        <w:t xml:space="preserve">jaguneb </w:t>
      </w:r>
      <w:r w:rsidRPr="007E437A">
        <w:rPr>
          <w:rFonts w:ascii="Times New Roman" w:hAnsi="Times New Roman"/>
          <w:sz w:val="24"/>
          <w:szCs w:val="24"/>
        </w:rPr>
        <w:t>kaitseväeteenistus kaitseväeteenistuskohustuse täitmiseks ja tegevteenistuseks. Uue kaitseväeteenistusliigina kehtestatakse vabatahtlik teenistus. Kaitseväeteenistuskohustus on osalemine õppekogunemisel, lisaõppekogunemisel ja ajateenistuses kohustuslikus korras, kuid uue teenistusliigi puhul saab reservis olev isik osaleda Kaitseväe tegevuses ja ülesannete täitmisel vabatahtliku</w:t>
      </w:r>
      <w:r w:rsidR="00D50581" w:rsidRPr="007E437A">
        <w:rPr>
          <w:rFonts w:ascii="Times New Roman" w:hAnsi="Times New Roman"/>
          <w:sz w:val="24"/>
          <w:szCs w:val="24"/>
        </w:rPr>
        <w:t xml:space="preserve"> teenistuse raames</w:t>
      </w:r>
      <w:r w:rsidR="0080728C" w:rsidRPr="007E437A">
        <w:rPr>
          <w:rFonts w:ascii="Times New Roman" w:hAnsi="Times New Roman"/>
          <w:sz w:val="24"/>
          <w:szCs w:val="24"/>
        </w:rPr>
        <w:t>.</w:t>
      </w:r>
      <w:r w:rsidRPr="007E437A">
        <w:rPr>
          <w:rFonts w:ascii="Times New Roman" w:hAnsi="Times New Roman"/>
          <w:sz w:val="24"/>
          <w:szCs w:val="24"/>
        </w:rPr>
        <w:t xml:space="preserve"> </w:t>
      </w:r>
      <w:r w:rsidR="004761EE" w:rsidRPr="007E437A">
        <w:rPr>
          <w:rFonts w:ascii="Times New Roman" w:hAnsi="Times New Roman"/>
          <w:sz w:val="24"/>
          <w:szCs w:val="24"/>
        </w:rPr>
        <w:t>KKS</w:t>
      </w:r>
      <w:r w:rsidR="0080728C" w:rsidRPr="007E437A">
        <w:rPr>
          <w:rFonts w:ascii="Times New Roman" w:hAnsi="Times New Roman"/>
          <w:sz w:val="24"/>
          <w:szCs w:val="24"/>
        </w:rPr>
        <w:t>-i</w:t>
      </w:r>
      <w:r w:rsidR="004761EE" w:rsidRPr="007E437A">
        <w:rPr>
          <w:rFonts w:ascii="Times New Roman" w:hAnsi="Times New Roman"/>
          <w:sz w:val="24"/>
          <w:szCs w:val="24"/>
        </w:rPr>
        <w:t xml:space="preserve"> § 3 </w:t>
      </w:r>
      <w:r w:rsidR="0080728C" w:rsidRPr="007E437A">
        <w:rPr>
          <w:rFonts w:ascii="Times New Roman" w:hAnsi="Times New Roman"/>
          <w:sz w:val="24"/>
          <w:szCs w:val="24"/>
        </w:rPr>
        <w:t xml:space="preserve">järgi on </w:t>
      </w:r>
      <w:r w:rsidR="006018F7" w:rsidRPr="007E437A">
        <w:rPr>
          <w:rFonts w:ascii="Times New Roman" w:hAnsi="Times New Roman"/>
          <w:sz w:val="24"/>
          <w:szCs w:val="24"/>
        </w:rPr>
        <w:t>Kaitseväe ülesanded muu</w:t>
      </w:r>
      <w:r w:rsidR="0080728C" w:rsidRPr="007E437A">
        <w:rPr>
          <w:rFonts w:ascii="Times New Roman" w:hAnsi="Times New Roman"/>
          <w:sz w:val="24"/>
          <w:szCs w:val="24"/>
        </w:rPr>
        <w:t xml:space="preserve"> </w:t>
      </w:r>
      <w:r w:rsidR="006018F7" w:rsidRPr="007E437A">
        <w:rPr>
          <w:rFonts w:ascii="Times New Roman" w:hAnsi="Times New Roman"/>
          <w:sz w:val="24"/>
          <w:szCs w:val="24"/>
        </w:rPr>
        <w:t xml:space="preserve">hulgas riigi sõjaline kaitsmine ja osalemine kollektiivses enesekaitses, osalemine rahvusvahelises sõjalises koostöös riigikaitseseaduses sätestatud korras, valmistumine riigi sõjaliseks kaitseks ja osalemiseks </w:t>
      </w:r>
      <w:r w:rsidR="00010EC7" w:rsidRPr="007E437A">
        <w:rPr>
          <w:rFonts w:ascii="Times New Roman" w:hAnsi="Times New Roman"/>
          <w:sz w:val="24"/>
          <w:szCs w:val="24"/>
        </w:rPr>
        <w:t xml:space="preserve">kollektiivses enesekaitses. </w:t>
      </w:r>
      <w:r w:rsidR="004761EE" w:rsidRPr="007E437A">
        <w:rPr>
          <w:rFonts w:ascii="Times New Roman" w:hAnsi="Times New Roman"/>
          <w:sz w:val="24"/>
          <w:szCs w:val="24"/>
        </w:rPr>
        <w:t xml:space="preserve">Seega </w:t>
      </w:r>
      <w:r w:rsidR="0080728C" w:rsidRPr="007E437A">
        <w:rPr>
          <w:rFonts w:ascii="Times New Roman" w:hAnsi="Times New Roman"/>
          <w:sz w:val="24"/>
          <w:szCs w:val="24"/>
        </w:rPr>
        <w:t xml:space="preserve">saab </w:t>
      </w:r>
      <w:r w:rsidR="004761EE" w:rsidRPr="007E437A">
        <w:rPr>
          <w:rFonts w:ascii="Times New Roman" w:hAnsi="Times New Roman"/>
          <w:sz w:val="24"/>
          <w:szCs w:val="24"/>
        </w:rPr>
        <w:t xml:space="preserve">vabatahtlikke teenistujaid kaasata </w:t>
      </w:r>
      <w:r w:rsidR="00010EC7" w:rsidRPr="007E437A">
        <w:rPr>
          <w:rFonts w:ascii="Times New Roman" w:hAnsi="Times New Roman"/>
          <w:sz w:val="24"/>
          <w:szCs w:val="24"/>
        </w:rPr>
        <w:t>KKS</w:t>
      </w:r>
      <w:r w:rsidR="0080728C" w:rsidRPr="007E437A">
        <w:rPr>
          <w:rFonts w:ascii="Times New Roman" w:hAnsi="Times New Roman"/>
          <w:sz w:val="24"/>
          <w:szCs w:val="24"/>
        </w:rPr>
        <w:t>-i</w:t>
      </w:r>
      <w:r w:rsidR="00010EC7" w:rsidRPr="007E437A">
        <w:rPr>
          <w:rFonts w:ascii="Times New Roman" w:hAnsi="Times New Roman"/>
          <w:sz w:val="24"/>
          <w:szCs w:val="24"/>
        </w:rPr>
        <w:t xml:space="preserve"> §</w:t>
      </w:r>
      <w:r w:rsidR="0080728C" w:rsidRPr="007E437A">
        <w:rPr>
          <w:rFonts w:ascii="Times New Roman" w:hAnsi="Times New Roman"/>
          <w:sz w:val="24"/>
          <w:szCs w:val="24"/>
        </w:rPr>
        <w:noBreakHyphen/>
        <w:t>s </w:t>
      </w:r>
      <w:r w:rsidR="00010EC7" w:rsidRPr="007E437A">
        <w:rPr>
          <w:rFonts w:ascii="Times New Roman" w:hAnsi="Times New Roman"/>
          <w:sz w:val="24"/>
          <w:szCs w:val="24"/>
        </w:rPr>
        <w:t>3 loetletud</w:t>
      </w:r>
      <w:r w:rsidR="004761EE" w:rsidRPr="007E437A">
        <w:rPr>
          <w:rFonts w:ascii="Times New Roman" w:hAnsi="Times New Roman"/>
          <w:sz w:val="24"/>
          <w:szCs w:val="24"/>
        </w:rPr>
        <w:t xml:space="preserve"> ülesannete täitmis</w:t>
      </w:r>
      <w:r w:rsidR="0080728C" w:rsidRPr="007E437A">
        <w:rPr>
          <w:rFonts w:ascii="Times New Roman" w:hAnsi="Times New Roman"/>
          <w:sz w:val="24"/>
          <w:szCs w:val="24"/>
        </w:rPr>
        <w:t>se</w:t>
      </w:r>
      <w:r w:rsidR="006C545E" w:rsidRPr="007E437A">
        <w:rPr>
          <w:rFonts w:ascii="Times New Roman" w:hAnsi="Times New Roman"/>
          <w:sz w:val="24"/>
          <w:szCs w:val="24"/>
        </w:rPr>
        <w:t xml:space="preserve"> </w:t>
      </w:r>
      <w:r w:rsidR="00EF1E48" w:rsidRPr="007E437A">
        <w:rPr>
          <w:rFonts w:ascii="Times New Roman" w:hAnsi="Times New Roman"/>
          <w:sz w:val="24"/>
          <w:szCs w:val="24"/>
        </w:rPr>
        <w:t xml:space="preserve">lähtuvalt </w:t>
      </w:r>
      <w:r w:rsidR="0080728C" w:rsidRPr="007E437A">
        <w:rPr>
          <w:rFonts w:ascii="Times New Roman" w:hAnsi="Times New Roman"/>
          <w:sz w:val="24"/>
          <w:szCs w:val="24"/>
        </w:rPr>
        <w:t>nende</w:t>
      </w:r>
      <w:r w:rsidR="006C545E" w:rsidRPr="007E437A">
        <w:rPr>
          <w:rFonts w:ascii="Times New Roman" w:hAnsi="Times New Roman"/>
          <w:sz w:val="24"/>
          <w:szCs w:val="24"/>
        </w:rPr>
        <w:t xml:space="preserve"> väljaõpp</w:t>
      </w:r>
      <w:r w:rsidR="00EF1E48" w:rsidRPr="007E437A">
        <w:rPr>
          <w:rFonts w:ascii="Times New Roman" w:hAnsi="Times New Roman"/>
          <w:sz w:val="24"/>
          <w:szCs w:val="24"/>
        </w:rPr>
        <w:t>est, oskustest ja läbitud koolitustest</w:t>
      </w:r>
      <w:r w:rsidR="004761EE" w:rsidRPr="007E437A">
        <w:rPr>
          <w:rFonts w:ascii="Times New Roman" w:hAnsi="Times New Roman"/>
          <w:sz w:val="24"/>
          <w:szCs w:val="24"/>
        </w:rPr>
        <w:t>.</w:t>
      </w:r>
    </w:p>
    <w:p w14:paraId="7A5ECD9B" w14:textId="6AC8123F" w:rsidR="00010EC7" w:rsidRPr="007E437A" w:rsidRDefault="00010EC7" w:rsidP="007E437A">
      <w:pPr>
        <w:pStyle w:val="Vahedeta"/>
        <w:jc w:val="both"/>
        <w:rPr>
          <w:rFonts w:ascii="Times New Roman" w:hAnsi="Times New Roman"/>
          <w:sz w:val="24"/>
          <w:szCs w:val="24"/>
        </w:rPr>
      </w:pPr>
      <w:r w:rsidRPr="007E437A">
        <w:rPr>
          <w:rFonts w:ascii="Times New Roman" w:hAnsi="Times New Roman"/>
          <w:sz w:val="24"/>
          <w:szCs w:val="24"/>
        </w:rPr>
        <w:t xml:space="preserve">Kaitseväeteenistuses olev isik on kaitseväelane, seega </w:t>
      </w:r>
      <w:r w:rsidR="0080728C" w:rsidRPr="007E437A">
        <w:rPr>
          <w:rFonts w:ascii="Times New Roman" w:hAnsi="Times New Roman"/>
          <w:sz w:val="24"/>
          <w:szCs w:val="24"/>
        </w:rPr>
        <w:t xml:space="preserve">loetakse </w:t>
      </w:r>
      <w:r w:rsidRPr="007E437A">
        <w:rPr>
          <w:rFonts w:ascii="Times New Roman" w:hAnsi="Times New Roman"/>
          <w:sz w:val="24"/>
          <w:szCs w:val="24"/>
        </w:rPr>
        <w:t>ka vabatahtlikus teenistuses olev isik kaitseväelaseks.</w:t>
      </w:r>
    </w:p>
    <w:p w14:paraId="17273635" w14:textId="77777777" w:rsidR="00010EC7" w:rsidRPr="007E437A" w:rsidRDefault="00010EC7" w:rsidP="007E437A">
      <w:pPr>
        <w:pStyle w:val="Vahedeta"/>
        <w:jc w:val="both"/>
        <w:rPr>
          <w:rFonts w:ascii="Times New Roman" w:hAnsi="Times New Roman"/>
          <w:sz w:val="24"/>
          <w:szCs w:val="24"/>
        </w:rPr>
      </w:pPr>
    </w:p>
    <w:p w14:paraId="2B2EEB8F" w14:textId="4B369361" w:rsidR="008065E6" w:rsidRPr="007E437A" w:rsidRDefault="002976C2" w:rsidP="007E437A">
      <w:pPr>
        <w:pStyle w:val="Vahedeta"/>
        <w:jc w:val="both"/>
        <w:rPr>
          <w:rFonts w:ascii="Times New Roman" w:hAnsi="Times New Roman"/>
          <w:sz w:val="24"/>
          <w:szCs w:val="24"/>
        </w:rPr>
      </w:pPr>
      <w:r w:rsidRPr="007E437A">
        <w:rPr>
          <w:rFonts w:ascii="Times New Roman" w:hAnsi="Times New Roman"/>
          <w:sz w:val="24"/>
          <w:szCs w:val="24"/>
        </w:rPr>
        <w:t>Va</w:t>
      </w:r>
      <w:r w:rsidR="002C5C14" w:rsidRPr="007E437A">
        <w:rPr>
          <w:rFonts w:ascii="Times New Roman" w:hAnsi="Times New Roman"/>
          <w:sz w:val="24"/>
          <w:szCs w:val="24"/>
        </w:rPr>
        <w:t>batahtlikul</w:t>
      </w:r>
      <w:r w:rsidR="00E71181" w:rsidRPr="007E437A">
        <w:rPr>
          <w:rFonts w:ascii="Times New Roman" w:hAnsi="Times New Roman"/>
          <w:sz w:val="24"/>
          <w:szCs w:val="24"/>
        </w:rPr>
        <w:t>e</w:t>
      </w:r>
      <w:r w:rsidR="002C5C14" w:rsidRPr="007E437A">
        <w:rPr>
          <w:rFonts w:ascii="Times New Roman" w:hAnsi="Times New Roman"/>
          <w:sz w:val="24"/>
          <w:szCs w:val="24"/>
        </w:rPr>
        <w:t xml:space="preserve"> </w:t>
      </w:r>
      <w:r w:rsidRPr="007E437A">
        <w:rPr>
          <w:rFonts w:ascii="Times New Roman" w:hAnsi="Times New Roman"/>
          <w:sz w:val="24"/>
          <w:szCs w:val="24"/>
        </w:rPr>
        <w:t>teenistusel</w:t>
      </w:r>
      <w:r w:rsidR="00E71181" w:rsidRPr="007E437A">
        <w:rPr>
          <w:rFonts w:ascii="Times New Roman" w:hAnsi="Times New Roman"/>
          <w:sz w:val="24"/>
          <w:szCs w:val="24"/>
        </w:rPr>
        <w:t>e</w:t>
      </w:r>
      <w:r w:rsidRPr="007E437A">
        <w:rPr>
          <w:rFonts w:ascii="Times New Roman" w:hAnsi="Times New Roman"/>
          <w:sz w:val="24"/>
          <w:szCs w:val="24"/>
        </w:rPr>
        <w:t xml:space="preserve"> ei laiene kohustusliku</w:t>
      </w:r>
      <w:r w:rsidR="00F8016A" w:rsidRPr="007E437A">
        <w:rPr>
          <w:rFonts w:ascii="Times New Roman" w:hAnsi="Times New Roman"/>
          <w:sz w:val="24"/>
          <w:szCs w:val="24"/>
        </w:rPr>
        <w:t xml:space="preserve">le </w:t>
      </w:r>
      <w:r w:rsidRPr="007E437A">
        <w:rPr>
          <w:rFonts w:ascii="Times New Roman" w:hAnsi="Times New Roman"/>
          <w:sz w:val="24"/>
          <w:szCs w:val="24"/>
        </w:rPr>
        <w:t>teenistuse</w:t>
      </w:r>
      <w:r w:rsidR="00F8016A" w:rsidRPr="007E437A">
        <w:rPr>
          <w:rFonts w:ascii="Times New Roman" w:hAnsi="Times New Roman"/>
          <w:sz w:val="24"/>
          <w:szCs w:val="24"/>
        </w:rPr>
        <w:t>le ettenähtud</w:t>
      </w:r>
      <w:r w:rsidRPr="007E437A">
        <w:rPr>
          <w:rFonts w:ascii="Times New Roman" w:hAnsi="Times New Roman"/>
          <w:sz w:val="24"/>
          <w:szCs w:val="24"/>
        </w:rPr>
        <w:t xml:space="preserve"> nõudeid </w:t>
      </w:r>
      <w:r w:rsidR="00F8016A" w:rsidRPr="007E437A">
        <w:rPr>
          <w:rFonts w:ascii="Times New Roman" w:hAnsi="Times New Roman"/>
          <w:sz w:val="24"/>
          <w:szCs w:val="24"/>
        </w:rPr>
        <w:t>ega piiranguid.</w:t>
      </w:r>
      <w:r w:rsidR="008038AF" w:rsidRPr="007E437A">
        <w:rPr>
          <w:rFonts w:ascii="Times New Roman" w:hAnsi="Times New Roman"/>
          <w:sz w:val="24"/>
          <w:szCs w:val="24"/>
        </w:rPr>
        <w:t xml:space="preserve"> </w:t>
      </w:r>
      <w:r w:rsidR="0080728C" w:rsidRPr="007E437A">
        <w:rPr>
          <w:rFonts w:ascii="Times New Roman" w:hAnsi="Times New Roman"/>
          <w:sz w:val="24"/>
          <w:szCs w:val="24"/>
        </w:rPr>
        <w:t xml:space="preserve">Kuna </w:t>
      </w:r>
      <w:r w:rsidR="00D50581" w:rsidRPr="007E437A">
        <w:rPr>
          <w:rFonts w:ascii="Times New Roman" w:hAnsi="Times New Roman"/>
          <w:sz w:val="24"/>
          <w:szCs w:val="24"/>
        </w:rPr>
        <w:t>reservis olevat isikut ei võeta tegevteenistusse, ei laiene talle ka rahuaja ametikohale nimetamise nõuded (sõja</w:t>
      </w:r>
      <w:r w:rsidR="000944F8" w:rsidRPr="007E437A">
        <w:rPr>
          <w:rFonts w:ascii="Times New Roman" w:hAnsi="Times New Roman"/>
          <w:sz w:val="24"/>
          <w:szCs w:val="24"/>
        </w:rPr>
        <w:t>väe</w:t>
      </w:r>
      <w:r w:rsidR="00D50581" w:rsidRPr="007E437A">
        <w:rPr>
          <w:rFonts w:ascii="Times New Roman" w:hAnsi="Times New Roman"/>
          <w:sz w:val="24"/>
          <w:szCs w:val="24"/>
        </w:rPr>
        <w:t xml:space="preserve">line auaste, </w:t>
      </w:r>
      <w:r w:rsidR="000944F8" w:rsidRPr="007E437A">
        <w:rPr>
          <w:rFonts w:ascii="Times New Roman" w:hAnsi="Times New Roman"/>
          <w:sz w:val="24"/>
          <w:szCs w:val="24"/>
        </w:rPr>
        <w:t xml:space="preserve">ametikoha füüsilise ettevalmistuse nõuded). Lisaks ei pea </w:t>
      </w:r>
      <w:r w:rsidR="0080728C" w:rsidRPr="007E437A">
        <w:rPr>
          <w:rFonts w:ascii="Times New Roman" w:hAnsi="Times New Roman"/>
          <w:sz w:val="24"/>
          <w:szCs w:val="24"/>
        </w:rPr>
        <w:t xml:space="preserve">neile </w:t>
      </w:r>
      <w:r w:rsidR="00E56EA5" w:rsidRPr="007E437A">
        <w:rPr>
          <w:rFonts w:ascii="Times New Roman" w:hAnsi="Times New Roman"/>
          <w:sz w:val="24"/>
          <w:szCs w:val="24"/>
        </w:rPr>
        <w:t xml:space="preserve">eraldi tervisekontrolli </w:t>
      </w:r>
      <w:r w:rsidR="0080728C" w:rsidRPr="007E437A">
        <w:rPr>
          <w:rFonts w:ascii="Times New Roman" w:hAnsi="Times New Roman"/>
          <w:sz w:val="24"/>
          <w:szCs w:val="24"/>
        </w:rPr>
        <w:t>tegema</w:t>
      </w:r>
      <w:r w:rsidR="000944F8" w:rsidRPr="007E437A">
        <w:rPr>
          <w:rFonts w:ascii="Times New Roman" w:hAnsi="Times New Roman"/>
          <w:sz w:val="24"/>
          <w:szCs w:val="24"/>
        </w:rPr>
        <w:t xml:space="preserve">, kui </w:t>
      </w:r>
      <w:r w:rsidR="00E56EA5" w:rsidRPr="007E437A">
        <w:rPr>
          <w:rFonts w:ascii="Times New Roman" w:hAnsi="Times New Roman"/>
          <w:sz w:val="24"/>
          <w:szCs w:val="24"/>
        </w:rPr>
        <w:t>vastavus</w:t>
      </w:r>
      <w:r w:rsidR="0080728C" w:rsidRPr="007E437A">
        <w:rPr>
          <w:rFonts w:ascii="Times New Roman" w:hAnsi="Times New Roman"/>
          <w:sz w:val="24"/>
          <w:szCs w:val="24"/>
        </w:rPr>
        <w:t>t</w:t>
      </w:r>
      <w:r w:rsidR="00E56EA5" w:rsidRPr="007E437A">
        <w:rPr>
          <w:rFonts w:ascii="Times New Roman" w:hAnsi="Times New Roman"/>
          <w:sz w:val="24"/>
          <w:szCs w:val="24"/>
        </w:rPr>
        <w:t xml:space="preserve"> kaitseväeteenistuskohustuslase tervisenõuetele on </w:t>
      </w:r>
      <w:r w:rsidR="0080728C" w:rsidRPr="007E437A">
        <w:rPr>
          <w:rFonts w:ascii="Times New Roman" w:hAnsi="Times New Roman"/>
          <w:sz w:val="24"/>
          <w:szCs w:val="24"/>
        </w:rPr>
        <w:t xml:space="preserve">juba varem </w:t>
      </w:r>
      <w:r w:rsidR="00E56EA5" w:rsidRPr="007E437A">
        <w:rPr>
          <w:rFonts w:ascii="Times New Roman" w:hAnsi="Times New Roman"/>
          <w:sz w:val="24"/>
          <w:szCs w:val="24"/>
        </w:rPr>
        <w:t>hinn</w:t>
      </w:r>
      <w:r w:rsidR="000944F8" w:rsidRPr="007E437A">
        <w:rPr>
          <w:rFonts w:ascii="Times New Roman" w:hAnsi="Times New Roman"/>
          <w:sz w:val="24"/>
          <w:szCs w:val="24"/>
        </w:rPr>
        <w:t>atud.</w:t>
      </w:r>
    </w:p>
    <w:p w14:paraId="420FA3CB" w14:textId="34CCE3D8" w:rsidR="008065E6" w:rsidRPr="007E437A" w:rsidRDefault="00A04E13" w:rsidP="007E437A">
      <w:pPr>
        <w:pStyle w:val="Vahedeta"/>
        <w:jc w:val="both"/>
        <w:rPr>
          <w:rFonts w:ascii="Times New Roman" w:hAnsi="Times New Roman"/>
          <w:sz w:val="24"/>
          <w:szCs w:val="24"/>
        </w:rPr>
      </w:pPr>
      <w:r w:rsidRPr="007E437A">
        <w:rPr>
          <w:rFonts w:ascii="Times New Roman" w:hAnsi="Times New Roman"/>
          <w:sz w:val="24"/>
          <w:szCs w:val="24"/>
        </w:rPr>
        <w:t>Kuna Kaitseväe ülesannete täitmisel täidavad reservis olevad isikud tegevväelastega samu teenistusülesandeid, oleks ka teenistuses viibimise aja eest makstav tasu sarnane tegevväelasega.</w:t>
      </w:r>
    </w:p>
    <w:p w14:paraId="1B827FF1" w14:textId="55B4C479" w:rsidR="00C23959" w:rsidRPr="007E437A" w:rsidRDefault="00C23959" w:rsidP="007E437A">
      <w:pPr>
        <w:pStyle w:val="Vahedeta"/>
        <w:jc w:val="both"/>
        <w:rPr>
          <w:rFonts w:ascii="Times New Roman" w:hAnsi="Times New Roman"/>
          <w:sz w:val="24"/>
          <w:szCs w:val="24"/>
        </w:rPr>
      </w:pPr>
    </w:p>
    <w:p w14:paraId="5652EBED" w14:textId="0E91184A" w:rsidR="00D32029" w:rsidRPr="007E437A" w:rsidRDefault="0076551B" w:rsidP="007E437A">
      <w:pPr>
        <w:pStyle w:val="Vahedeta"/>
        <w:jc w:val="both"/>
        <w:rPr>
          <w:rFonts w:ascii="Times New Roman" w:hAnsi="Times New Roman"/>
          <w:sz w:val="24"/>
          <w:szCs w:val="24"/>
        </w:rPr>
      </w:pPr>
      <w:r w:rsidRPr="007E437A">
        <w:rPr>
          <w:rFonts w:ascii="Times New Roman" w:hAnsi="Times New Roman"/>
          <w:b/>
          <w:sz w:val="24"/>
          <w:szCs w:val="24"/>
        </w:rPr>
        <w:t>Punktiga 3</w:t>
      </w:r>
      <w:r w:rsidRPr="007E437A">
        <w:rPr>
          <w:rFonts w:ascii="Times New Roman" w:hAnsi="Times New Roman"/>
          <w:sz w:val="24"/>
          <w:szCs w:val="24"/>
        </w:rPr>
        <w:t xml:space="preserve"> täiendatakse KVTS</w:t>
      </w:r>
      <w:r w:rsidR="0080728C" w:rsidRPr="007E437A">
        <w:rPr>
          <w:rFonts w:ascii="Times New Roman" w:hAnsi="Times New Roman"/>
          <w:sz w:val="24"/>
          <w:szCs w:val="24"/>
        </w:rPr>
        <w:t>-</w:t>
      </w:r>
      <w:r w:rsidRPr="007E437A">
        <w:rPr>
          <w:rFonts w:ascii="Times New Roman" w:hAnsi="Times New Roman"/>
          <w:sz w:val="24"/>
          <w:szCs w:val="24"/>
        </w:rPr>
        <w:t xml:space="preserve">i </w:t>
      </w:r>
      <w:r w:rsidR="00E71181" w:rsidRPr="007E437A">
        <w:rPr>
          <w:rFonts w:ascii="Times New Roman" w:hAnsi="Times New Roman"/>
          <w:sz w:val="24"/>
          <w:szCs w:val="24"/>
        </w:rPr>
        <w:t>paragrahviga</w:t>
      </w:r>
      <w:r w:rsidRPr="007E437A">
        <w:rPr>
          <w:rFonts w:ascii="Times New Roman" w:hAnsi="Times New Roman"/>
          <w:sz w:val="24"/>
          <w:szCs w:val="24"/>
        </w:rPr>
        <w:t xml:space="preserve"> 7</w:t>
      </w:r>
      <w:r w:rsidR="00E71181" w:rsidRPr="007E437A">
        <w:rPr>
          <w:rFonts w:ascii="Times New Roman" w:hAnsi="Times New Roman"/>
          <w:sz w:val="24"/>
          <w:szCs w:val="24"/>
          <w:vertAlign w:val="superscript"/>
        </w:rPr>
        <w:t>1</w:t>
      </w:r>
      <w:r w:rsidRPr="007E437A">
        <w:rPr>
          <w:rFonts w:ascii="Times New Roman" w:hAnsi="Times New Roman"/>
          <w:sz w:val="24"/>
          <w:szCs w:val="24"/>
        </w:rPr>
        <w:t>, milles sätestatakse vabatahtlik</w:t>
      </w:r>
      <w:r w:rsidR="00E71181" w:rsidRPr="007E437A">
        <w:rPr>
          <w:rFonts w:ascii="Times New Roman" w:hAnsi="Times New Roman"/>
          <w:sz w:val="24"/>
          <w:szCs w:val="24"/>
        </w:rPr>
        <w:t xml:space="preserve">u teenistuse mõiste. Eelnõu kohaselt </w:t>
      </w:r>
      <w:r w:rsidR="0080728C" w:rsidRPr="007E437A">
        <w:rPr>
          <w:rFonts w:ascii="Times New Roman" w:hAnsi="Times New Roman"/>
          <w:sz w:val="24"/>
          <w:szCs w:val="24"/>
        </w:rPr>
        <w:t xml:space="preserve">on </w:t>
      </w:r>
      <w:r w:rsidR="00E71181" w:rsidRPr="007E437A">
        <w:rPr>
          <w:rFonts w:ascii="Times New Roman" w:hAnsi="Times New Roman"/>
          <w:sz w:val="24"/>
          <w:szCs w:val="24"/>
        </w:rPr>
        <w:t>vabatahtlik teenistus reservis oleva isiku osalemine Kaitseväe ülesannete täitmisel. Vabatahtlik teenistus on eristatud reserv</w:t>
      </w:r>
      <w:r w:rsidR="0080728C" w:rsidRPr="007E437A">
        <w:rPr>
          <w:rFonts w:ascii="Times New Roman" w:hAnsi="Times New Roman"/>
          <w:sz w:val="24"/>
          <w:szCs w:val="24"/>
        </w:rPr>
        <w:t>-</w:t>
      </w:r>
      <w:r w:rsidR="00E71181" w:rsidRPr="007E437A">
        <w:rPr>
          <w:rFonts w:ascii="Times New Roman" w:hAnsi="Times New Roman"/>
          <w:sz w:val="24"/>
          <w:szCs w:val="24"/>
        </w:rPr>
        <w:t xml:space="preserve"> ja tegevteenistusest. Vabatahtlik teenistus ei ole kaitseväekohustu</w:t>
      </w:r>
      <w:r w:rsidR="007D109D" w:rsidRPr="007E437A">
        <w:rPr>
          <w:rFonts w:ascii="Times New Roman" w:hAnsi="Times New Roman"/>
          <w:sz w:val="24"/>
          <w:szCs w:val="24"/>
        </w:rPr>
        <w:t>se täitmine, vaid reservis olev</w:t>
      </w:r>
      <w:r w:rsidR="00E71181" w:rsidRPr="007E437A">
        <w:rPr>
          <w:rFonts w:ascii="Times New Roman" w:hAnsi="Times New Roman"/>
          <w:sz w:val="24"/>
          <w:szCs w:val="24"/>
        </w:rPr>
        <w:t xml:space="preserve"> isik </w:t>
      </w:r>
      <w:r w:rsidR="007D109D" w:rsidRPr="007E437A">
        <w:rPr>
          <w:rFonts w:ascii="Times New Roman" w:hAnsi="Times New Roman"/>
          <w:sz w:val="24"/>
          <w:szCs w:val="24"/>
        </w:rPr>
        <w:t xml:space="preserve">asub täitma Kaitseväe ülesandeid omal soovil. </w:t>
      </w:r>
      <w:r w:rsidR="00804DDC" w:rsidRPr="007E437A">
        <w:rPr>
          <w:rFonts w:ascii="Times New Roman" w:hAnsi="Times New Roman"/>
          <w:sz w:val="24"/>
          <w:szCs w:val="24"/>
        </w:rPr>
        <w:t>Vabatahtlikus teenistuses täidab isik</w:t>
      </w:r>
      <w:r w:rsidR="00676BA6" w:rsidRPr="007E437A">
        <w:rPr>
          <w:rFonts w:ascii="Times New Roman" w:hAnsi="Times New Roman"/>
          <w:sz w:val="24"/>
          <w:szCs w:val="24"/>
        </w:rPr>
        <w:t xml:space="preserve"> </w:t>
      </w:r>
      <w:r w:rsidR="0080728C" w:rsidRPr="007E437A">
        <w:rPr>
          <w:rFonts w:ascii="Times New Roman" w:hAnsi="Times New Roman"/>
          <w:sz w:val="24"/>
          <w:szCs w:val="24"/>
        </w:rPr>
        <w:t xml:space="preserve">samu teenistusülesandeid nagu </w:t>
      </w:r>
      <w:r w:rsidR="00676BA6" w:rsidRPr="007E437A">
        <w:rPr>
          <w:rFonts w:ascii="Times New Roman" w:hAnsi="Times New Roman"/>
          <w:sz w:val="24"/>
          <w:szCs w:val="24"/>
        </w:rPr>
        <w:t>rahuaja ametikohale nimetatud tegevväela</w:t>
      </w:r>
      <w:r w:rsidR="0080728C" w:rsidRPr="007E437A">
        <w:rPr>
          <w:rFonts w:ascii="Times New Roman" w:hAnsi="Times New Roman"/>
          <w:sz w:val="24"/>
          <w:szCs w:val="24"/>
        </w:rPr>
        <w:t>ne</w:t>
      </w:r>
      <w:r w:rsidR="00804DDC" w:rsidRPr="007E437A">
        <w:rPr>
          <w:rFonts w:ascii="Times New Roman" w:hAnsi="Times New Roman"/>
          <w:sz w:val="24"/>
          <w:szCs w:val="24"/>
        </w:rPr>
        <w:t xml:space="preserve">, </w:t>
      </w:r>
      <w:r w:rsidR="00676BA6" w:rsidRPr="007E437A">
        <w:rPr>
          <w:rFonts w:ascii="Times New Roman" w:hAnsi="Times New Roman"/>
          <w:sz w:val="24"/>
          <w:szCs w:val="24"/>
        </w:rPr>
        <w:t>kuid teenistus</w:t>
      </w:r>
      <w:r w:rsidR="00AF1C07" w:rsidRPr="007E437A">
        <w:rPr>
          <w:rFonts w:ascii="Times New Roman" w:hAnsi="Times New Roman"/>
          <w:sz w:val="24"/>
          <w:szCs w:val="24"/>
        </w:rPr>
        <w:t>s</w:t>
      </w:r>
      <w:r w:rsidR="00676BA6" w:rsidRPr="007E437A">
        <w:rPr>
          <w:rFonts w:ascii="Times New Roman" w:hAnsi="Times New Roman"/>
          <w:sz w:val="24"/>
          <w:szCs w:val="24"/>
        </w:rPr>
        <w:t xml:space="preserve">e </w:t>
      </w:r>
      <w:r w:rsidR="00AF1C07" w:rsidRPr="007E437A">
        <w:rPr>
          <w:rFonts w:ascii="Times New Roman" w:hAnsi="Times New Roman"/>
          <w:sz w:val="24"/>
          <w:szCs w:val="24"/>
        </w:rPr>
        <w:t xml:space="preserve">võtmise </w:t>
      </w:r>
      <w:r w:rsidR="00676BA6" w:rsidRPr="007E437A">
        <w:rPr>
          <w:rFonts w:ascii="Times New Roman" w:hAnsi="Times New Roman"/>
          <w:sz w:val="24"/>
          <w:szCs w:val="24"/>
        </w:rPr>
        <w:t xml:space="preserve">vorm </w:t>
      </w:r>
      <w:r w:rsidR="00AF1C07" w:rsidRPr="007E437A">
        <w:rPr>
          <w:rFonts w:ascii="Times New Roman" w:hAnsi="Times New Roman"/>
          <w:sz w:val="24"/>
          <w:szCs w:val="24"/>
        </w:rPr>
        <w:t xml:space="preserve">ja teenistuse korraldus </w:t>
      </w:r>
      <w:r w:rsidR="00676BA6" w:rsidRPr="007E437A">
        <w:rPr>
          <w:rFonts w:ascii="Times New Roman" w:hAnsi="Times New Roman"/>
          <w:sz w:val="24"/>
          <w:szCs w:val="24"/>
        </w:rPr>
        <w:t>erine</w:t>
      </w:r>
      <w:r w:rsidR="0080728C" w:rsidRPr="007E437A">
        <w:rPr>
          <w:rFonts w:ascii="Times New Roman" w:hAnsi="Times New Roman"/>
          <w:sz w:val="24"/>
          <w:szCs w:val="24"/>
        </w:rPr>
        <w:t>vad</w:t>
      </w:r>
      <w:r w:rsidR="00676BA6" w:rsidRPr="007E437A">
        <w:rPr>
          <w:rFonts w:ascii="Times New Roman" w:hAnsi="Times New Roman"/>
          <w:sz w:val="24"/>
          <w:szCs w:val="24"/>
        </w:rPr>
        <w:t xml:space="preserve"> tegevteenistusest. Vabatahtlikusse teenistusse võetakse isik konkreetse ülesande täitmiseks või tegevuse </w:t>
      </w:r>
      <w:r w:rsidR="0080728C" w:rsidRPr="007E437A">
        <w:rPr>
          <w:rFonts w:ascii="Times New Roman" w:hAnsi="Times New Roman"/>
          <w:sz w:val="24"/>
          <w:szCs w:val="24"/>
        </w:rPr>
        <w:t xml:space="preserve">elluviimiseks </w:t>
      </w:r>
      <w:r w:rsidR="00E450F1" w:rsidRPr="007E437A">
        <w:rPr>
          <w:rFonts w:ascii="Times New Roman" w:hAnsi="Times New Roman"/>
          <w:sz w:val="24"/>
          <w:szCs w:val="24"/>
        </w:rPr>
        <w:t>ning vastavad</w:t>
      </w:r>
      <w:r w:rsidR="00676BA6" w:rsidRPr="007E437A">
        <w:rPr>
          <w:rFonts w:ascii="Times New Roman" w:hAnsi="Times New Roman"/>
          <w:sz w:val="24"/>
          <w:szCs w:val="24"/>
        </w:rPr>
        <w:t xml:space="preserve"> </w:t>
      </w:r>
      <w:r w:rsidR="00E450F1" w:rsidRPr="007E437A">
        <w:rPr>
          <w:rFonts w:ascii="Times New Roman" w:hAnsi="Times New Roman"/>
          <w:sz w:val="24"/>
          <w:szCs w:val="24"/>
        </w:rPr>
        <w:t>ü</w:t>
      </w:r>
      <w:r w:rsidR="00676BA6" w:rsidRPr="007E437A">
        <w:rPr>
          <w:rFonts w:ascii="Times New Roman" w:hAnsi="Times New Roman"/>
          <w:sz w:val="24"/>
          <w:szCs w:val="24"/>
        </w:rPr>
        <w:t>lesanded ja tegevused määratakse teenistusse võtmise lepingus</w:t>
      </w:r>
      <w:r w:rsidR="00E450F1" w:rsidRPr="007E437A">
        <w:rPr>
          <w:rFonts w:ascii="Times New Roman" w:hAnsi="Times New Roman"/>
          <w:sz w:val="24"/>
          <w:szCs w:val="24"/>
        </w:rPr>
        <w:t>. U</w:t>
      </w:r>
      <w:r w:rsidR="00676BA6" w:rsidRPr="007E437A">
        <w:rPr>
          <w:rFonts w:ascii="Times New Roman" w:hAnsi="Times New Roman"/>
          <w:sz w:val="24"/>
          <w:szCs w:val="24"/>
        </w:rPr>
        <w:t>ue teenistusliigi loomise eesmär</w:t>
      </w:r>
      <w:r w:rsidR="0080728C" w:rsidRPr="007E437A">
        <w:rPr>
          <w:rFonts w:ascii="Times New Roman" w:hAnsi="Times New Roman"/>
          <w:sz w:val="24"/>
          <w:szCs w:val="24"/>
        </w:rPr>
        <w:t>k</w:t>
      </w:r>
      <w:r w:rsidR="00676BA6" w:rsidRPr="007E437A">
        <w:rPr>
          <w:rFonts w:ascii="Times New Roman" w:hAnsi="Times New Roman"/>
          <w:sz w:val="24"/>
          <w:szCs w:val="24"/>
        </w:rPr>
        <w:t xml:space="preserve"> on võimaldada</w:t>
      </w:r>
      <w:r w:rsidR="00E450F1" w:rsidRPr="007E437A">
        <w:rPr>
          <w:rFonts w:ascii="Times New Roman" w:hAnsi="Times New Roman"/>
          <w:sz w:val="24"/>
          <w:szCs w:val="24"/>
        </w:rPr>
        <w:t xml:space="preserve"> kaasata Kaitseväe</w:t>
      </w:r>
      <w:r w:rsidR="0080728C" w:rsidRPr="007E437A">
        <w:rPr>
          <w:rFonts w:ascii="Times New Roman" w:hAnsi="Times New Roman"/>
          <w:sz w:val="24"/>
          <w:szCs w:val="24"/>
        </w:rPr>
        <w:t>le</w:t>
      </w:r>
      <w:r w:rsidR="00E450F1" w:rsidRPr="007E437A">
        <w:rPr>
          <w:rFonts w:ascii="Times New Roman" w:hAnsi="Times New Roman"/>
          <w:sz w:val="24"/>
          <w:szCs w:val="24"/>
        </w:rPr>
        <w:t xml:space="preserve"> vajaliku väljaõppega reservis olevat isikut lühiajaliselt ning vajaduspõhiselt näiteks </w:t>
      </w:r>
      <w:r w:rsidR="00245637" w:rsidRPr="007E437A">
        <w:rPr>
          <w:rFonts w:ascii="Times New Roman" w:hAnsi="Times New Roman"/>
          <w:sz w:val="24"/>
          <w:szCs w:val="24"/>
        </w:rPr>
        <w:t xml:space="preserve">ajutiselt </w:t>
      </w:r>
      <w:r w:rsidR="00E450F1" w:rsidRPr="007E437A">
        <w:rPr>
          <w:rFonts w:ascii="Times New Roman" w:hAnsi="Times New Roman"/>
          <w:sz w:val="24"/>
          <w:szCs w:val="24"/>
        </w:rPr>
        <w:t xml:space="preserve">mehitamata </w:t>
      </w:r>
      <w:r w:rsidR="00245637" w:rsidRPr="007E437A">
        <w:rPr>
          <w:rFonts w:ascii="Times New Roman" w:hAnsi="Times New Roman"/>
          <w:sz w:val="24"/>
          <w:szCs w:val="24"/>
        </w:rPr>
        <w:t xml:space="preserve">ametikoha </w:t>
      </w:r>
      <w:r w:rsidR="00E10E3E" w:rsidRPr="007E437A">
        <w:rPr>
          <w:rFonts w:ascii="Times New Roman" w:hAnsi="Times New Roman"/>
          <w:sz w:val="24"/>
          <w:szCs w:val="24"/>
        </w:rPr>
        <w:t>ülesande</w:t>
      </w:r>
      <w:r w:rsidR="00245637" w:rsidRPr="007E437A">
        <w:rPr>
          <w:rFonts w:ascii="Times New Roman" w:hAnsi="Times New Roman"/>
          <w:sz w:val="24"/>
          <w:szCs w:val="24"/>
        </w:rPr>
        <w:t xml:space="preserve"> täitmis</w:t>
      </w:r>
      <w:r w:rsidR="0080728C" w:rsidRPr="007E437A">
        <w:rPr>
          <w:rFonts w:ascii="Times New Roman" w:hAnsi="Times New Roman"/>
          <w:sz w:val="24"/>
          <w:szCs w:val="24"/>
        </w:rPr>
        <w:t>se</w:t>
      </w:r>
      <w:r w:rsidR="00245637" w:rsidRPr="007E437A">
        <w:rPr>
          <w:rFonts w:ascii="Times New Roman" w:hAnsi="Times New Roman"/>
          <w:sz w:val="24"/>
          <w:szCs w:val="24"/>
        </w:rPr>
        <w:t>.</w:t>
      </w:r>
      <w:r w:rsidR="00136084" w:rsidRPr="007E437A">
        <w:rPr>
          <w:rFonts w:ascii="Times New Roman" w:hAnsi="Times New Roman"/>
          <w:sz w:val="24"/>
          <w:szCs w:val="24"/>
        </w:rPr>
        <w:t xml:space="preserve"> Kaasamisvajaduse </w:t>
      </w:r>
      <w:r w:rsidR="0080728C" w:rsidRPr="007E437A">
        <w:rPr>
          <w:rFonts w:ascii="Times New Roman" w:hAnsi="Times New Roman"/>
          <w:sz w:val="24"/>
          <w:szCs w:val="24"/>
        </w:rPr>
        <w:t xml:space="preserve">teeb kindlaks </w:t>
      </w:r>
      <w:r w:rsidR="00136084" w:rsidRPr="007E437A">
        <w:rPr>
          <w:rFonts w:ascii="Times New Roman" w:hAnsi="Times New Roman"/>
          <w:sz w:val="24"/>
          <w:szCs w:val="24"/>
        </w:rPr>
        <w:t>Kaitsevägi sõltuvalt olukorrast ja tegevustest, kuhu oleks ajutiselt vaja kaasata spetsiifilise väljaõppe ja taustaga isikuid</w:t>
      </w:r>
      <w:r w:rsidR="0080728C" w:rsidRPr="007E437A">
        <w:rPr>
          <w:rFonts w:ascii="Times New Roman" w:hAnsi="Times New Roman"/>
          <w:sz w:val="24"/>
          <w:szCs w:val="24"/>
        </w:rPr>
        <w:t>,</w:t>
      </w:r>
      <w:r w:rsidR="00FD7C6E" w:rsidRPr="007E437A">
        <w:rPr>
          <w:rFonts w:ascii="Times New Roman" w:hAnsi="Times New Roman"/>
          <w:sz w:val="24"/>
          <w:szCs w:val="24"/>
        </w:rPr>
        <w:t xml:space="preserve"> või</w:t>
      </w:r>
      <w:r w:rsidR="00F66942" w:rsidRPr="007E437A">
        <w:rPr>
          <w:rFonts w:ascii="Times New Roman" w:hAnsi="Times New Roman"/>
          <w:sz w:val="24"/>
          <w:szCs w:val="24"/>
        </w:rPr>
        <w:t xml:space="preserve"> </w:t>
      </w:r>
      <w:r w:rsidR="00E10E3E" w:rsidRPr="007E437A">
        <w:rPr>
          <w:rFonts w:ascii="Times New Roman" w:hAnsi="Times New Roman"/>
          <w:sz w:val="24"/>
          <w:szCs w:val="24"/>
        </w:rPr>
        <w:t xml:space="preserve">kui </w:t>
      </w:r>
      <w:r w:rsidR="00F66942" w:rsidRPr="007E437A">
        <w:rPr>
          <w:rFonts w:ascii="Times New Roman" w:hAnsi="Times New Roman"/>
          <w:sz w:val="24"/>
          <w:szCs w:val="24"/>
        </w:rPr>
        <w:t xml:space="preserve">olemasoleva isikkoosseisuga ei ole võimalik </w:t>
      </w:r>
      <w:r w:rsidR="0080728C" w:rsidRPr="007E437A">
        <w:rPr>
          <w:rFonts w:ascii="Times New Roman" w:hAnsi="Times New Roman"/>
          <w:sz w:val="24"/>
          <w:szCs w:val="24"/>
        </w:rPr>
        <w:t xml:space="preserve">tegevusi </w:t>
      </w:r>
      <w:r w:rsidR="00F66942" w:rsidRPr="007E437A">
        <w:rPr>
          <w:rFonts w:ascii="Times New Roman" w:hAnsi="Times New Roman"/>
          <w:sz w:val="24"/>
          <w:szCs w:val="24"/>
        </w:rPr>
        <w:t xml:space="preserve">vajalikus mahus </w:t>
      </w:r>
      <w:r w:rsidR="0080728C" w:rsidRPr="007E437A">
        <w:rPr>
          <w:rFonts w:ascii="Times New Roman" w:hAnsi="Times New Roman"/>
          <w:sz w:val="24"/>
          <w:szCs w:val="24"/>
        </w:rPr>
        <w:t>ellu viia</w:t>
      </w:r>
      <w:r w:rsidR="00136084" w:rsidRPr="007E437A">
        <w:rPr>
          <w:rFonts w:ascii="Times New Roman" w:hAnsi="Times New Roman"/>
          <w:sz w:val="24"/>
          <w:szCs w:val="24"/>
        </w:rPr>
        <w:t>.</w:t>
      </w:r>
      <w:r w:rsidR="00082471" w:rsidRPr="007E437A">
        <w:rPr>
          <w:rFonts w:ascii="Times New Roman" w:hAnsi="Times New Roman"/>
          <w:sz w:val="24"/>
          <w:szCs w:val="24"/>
        </w:rPr>
        <w:t xml:space="preserve"> Teiselt poolt annab see soovijatele </w:t>
      </w:r>
      <w:r w:rsidR="0080728C" w:rsidRPr="007E437A">
        <w:rPr>
          <w:rFonts w:ascii="Times New Roman" w:hAnsi="Times New Roman"/>
          <w:sz w:val="24"/>
          <w:szCs w:val="24"/>
        </w:rPr>
        <w:t xml:space="preserve">võimaluse </w:t>
      </w:r>
      <w:r w:rsidR="00082471" w:rsidRPr="007E437A">
        <w:rPr>
          <w:rFonts w:ascii="Times New Roman" w:hAnsi="Times New Roman"/>
          <w:sz w:val="24"/>
          <w:szCs w:val="24"/>
        </w:rPr>
        <w:t>panustada riigikaitsesse rohkemal määral. Paindlikku töötamist (</w:t>
      </w:r>
      <w:r w:rsidR="0080728C" w:rsidRPr="007E437A">
        <w:rPr>
          <w:rFonts w:ascii="Times New Roman" w:hAnsi="Times New Roman"/>
          <w:sz w:val="24"/>
          <w:szCs w:val="24"/>
        </w:rPr>
        <w:t xml:space="preserve">ja </w:t>
      </w:r>
      <w:r w:rsidR="00082471" w:rsidRPr="007E437A">
        <w:rPr>
          <w:rFonts w:ascii="Times New Roman" w:hAnsi="Times New Roman"/>
          <w:sz w:val="24"/>
          <w:szCs w:val="24"/>
        </w:rPr>
        <w:t xml:space="preserve">enda mittesidumist pikaaegsete töölepingutega) hindab järjest </w:t>
      </w:r>
      <w:r w:rsidR="0080728C" w:rsidRPr="007E437A">
        <w:rPr>
          <w:rFonts w:ascii="Times New Roman" w:hAnsi="Times New Roman"/>
          <w:sz w:val="24"/>
          <w:szCs w:val="24"/>
        </w:rPr>
        <w:t>rohkem</w:t>
      </w:r>
      <w:r w:rsidR="00082471" w:rsidRPr="007E437A">
        <w:rPr>
          <w:rFonts w:ascii="Times New Roman" w:hAnsi="Times New Roman"/>
          <w:sz w:val="24"/>
          <w:szCs w:val="24"/>
        </w:rPr>
        <w:t xml:space="preserve"> inimesi tööturul.</w:t>
      </w:r>
    </w:p>
    <w:p w14:paraId="5952862E" w14:textId="77777777" w:rsidR="0080728C" w:rsidRPr="007E437A" w:rsidRDefault="0080728C" w:rsidP="007E437A">
      <w:pPr>
        <w:pStyle w:val="Vahedeta"/>
        <w:jc w:val="both"/>
        <w:rPr>
          <w:rFonts w:ascii="Times New Roman" w:hAnsi="Times New Roman"/>
          <w:sz w:val="24"/>
          <w:szCs w:val="24"/>
        </w:rPr>
      </w:pPr>
    </w:p>
    <w:p w14:paraId="104B1D99" w14:textId="2B1A32E3" w:rsidR="0021162C" w:rsidRPr="007E437A" w:rsidRDefault="0080728C" w:rsidP="007E437A">
      <w:pPr>
        <w:pStyle w:val="Vahedeta"/>
        <w:jc w:val="both"/>
        <w:rPr>
          <w:rFonts w:ascii="Times New Roman" w:hAnsi="Times New Roman"/>
          <w:sz w:val="24"/>
          <w:szCs w:val="24"/>
        </w:rPr>
      </w:pPr>
      <w:r w:rsidRPr="007E437A">
        <w:rPr>
          <w:rFonts w:ascii="Times New Roman" w:hAnsi="Times New Roman"/>
          <w:sz w:val="24"/>
          <w:szCs w:val="24"/>
        </w:rPr>
        <w:t xml:space="preserve">Kuna </w:t>
      </w:r>
      <w:r w:rsidR="00D32029" w:rsidRPr="007E437A">
        <w:rPr>
          <w:rFonts w:ascii="Times New Roman" w:hAnsi="Times New Roman"/>
          <w:sz w:val="24"/>
          <w:szCs w:val="24"/>
        </w:rPr>
        <w:t xml:space="preserve">vabatahtlik teenistus on eristatud kaitseväekohustuse täitmisest, </w:t>
      </w:r>
      <w:r w:rsidRPr="007E437A">
        <w:rPr>
          <w:rFonts w:ascii="Times New Roman" w:hAnsi="Times New Roman"/>
          <w:sz w:val="24"/>
          <w:szCs w:val="24"/>
        </w:rPr>
        <w:t xml:space="preserve">ei laiene </w:t>
      </w:r>
      <w:r w:rsidR="00D32029" w:rsidRPr="007E437A">
        <w:rPr>
          <w:rFonts w:ascii="Times New Roman" w:hAnsi="Times New Roman"/>
          <w:sz w:val="24"/>
          <w:szCs w:val="24"/>
        </w:rPr>
        <w:t xml:space="preserve">siinkohal </w:t>
      </w:r>
      <w:r w:rsidR="00AF1C07" w:rsidRPr="007E437A">
        <w:rPr>
          <w:rFonts w:ascii="Times New Roman" w:hAnsi="Times New Roman"/>
          <w:sz w:val="24"/>
          <w:szCs w:val="24"/>
        </w:rPr>
        <w:t xml:space="preserve">reservis oleva isiku </w:t>
      </w:r>
      <w:r w:rsidR="00D32029" w:rsidRPr="007E437A">
        <w:rPr>
          <w:rFonts w:ascii="Times New Roman" w:hAnsi="Times New Roman"/>
          <w:sz w:val="24"/>
          <w:szCs w:val="24"/>
        </w:rPr>
        <w:t xml:space="preserve">teenistusse võtmisel reservteenistusse võtmise piiranguid. Näiteks </w:t>
      </w:r>
      <w:r w:rsidR="00996BCC" w:rsidRPr="007E437A">
        <w:rPr>
          <w:rFonts w:ascii="Times New Roman" w:hAnsi="Times New Roman"/>
          <w:sz w:val="24"/>
          <w:szCs w:val="24"/>
        </w:rPr>
        <w:t>vabatahtliku teenistuse puhul ei laiene KVTS</w:t>
      </w:r>
      <w:r w:rsidRPr="007E437A">
        <w:rPr>
          <w:rFonts w:ascii="Times New Roman" w:hAnsi="Times New Roman"/>
          <w:sz w:val="24"/>
          <w:szCs w:val="24"/>
        </w:rPr>
        <w:t>-i</w:t>
      </w:r>
      <w:r w:rsidR="00996BCC" w:rsidRPr="007E437A">
        <w:rPr>
          <w:rFonts w:ascii="Times New Roman" w:hAnsi="Times New Roman"/>
          <w:sz w:val="24"/>
          <w:szCs w:val="24"/>
        </w:rPr>
        <w:t xml:space="preserve"> § 70 lõike 3 punktis 1</w:t>
      </w:r>
      <w:r w:rsidR="00996BCC" w:rsidRPr="007E437A">
        <w:rPr>
          <w:rFonts w:ascii="Times New Roman" w:hAnsi="Times New Roman"/>
          <w:sz w:val="24"/>
          <w:szCs w:val="24"/>
          <w:vertAlign w:val="superscript"/>
        </w:rPr>
        <w:t>1</w:t>
      </w:r>
      <w:r w:rsidR="00996BCC" w:rsidRPr="007E437A">
        <w:rPr>
          <w:rFonts w:ascii="Times New Roman" w:hAnsi="Times New Roman"/>
          <w:sz w:val="24"/>
          <w:szCs w:val="24"/>
        </w:rPr>
        <w:t xml:space="preserve"> ning KVTS</w:t>
      </w:r>
      <w:r w:rsidRPr="007E437A">
        <w:rPr>
          <w:rFonts w:ascii="Times New Roman" w:hAnsi="Times New Roman"/>
          <w:sz w:val="24"/>
          <w:szCs w:val="24"/>
        </w:rPr>
        <w:t>-i</w:t>
      </w:r>
      <w:r w:rsidR="00996BCC" w:rsidRPr="007E437A">
        <w:rPr>
          <w:rFonts w:ascii="Times New Roman" w:hAnsi="Times New Roman"/>
          <w:sz w:val="24"/>
          <w:szCs w:val="24"/>
        </w:rPr>
        <w:t xml:space="preserve"> § 70 lõikes 4 sätestatud piirangu</w:t>
      </w:r>
      <w:r w:rsidR="00D47A71" w:rsidRPr="007E437A">
        <w:rPr>
          <w:rFonts w:ascii="Times New Roman" w:hAnsi="Times New Roman"/>
          <w:sz w:val="24"/>
          <w:szCs w:val="24"/>
        </w:rPr>
        <w:t>d</w:t>
      </w:r>
      <w:r w:rsidR="00996BCC" w:rsidRPr="007E437A">
        <w:rPr>
          <w:rFonts w:ascii="Times New Roman" w:hAnsi="Times New Roman"/>
          <w:sz w:val="24"/>
          <w:szCs w:val="24"/>
        </w:rPr>
        <w:t xml:space="preserve">, mille kohaselt </w:t>
      </w:r>
      <w:r w:rsidRPr="007E437A">
        <w:rPr>
          <w:rFonts w:ascii="Times New Roman" w:hAnsi="Times New Roman"/>
          <w:sz w:val="24"/>
          <w:szCs w:val="24"/>
        </w:rPr>
        <w:t xml:space="preserve">ei kutsuta </w:t>
      </w:r>
      <w:r w:rsidR="00996BCC" w:rsidRPr="007E437A">
        <w:rPr>
          <w:rFonts w:ascii="Times New Roman" w:hAnsi="Times New Roman"/>
          <w:sz w:val="24"/>
          <w:szCs w:val="24"/>
        </w:rPr>
        <w:t xml:space="preserve">reservteenistusse </w:t>
      </w:r>
      <w:r w:rsidRPr="007E437A">
        <w:rPr>
          <w:rFonts w:ascii="Times New Roman" w:hAnsi="Times New Roman"/>
          <w:sz w:val="24"/>
          <w:szCs w:val="24"/>
        </w:rPr>
        <w:t>ega</w:t>
      </w:r>
      <w:r w:rsidR="00996BCC" w:rsidRPr="007E437A">
        <w:rPr>
          <w:rFonts w:ascii="Times New Roman" w:hAnsi="Times New Roman"/>
          <w:sz w:val="24"/>
          <w:szCs w:val="24"/>
        </w:rPr>
        <w:t xml:space="preserve"> lisaõppekogunemisele reservis olevat isikut, kes on asunud või nimetatud </w:t>
      </w:r>
      <w:proofErr w:type="spellStart"/>
      <w:r w:rsidR="001C1DA4" w:rsidRPr="007E437A">
        <w:rPr>
          <w:rFonts w:ascii="Times New Roman" w:hAnsi="Times New Roman"/>
          <w:sz w:val="24"/>
          <w:szCs w:val="24"/>
        </w:rPr>
        <w:t>r</w:t>
      </w:r>
      <w:r w:rsidR="00996BCC" w:rsidRPr="007E437A">
        <w:rPr>
          <w:rFonts w:ascii="Times New Roman" w:hAnsi="Times New Roman"/>
          <w:sz w:val="24"/>
          <w:szCs w:val="24"/>
        </w:rPr>
        <w:t>iigikaitselise</w:t>
      </w:r>
      <w:proofErr w:type="spellEnd"/>
      <w:r w:rsidR="00996BCC" w:rsidRPr="007E437A">
        <w:rPr>
          <w:rFonts w:ascii="Times New Roman" w:hAnsi="Times New Roman"/>
          <w:sz w:val="24"/>
          <w:szCs w:val="24"/>
        </w:rPr>
        <w:t xml:space="preserve"> töökohustusega ametikohale</w:t>
      </w:r>
      <w:r w:rsidR="001C1DA4" w:rsidRPr="007E437A">
        <w:rPr>
          <w:rFonts w:ascii="Times New Roman" w:hAnsi="Times New Roman"/>
          <w:sz w:val="24"/>
          <w:szCs w:val="24"/>
        </w:rPr>
        <w:t xml:space="preserve">. </w:t>
      </w:r>
      <w:r w:rsidR="00D5015F" w:rsidRPr="007E437A">
        <w:rPr>
          <w:rFonts w:ascii="Times New Roman" w:hAnsi="Times New Roman"/>
          <w:sz w:val="24"/>
          <w:szCs w:val="24"/>
        </w:rPr>
        <w:t xml:space="preserve">Kuna tegemist on reservis oleva isiku enda </w:t>
      </w:r>
      <w:r w:rsidRPr="007E437A">
        <w:rPr>
          <w:rFonts w:ascii="Times New Roman" w:hAnsi="Times New Roman"/>
          <w:sz w:val="24"/>
          <w:szCs w:val="24"/>
        </w:rPr>
        <w:t>algatusel</w:t>
      </w:r>
      <w:r w:rsidR="00D5015F" w:rsidRPr="007E437A">
        <w:rPr>
          <w:rFonts w:ascii="Times New Roman" w:hAnsi="Times New Roman"/>
          <w:sz w:val="24"/>
          <w:szCs w:val="24"/>
        </w:rPr>
        <w:t>, vaba tahte alusel</w:t>
      </w:r>
      <w:r w:rsidR="00036B21" w:rsidRPr="007E437A">
        <w:rPr>
          <w:rFonts w:ascii="Times New Roman" w:hAnsi="Times New Roman"/>
          <w:sz w:val="24"/>
          <w:szCs w:val="24"/>
        </w:rPr>
        <w:t xml:space="preserve"> </w:t>
      </w:r>
      <w:r w:rsidR="005043C9" w:rsidRPr="007E437A">
        <w:rPr>
          <w:rFonts w:ascii="Times New Roman" w:hAnsi="Times New Roman"/>
          <w:sz w:val="24"/>
          <w:szCs w:val="24"/>
        </w:rPr>
        <w:t xml:space="preserve">tehtava </w:t>
      </w:r>
      <w:r w:rsidR="00D5015F" w:rsidRPr="007E437A">
        <w:rPr>
          <w:rFonts w:ascii="Times New Roman" w:hAnsi="Times New Roman"/>
          <w:sz w:val="24"/>
          <w:szCs w:val="24"/>
        </w:rPr>
        <w:t xml:space="preserve">lühiajalise tegevusega, </w:t>
      </w:r>
      <w:r w:rsidR="005043C9" w:rsidRPr="007E437A">
        <w:rPr>
          <w:rFonts w:ascii="Times New Roman" w:hAnsi="Times New Roman"/>
          <w:sz w:val="24"/>
          <w:szCs w:val="24"/>
        </w:rPr>
        <w:t xml:space="preserve">arvestades enda töö- ja eraelu võimalusi, </w:t>
      </w:r>
      <w:r w:rsidR="00D5015F" w:rsidRPr="007E437A">
        <w:rPr>
          <w:rFonts w:ascii="Times New Roman" w:hAnsi="Times New Roman"/>
          <w:sz w:val="24"/>
          <w:szCs w:val="24"/>
        </w:rPr>
        <w:t xml:space="preserve">siis </w:t>
      </w:r>
      <w:r w:rsidRPr="007E437A">
        <w:rPr>
          <w:rFonts w:ascii="Times New Roman" w:hAnsi="Times New Roman"/>
          <w:sz w:val="24"/>
          <w:szCs w:val="24"/>
        </w:rPr>
        <w:t xml:space="preserve">ei ole </w:t>
      </w:r>
      <w:r w:rsidR="00D5015F" w:rsidRPr="007E437A">
        <w:rPr>
          <w:rFonts w:ascii="Times New Roman" w:hAnsi="Times New Roman"/>
          <w:sz w:val="24"/>
          <w:szCs w:val="24"/>
        </w:rPr>
        <w:t xml:space="preserve">selle teenistusliigi puhul vaja </w:t>
      </w:r>
      <w:r w:rsidR="0050650D" w:rsidRPr="007E437A">
        <w:rPr>
          <w:rFonts w:ascii="Times New Roman" w:hAnsi="Times New Roman"/>
          <w:sz w:val="24"/>
          <w:szCs w:val="24"/>
        </w:rPr>
        <w:t xml:space="preserve">kehtestada </w:t>
      </w:r>
      <w:r w:rsidR="001C637E" w:rsidRPr="007E437A">
        <w:rPr>
          <w:rFonts w:ascii="Times New Roman" w:hAnsi="Times New Roman"/>
          <w:sz w:val="24"/>
          <w:szCs w:val="24"/>
        </w:rPr>
        <w:t>kõiki samasuguseid</w:t>
      </w:r>
      <w:r w:rsidR="00D5015F" w:rsidRPr="007E437A">
        <w:rPr>
          <w:rFonts w:ascii="Times New Roman" w:hAnsi="Times New Roman"/>
          <w:sz w:val="24"/>
          <w:szCs w:val="24"/>
        </w:rPr>
        <w:t xml:space="preserve"> </w:t>
      </w:r>
      <w:r w:rsidR="0050650D" w:rsidRPr="007E437A">
        <w:rPr>
          <w:rFonts w:ascii="Times New Roman" w:hAnsi="Times New Roman"/>
          <w:sz w:val="24"/>
          <w:szCs w:val="24"/>
        </w:rPr>
        <w:t>piiranguid</w:t>
      </w:r>
      <w:r w:rsidR="00036B21" w:rsidRPr="007E437A">
        <w:rPr>
          <w:rFonts w:ascii="Times New Roman" w:hAnsi="Times New Roman"/>
          <w:sz w:val="24"/>
          <w:szCs w:val="24"/>
        </w:rPr>
        <w:t xml:space="preserve"> ja kohustusi, mis on ette nähtud kaitseväekohustuse täitmisele.</w:t>
      </w:r>
      <w:r w:rsidR="0021162C" w:rsidRPr="007E437A">
        <w:rPr>
          <w:rFonts w:ascii="Times New Roman" w:hAnsi="Times New Roman"/>
          <w:sz w:val="24"/>
          <w:szCs w:val="24"/>
        </w:rPr>
        <w:t xml:space="preserve"> Vabatahtlikus teenistuses olev isik on vabatahtlik teenistuja.</w:t>
      </w:r>
    </w:p>
    <w:p w14:paraId="4E45FC27" w14:textId="0097AF87" w:rsidR="0004641B" w:rsidRPr="007E437A" w:rsidRDefault="0004641B" w:rsidP="007E437A">
      <w:pPr>
        <w:pStyle w:val="Vahedeta"/>
        <w:jc w:val="both"/>
        <w:rPr>
          <w:rFonts w:ascii="Times New Roman" w:hAnsi="Times New Roman"/>
          <w:sz w:val="24"/>
          <w:szCs w:val="24"/>
        </w:rPr>
      </w:pPr>
    </w:p>
    <w:p w14:paraId="6D0B6A3A" w14:textId="49779733" w:rsidR="008065E6" w:rsidRPr="007E437A" w:rsidRDefault="00BB1CED" w:rsidP="007E437A">
      <w:pPr>
        <w:pStyle w:val="Vahedeta"/>
        <w:jc w:val="both"/>
        <w:rPr>
          <w:rFonts w:ascii="Times New Roman" w:hAnsi="Times New Roman"/>
          <w:sz w:val="24"/>
          <w:szCs w:val="24"/>
        </w:rPr>
      </w:pPr>
      <w:r w:rsidRPr="007E437A">
        <w:rPr>
          <w:rFonts w:ascii="Times New Roman" w:hAnsi="Times New Roman"/>
          <w:b/>
          <w:sz w:val="24"/>
          <w:szCs w:val="24"/>
        </w:rPr>
        <w:t xml:space="preserve">Punktiga </w:t>
      </w:r>
      <w:r w:rsidR="000F53ED" w:rsidRPr="007E437A">
        <w:rPr>
          <w:rFonts w:ascii="Times New Roman" w:hAnsi="Times New Roman"/>
          <w:b/>
          <w:sz w:val="24"/>
          <w:szCs w:val="24"/>
        </w:rPr>
        <w:t>4</w:t>
      </w:r>
      <w:r w:rsidRPr="007E437A">
        <w:rPr>
          <w:rFonts w:ascii="Times New Roman" w:hAnsi="Times New Roman"/>
          <w:sz w:val="24"/>
          <w:szCs w:val="24"/>
        </w:rPr>
        <w:t xml:space="preserve"> muudetakse KVTS</w:t>
      </w:r>
      <w:r w:rsidR="005043C9" w:rsidRPr="007E437A">
        <w:rPr>
          <w:rFonts w:ascii="Times New Roman" w:hAnsi="Times New Roman"/>
          <w:sz w:val="24"/>
          <w:szCs w:val="24"/>
        </w:rPr>
        <w:t>-i</w:t>
      </w:r>
      <w:r w:rsidRPr="007E437A">
        <w:rPr>
          <w:rFonts w:ascii="Times New Roman" w:hAnsi="Times New Roman"/>
          <w:sz w:val="24"/>
          <w:szCs w:val="24"/>
        </w:rPr>
        <w:t xml:space="preserve"> § 9. Kehtiva sätte kohaselt </w:t>
      </w:r>
      <w:r w:rsidR="005043C9" w:rsidRPr="007E437A">
        <w:rPr>
          <w:rFonts w:ascii="Times New Roman" w:hAnsi="Times New Roman"/>
          <w:sz w:val="24"/>
          <w:szCs w:val="24"/>
        </w:rPr>
        <w:t xml:space="preserve">esitab </w:t>
      </w:r>
      <w:r w:rsidRPr="007E437A">
        <w:rPr>
          <w:rFonts w:ascii="Times New Roman" w:hAnsi="Times New Roman"/>
          <w:sz w:val="24"/>
          <w:szCs w:val="24"/>
        </w:rPr>
        <w:t>valdkonna eest vastutav minister iga aasta 1. märtsiks Vabariigi Valitsusele eelmise kalendriaasta kohta aruande kaitseväekohustuse täitmisest ja kaitseväeteenistuse korraldamisest.</w:t>
      </w:r>
      <w:r w:rsidR="001C453D" w:rsidRPr="007E437A">
        <w:rPr>
          <w:rFonts w:ascii="Times New Roman" w:hAnsi="Times New Roman"/>
          <w:sz w:val="24"/>
          <w:szCs w:val="24"/>
        </w:rPr>
        <w:t xml:space="preserve"> </w:t>
      </w:r>
      <w:r w:rsidR="005730B2" w:rsidRPr="007E437A">
        <w:rPr>
          <w:rFonts w:ascii="Times New Roman" w:hAnsi="Times New Roman"/>
          <w:sz w:val="24"/>
          <w:szCs w:val="24"/>
        </w:rPr>
        <w:t xml:space="preserve">Kuna </w:t>
      </w:r>
      <w:r w:rsidR="00592D11" w:rsidRPr="007E437A">
        <w:rPr>
          <w:rFonts w:ascii="Times New Roman" w:hAnsi="Times New Roman"/>
          <w:sz w:val="24"/>
          <w:szCs w:val="24"/>
        </w:rPr>
        <w:t>ministeeriumite</w:t>
      </w:r>
      <w:r w:rsidR="001C453D" w:rsidRPr="007E437A">
        <w:rPr>
          <w:rFonts w:ascii="Times New Roman" w:hAnsi="Times New Roman"/>
          <w:sz w:val="24"/>
          <w:szCs w:val="24"/>
        </w:rPr>
        <w:t xml:space="preserve"> aruandekohustus tuleneb Vabariigi V</w:t>
      </w:r>
      <w:r w:rsidR="00592D11" w:rsidRPr="007E437A">
        <w:rPr>
          <w:rFonts w:ascii="Times New Roman" w:hAnsi="Times New Roman"/>
          <w:sz w:val="24"/>
          <w:szCs w:val="24"/>
        </w:rPr>
        <w:t>alitsuse seaduse § 41 lõikest 1</w:t>
      </w:r>
      <w:r w:rsidR="001C453D" w:rsidRPr="007E437A">
        <w:rPr>
          <w:rFonts w:ascii="Times New Roman" w:hAnsi="Times New Roman"/>
          <w:sz w:val="24"/>
          <w:szCs w:val="24"/>
        </w:rPr>
        <w:t>, ei ole otstarbekas täiendava</w:t>
      </w:r>
      <w:r w:rsidR="00592D11" w:rsidRPr="007E437A">
        <w:rPr>
          <w:rFonts w:ascii="Times New Roman" w:hAnsi="Times New Roman"/>
          <w:sz w:val="24"/>
          <w:szCs w:val="24"/>
        </w:rPr>
        <w:t>t</w:t>
      </w:r>
      <w:r w:rsidR="001C453D" w:rsidRPr="007E437A">
        <w:rPr>
          <w:rFonts w:ascii="Times New Roman" w:hAnsi="Times New Roman"/>
          <w:sz w:val="24"/>
          <w:szCs w:val="24"/>
        </w:rPr>
        <w:t xml:space="preserve"> aruande esitamise kohustust </w:t>
      </w:r>
      <w:r w:rsidR="00592D11" w:rsidRPr="007E437A">
        <w:rPr>
          <w:rFonts w:ascii="Times New Roman" w:hAnsi="Times New Roman"/>
          <w:sz w:val="24"/>
          <w:szCs w:val="24"/>
        </w:rPr>
        <w:t>KVTS</w:t>
      </w:r>
      <w:r w:rsidR="005730B2" w:rsidRPr="007E437A">
        <w:rPr>
          <w:rFonts w:ascii="Times New Roman" w:hAnsi="Times New Roman"/>
          <w:sz w:val="24"/>
          <w:szCs w:val="24"/>
        </w:rPr>
        <w:t>-</w:t>
      </w:r>
      <w:proofErr w:type="spellStart"/>
      <w:r w:rsidR="00592D11" w:rsidRPr="007E437A">
        <w:rPr>
          <w:rFonts w:ascii="Times New Roman" w:hAnsi="Times New Roman"/>
          <w:sz w:val="24"/>
          <w:szCs w:val="24"/>
        </w:rPr>
        <w:t>is</w:t>
      </w:r>
      <w:proofErr w:type="spellEnd"/>
      <w:r w:rsidR="00592D11" w:rsidRPr="007E437A">
        <w:rPr>
          <w:rFonts w:ascii="Times New Roman" w:hAnsi="Times New Roman"/>
          <w:sz w:val="24"/>
          <w:szCs w:val="24"/>
        </w:rPr>
        <w:t xml:space="preserve"> </w:t>
      </w:r>
      <w:r w:rsidR="001C453D" w:rsidRPr="007E437A">
        <w:rPr>
          <w:rFonts w:ascii="Times New Roman" w:hAnsi="Times New Roman"/>
          <w:sz w:val="24"/>
          <w:szCs w:val="24"/>
        </w:rPr>
        <w:t>sätestada.</w:t>
      </w:r>
      <w:r w:rsidR="008065E6" w:rsidRPr="007E437A">
        <w:rPr>
          <w:rFonts w:ascii="Times New Roman" w:hAnsi="Times New Roman"/>
          <w:sz w:val="24"/>
          <w:szCs w:val="24"/>
        </w:rPr>
        <w:t xml:space="preserve"> </w:t>
      </w:r>
      <w:r w:rsidR="00291C03" w:rsidRPr="007E437A">
        <w:rPr>
          <w:rFonts w:ascii="Times New Roman" w:hAnsi="Times New Roman"/>
          <w:sz w:val="24"/>
          <w:szCs w:val="24"/>
        </w:rPr>
        <w:t xml:space="preserve">Kaitseväekohustuse täitmise aruanne on </w:t>
      </w:r>
      <w:r w:rsidR="005730B2" w:rsidRPr="007E437A">
        <w:rPr>
          <w:rFonts w:ascii="Times New Roman" w:hAnsi="Times New Roman"/>
          <w:sz w:val="24"/>
          <w:szCs w:val="24"/>
        </w:rPr>
        <w:t xml:space="preserve">teavitav </w:t>
      </w:r>
      <w:r w:rsidR="00291C03" w:rsidRPr="007E437A">
        <w:rPr>
          <w:rFonts w:ascii="Times New Roman" w:hAnsi="Times New Roman"/>
          <w:sz w:val="24"/>
          <w:szCs w:val="24"/>
        </w:rPr>
        <w:t xml:space="preserve">dokument </w:t>
      </w:r>
      <w:r w:rsidR="005730B2" w:rsidRPr="007E437A">
        <w:rPr>
          <w:rFonts w:ascii="Times New Roman" w:hAnsi="Times New Roman"/>
          <w:sz w:val="24"/>
          <w:szCs w:val="24"/>
        </w:rPr>
        <w:t xml:space="preserve">ja </w:t>
      </w:r>
      <w:r w:rsidR="00291C03" w:rsidRPr="007E437A">
        <w:rPr>
          <w:rFonts w:ascii="Times New Roman" w:hAnsi="Times New Roman"/>
          <w:sz w:val="24"/>
          <w:szCs w:val="24"/>
        </w:rPr>
        <w:t xml:space="preserve">sellega ei kaasne Kaitseministeeriumile, valitsemisala asutustele ega Vabariigi Valitsusele </w:t>
      </w:r>
      <w:r w:rsidR="005730B2" w:rsidRPr="007E437A">
        <w:rPr>
          <w:rFonts w:ascii="Times New Roman" w:hAnsi="Times New Roman"/>
          <w:sz w:val="24"/>
          <w:szCs w:val="24"/>
        </w:rPr>
        <w:t>lisa</w:t>
      </w:r>
      <w:r w:rsidR="00291C03" w:rsidRPr="007E437A">
        <w:rPr>
          <w:rFonts w:ascii="Times New Roman" w:hAnsi="Times New Roman"/>
          <w:sz w:val="24"/>
          <w:szCs w:val="24"/>
        </w:rPr>
        <w:t xml:space="preserve">kohustusi. </w:t>
      </w:r>
      <w:r w:rsidR="00592D11" w:rsidRPr="007E437A">
        <w:rPr>
          <w:rFonts w:ascii="Times New Roman" w:hAnsi="Times New Roman"/>
          <w:sz w:val="24"/>
          <w:szCs w:val="24"/>
        </w:rPr>
        <w:t>Seetõttu muudetakse sätet selliselt, et aruanne kaitseväekohustuse täitmise</w:t>
      </w:r>
      <w:r w:rsidR="00761F6B" w:rsidRPr="007E437A">
        <w:rPr>
          <w:rFonts w:ascii="Times New Roman" w:hAnsi="Times New Roman"/>
          <w:sz w:val="24"/>
          <w:szCs w:val="24"/>
        </w:rPr>
        <w:t xml:space="preserve"> ja kaitseväeteenistuse korraldamise</w:t>
      </w:r>
      <w:r w:rsidR="00592D11" w:rsidRPr="007E437A">
        <w:rPr>
          <w:rFonts w:ascii="Times New Roman" w:hAnsi="Times New Roman"/>
          <w:sz w:val="24"/>
          <w:szCs w:val="24"/>
        </w:rPr>
        <w:t xml:space="preserve"> kohta avalikustatakse iga aasta 1. aprilliks </w:t>
      </w:r>
      <w:r w:rsidR="0006629E" w:rsidRPr="007E437A">
        <w:rPr>
          <w:rFonts w:ascii="Times New Roman" w:hAnsi="Times New Roman"/>
          <w:sz w:val="24"/>
          <w:szCs w:val="24"/>
        </w:rPr>
        <w:t>K</w:t>
      </w:r>
      <w:r w:rsidR="00592D11" w:rsidRPr="007E437A">
        <w:rPr>
          <w:rFonts w:ascii="Times New Roman" w:hAnsi="Times New Roman"/>
          <w:sz w:val="24"/>
          <w:szCs w:val="24"/>
        </w:rPr>
        <w:t xml:space="preserve">aitseministeeriumi </w:t>
      </w:r>
      <w:r w:rsidR="00796B74" w:rsidRPr="007E437A">
        <w:rPr>
          <w:rFonts w:ascii="Times New Roman" w:hAnsi="Times New Roman"/>
          <w:sz w:val="24"/>
          <w:szCs w:val="24"/>
        </w:rPr>
        <w:t xml:space="preserve">ja </w:t>
      </w:r>
      <w:commentRangeStart w:id="9"/>
      <w:r w:rsidR="0006629E" w:rsidRPr="007E437A">
        <w:rPr>
          <w:rFonts w:ascii="Times New Roman" w:hAnsi="Times New Roman"/>
          <w:sz w:val="24"/>
          <w:szCs w:val="24"/>
        </w:rPr>
        <w:t xml:space="preserve">Kaitseressursside Ameti </w:t>
      </w:r>
      <w:commentRangeEnd w:id="9"/>
      <w:r w:rsidR="00B34393">
        <w:rPr>
          <w:rStyle w:val="Kommentaariviide"/>
          <w:rFonts w:ascii="Calibri" w:hAnsi="Calibri"/>
          <w:szCs w:val="20"/>
        </w:rPr>
        <w:commentReference w:id="9"/>
      </w:r>
      <w:r w:rsidR="00592D11" w:rsidRPr="007E437A">
        <w:rPr>
          <w:rFonts w:ascii="Times New Roman" w:hAnsi="Times New Roman"/>
          <w:sz w:val="24"/>
          <w:szCs w:val="24"/>
        </w:rPr>
        <w:t>veebilehel ning</w:t>
      </w:r>
      <w:r w:rsidR="008065E6" w:rsidRPr="007E437A">
        <w:rPr>
          <w:rFonts w:ascii="Times New Roman" w:hAnsi="Times New Roman"/>
          <w:sz w:val="24"/>
          <w:szCs w:val="24"/>
        </w:rPr>
        <w:t xml:space="preserve"> </w:t>
      </w:r>
      <w:r w:rsidR="00796B74" w:rsidRPr="007E437A">
        <w:rPr>
          <w:rFonts w:ascii="Times New Roman" w:hAnsi="Times New Roman"/>
          <w:sz w:val="24"/>
          <w:szCs w:val="24"/>
        </w:rPr>
        <w:t>huvilistel</w:t>
      </w:r>
      <w:r w:rsidR="00592D11" w:rsidRPr="007E437A">
        <w:rPr>
          <w:rFonts w:ascii="Times New Roman" w:hAnsi="Times New Roman"/>
          <w:sz w:val="24"/>
          <w:szCs w:val="24"/>
        </w:rPr>
        <w:t xml:space="preserve"> on õigus teha </w:t>
      </w:r>
      <w:r w:rsidR="005730B2" w:rsidRPr="007E437A">
        <w:rPr>
          <w:rFonts w:ascii="Times New Roman" w:hAnsi="Times New Roman"/>
          <w:sz w:val="24"/>
          <w:szCs w:val="24"/>
        </w:rPr>
        <w:t>lisa</w:t>
      </w:r>
      <w:r w:rsidR="00592D11" w:rsidRPr="007E437A">
        <w:rPr>
          <w:rFonts w:ascii="Times New Roman" w:hAnsi="Times New Roman"/>
          <w:sz w:val="24"/>
          <w:szCs w:val="24"/>
        </w:rPr>
        <w:t xml:space="preserve">päringuid ja esitada täpsustavaid küsimusi avalikustatud aruande </w:t>
      </w:r>
      <w:r w:rsidR="005730B2" w:rsidRPr="007E437A">
        <w:rPr>
          <w:rFonts w:ascii="Times New Roman" w:hAnsi="Times New Roman"/>
          <w:sz w:val="24"/>
          <w:szCs w:val="24"/>
        </w:rPr>
        <w:t>kohta</w:t>
      </w:r>
      <w:r w:rsidR="00592D11" w:rsidRPr="007E437A">
        <w:rPr>
          <w:rFonts w:ascii="Times New Roman" w:hAnsi="Times New Roman"/>
          <w:sz w:val="24"/>
          <w:szCs w:val="24"/>
        </w:rPr>
        <w:t>.</w:t>
      </w:r>
      <w:r w:rsidRPr="007E437A">
        <w:rPr>
          <w:rFonts w:ascii="Times New Roman" w:hAnsi="Times New Roman"/>
          <w:sz w:val="24"/>
          <w:szCs w:val="24"/>
        </w:rPr>
        <w:t xml:space="preserve"> </w:t>
      </w:r>
      <w:r w:rsidR="0090632C" w:rsidRPr="007E437A">
        <w:rPr>
          <w:rFonts w:ascii="Times New Roman" w:hAnsi="Times New Roman"/>
          <w:sz w:val="24"/>
          <w:szCs w:val="24"/>
        </w:rPr>
        <w:t xml:space="preserve">Aruande avalikuks tegemise tähtaega muudetakse </w:t>
      </w:r>
      <w:r w:rsidR="00796B74" w:rsidRPr="007E437A">
        <w:rPr>
          <w:rFonts w:ascii="Times New Roman" w:hAnsi="Times New Roman"/>
          <w:sz w:val="24"/>
          <w:szCs w:val="24"/>
        </w:rPr>
        <w:t>praktilise</w:t>
      </w:r>
      <w:r w:rsidR="0006629E" w:rsidRPr="007E437A">
        <w:rPr>
          <w:rFonts w:ascii="Times New Roman" w:hAnsi="Times New Roman"/>
          <w:sz w:val="24"/>
          <w:szCs w:val="24"/>
        </w:rPr>
        <w:t>s</w:t>
      </w:r>
      <w:r w:rsidR="00796B74" w:rsidRPr="007E437A">
        <w:rPr>
          <w:rFonts w:ascii="Times New Roman" w:hAnsi="Times New Roman"/>
          <w:sz w:val="24"/>
          <w:szCs w:val="24"/>
        </w:rPr>
        <w:t>t vajadusest ühe kuu võrra hilisemaks</w:t>
      </w:r>
      <w:r w:rsidR="00E56EA5" w:rsidRPr="007E437A">
        <w:rPr>
          <w:rFonts w:ascii="Times New Roman" w:hAnsi="Times New Roman"/>
          <w:sz w:val="24"/>
          <w:szCs w:val="24"/>
        </w:rPr>
        <w:t>.</w:t>
      </w:r>
    </w:p>
    <w:p w14:paraId="7C946B6E" w14:textId="594DBD0C" w:rsidR="00421676" w:rsidRPr="007E437A" w:rsidRDefault="00421676" w:rsidP="007E437A">
      <w:pPr>
        <w:pStyle w:val="Vahedeta"/>
        <w:jc w:val="both"/>
        <w:rPr>
          <w:rFonts w:ascii="Times New Roman" w:hAnsi="Times New Roman"/>
          <w:sz w:val="24"/>
          <w:szCs w:val="24"/>
        </w:rPr>
      </w:pPr>
    </w:p>
    <w:p w14:paraId="4C29CCAE" w14:textId="50175E0B" w:rsidR="00CC4443" w:rsidRPr="007E437A" w:rsidRDefault="00CE0331" w:rsidP="007E437A">
      <w:pPr>
        <w:pStyle w:val="Vahedeta"/>
        <w:jc w:val="both"/>
        <w:rPr>
          <w:rFonts w:ascii="Times New Roman" w:hAnsi="Times New Roman"/>
          <w:sz w:val="24"/>
          <w:szCs w:val="24"/>
        </w:rPr>
      </w:pPr>
      <w:r w:rsidRPr="007E437A">
        <w:rPr>
          <w:rFonts w:ascii="Times New Roman" w:hAnsi="Times New Roman"/>
          <w:b/>
          <w:sz w:val="24"/>
          <w:szCs w:val="24"/>
        </w:rPr>
        <w:t xml:space="preserve">Punktiga </w:t>
      </w:r>
      <w:r w:rsidR="00340CA5" w:rsidRPr="007E437A">
        <w:rPr>
          <w:rFonts w:ascii="Times New Roman" w:hAnsi="Times New Roman"/>
          <w:b/>
          <w:sz w:val="24"/>
          <w:szCs w:val="24"/>
        </w:rPr>
        <w:t>5</w:t>
      </w:r>
      <w:r w:rsidRPr="007E437A">
        <w:rPr>
          <w:rFonts w:ascii="Times New Roman" w:hAnsi="Times New Roman"/>
          <w:sz w:val="24"/>
          <w:szCs w:val="24"/>
        </w:rPr>
        <w:t xml:space="preserve"> muudetakse KVTS</w:t>
      </w:r>
      <w:r w:rsidR="005730B2" w:rsidRPr="007E437A">
        <w:rPr>
          <w:rFonts w:ascii="Times New Roman" w:hAnsi="Times New Roman"/>
          <w:sz w:val="24"/>
          <w:szCs w:val="24"/>
        </w:rPr>
        <w:t>-i</w:t>
      </w:r>
      <w:r w:rsidRPr="007E437A">
        <w:rPr>
          <w:rFonts w:ascii="Times New Roman" w:hAnsi="Times New Roman"/>
          <w:sz w:val="24"/>
          <w:szCs w:val="24"/>
        </w:rPr>
        <w:t xml:space="preserve"> § 22 lõiget 5</w:t>
      </w:r>
      <w:r w:rsidR="00CC4443" w:rsidRPr="007E437A">
        <w:rPr>
          <w:rFonts w:ascii="Times New Roman" w:hAnsi="Times New Roman"/>
          <w:sz w:val="24"/>
          <w:szCs w:val="24"/>
        </w:rPr>
        <w:t xml:space="preserve">. </w:t>
      </w:r>
      <w:r w:rsidR="00013245" w:rsidRPr="007E437A">
        <w:rPr>
          <w:rFonts w:ascii="Times New Roman" w:hAnsi="Times New Roman"/>
          <w:sz w:val="24"/>
          <w:szCs w:val="24"/>
        </w:rPr>
        <w:t xml:space="preserve">Kehtiva sõnastuse kohaselt </w:t>
      </w:r>
      <w:r w:rsidR="005730B2" w:rsidRPr="007E437A">
        <w:rPr>
          <w:rFonts w:ascii="Times New Roman" w:hAnsi="Times New Roman"/>
          <w:sz w:val="24"/>
          <w:szCs w:val="24"/>
        </w:rPr>
        <w:t xml:space="preserve">võib </w:t>
      </w:r>
      <w:r w:rsidR="00013245" w:rsidRPr="007E437A">
        <w:rPr>
          <w:rFonts w:ascii="Times New Roman" w:hAnsi="Times New Roman"/>
          <w:sz w:val="24"/>
          <w:szCs w:val="24"/>
        </w:rPr>
        <w:t xml:space="preserve">tegevväelase esitada uue sõjaväelise auastme saamiseks, kui ta vastab rahuaja ametikoha nõuetele, on kaitseväeteenistuses olnud vähemalt nõutava auastme vanuse </w:t>
      </w:r>
      <w:r w:rsidR="005730B2" w:rsidRPr="007E437A">
        <w:rPr>
          <w:rFonts w:ascii="Times New Roman" w:hAnsi="Times New Roman"/>
          <w:sz w:val="24"/>
          <w:szCs w:val="24"/>
        </w:rPr>
        <w:t>ning</w:t>
      </w:r>
      <w:r w:rsidR="00013245" w:rsidRPr="007E437A">
        <w:rPr>
          <w:rFonts w:ascii="Times New Roman" w:hAnsi="Times New Roman"/>
          <w:sz w:val="24"/>
          <w:szCs w:val="24"/>
        </w:rPr>
        <w:t xml:space="preserve"> rahuaja ametikohale vastavust hinnanud ülem või temast kõrgem ülem on teinud sellekohase ettepaneku. Tegevväelaste puhul toimub nõutava auastme vanuse arvestus vaid </w:t>
      </w:r>
      <w:r w:rsidR="00761F6B" w:rsidRPr="007E437A">
        <w:rPr>
          <w:rFonts w:ascii="Times New Roman" w:hAnsi="Times New Roman"/>
          <w:sz w:val="24"/>
          <w:szCs w:val="24"/>
        </w:rPr>
        <w:t xml:space="preserve">kaitseväeteenistuses </w:t>
      </w:r>
      <w:r w:rsidR="00013245" w:rsidRPr="007E437A">
        <w:rPr>
          <w:rFonts w:ascii="Times New Roman" w:hAnsi="Times New Roman"/>
          <w:sz w:val="24"/>
          <w:szCs w:val="24"/>
        </w:rPr>
        <w:t xml:space="preserve">oldud aja </w:t>
      </w:r>
      <w:r w:rsidR="00436E3A" w:rsidRPr="007E437A">
        <w:rPr>
          <w:rFonts w:ascii="Times New Roman" w:hAnsi="Times New Roman"/>
          <w:sz w:val="24"/>
          <w:szCs w:val="24"/>
        </w:rPr>
        <w:t>eest</w:t>
      </w:r>
      <w:r w:rsidR="00013245" w:rsidRPr="007E437A">
        <w:rPr>
          <w:rFonts w:ascii="Times New Roman" w:hAnsi="Times New Roman"/>
          <w:sz w:val="24"/>
          <w:szCs w:val="24"/>
        </w:rPr>
        <w:t xml:space="preserve">, </w:t>
      </w:r>
      <w:r w:rsidR="005730B2" w:rsidRPr="007E437A">
        <w:rPr>
          <w:rFonts w:ascii="Times New Roman" w:hAnsi="Times New Roman"/>
          <w:sz w:val="24"/>
          <w:szCs w:val="24"/>
        </w:rPr>
        <w:t xml:space="preserve">kuid </w:t>
      </w:r>
      <w:r w:rsidR="00013245" w:rsidRPr="007E437A">
        <w:rPr>
          <w:rFonts w:ascii="Times New Roman" w:hAnsi="Times New Roman"/>
          <w:sz w:val="24"/>
          <w:szCs w:val="24"/>
        </w:rPr>
        <w:t xml:space="preserve">reservis olevate isikute </w:t>
      </w:r>
      <w:r w:rsidR="00CC4443" w:rsidRPr="007E437A">
        <w:rPr>
          <w:rFonts w:ascii="Times New Roman" w:hAnsi="Times New Roman"/>
          <w:sz w:val="24"/>
          <w:szCs w:val="24"/>
        </w:rPr>
        <w:t>auastme</w:t>
      </w:r>
      <w:r w:rsidR="00310DA3" w:rsidRPr="007E437A">
        <w:rPr>
          <w:rFonts w:ascii="Times New Roman" w:hAnsi="Times New Roman"/>
          <w:sz w:val="24"/>
          <w:szCs w:val="24"/>
        </w:rPr>
        <w:t xml:space="preserve"> vanuse</w:t>
      </w:r>
      <w:r w:rsidR="00013245" w:rsidRPr="007E437A">
        <w:rPr>
          <w:rFonts w:ascii="Times New Roman" w:hAnsi="Times New Roman"/>
          <w:sz w:val="24"/>
          <w:szCs w:val="24"/>
        </w:rPr>
        <w:t xml:space="preserve"> arvesta</w:t>
      </w:r>
      <w:r w:rsidR="00310DA3" w:rsidRPr="007E437A">
        <w:rPr>
          <w:rFonts w:ascii="Times New Roman" w:hAnsi="Times New Roman"/>
          <w:sz w:val="24"/>
          <w:szCs w:val="24"/>
        </w:rPr>
        <w:t xml:space="preserve">misel </w:t>
      </w:r>
      <w:r w:rsidR="00761F6B" w:rsidRPr="007E437A">
        <w:rPr>
          <w:rFonts w:ascii="Times New Roman" w:hAnsi="Times New Roman"/>
          <w:sz w:val="24"/>
          <w:szCs w:val="24"/>
        </w:rPr>
        <w:t xml:space="preserve">arvestatakse ka </w:t>
      </w:r>
      <w:r w:rsidR="00310DA3" w:rsidRPr="007E437A">
        <w:rPr>
          <w:rFonts w:ascii="Times New Roman" w:hAnsi="Times New Roman"/>
          <w:sz w:val="24"/>
          <w:szCs w:val="24"/>
        </w:rPr>
        <w:t xml:space="preserve">reservis oldud aega. Seega </w:t>
      </w:r>
      <w:r w:rsidR="005730B2" w:rsidRPr="007E437A">
        <w:rPr>
          <w:rFonts w:ascii="Times New Roman" w:hAnsi="Times New Roman"/>
          <w:sz w:val="24"/>
          <w:szCs w:val="24"/>
        </w:rPr>
        <w:t xml:space="preserve">on </w:t>
      </w:r>
      <w:r w:rsidR="00310DA3" w:rsidRPr="007E437A">
        <w:rPr>
          <w:rFonts w:ascii="Times New Roman" w:hAnsi="Times New Roman"/>
          <w:sz w:val="24"/>
          <w:szCs w:val="24"/>
        </w:rPr>
        <w:t xml:space="preserve">tegevväelaste ja reservis olevate isikute auastme andmise </w:t>
      </w:r>
      <w:r w:rsidR="00436E3A" w:rsidRPr="007E437A">
        <w:rPr>
          <w:rFonts w:ascii="Times New Roman" w:hAnsi="Times New Roman"/>
          <w:sz w:val="24"/>
          <w:szCs w:val="24"/>
        </w:rPr>
        <w:t>alused</w:t>
      </w:r>
      <w:r w:rsidR="00310DA3" w:rsidRPr="007E437A">
        <w:rPr>
          <w:rFonts w:ascii="Times New Roman" w:hAnsi="Times New Roman"/>
          <w:sz w:val="24"/>
          <w:szCs w:val="24"/>
        </w:rPr>
        <w:t xml:space="preserve"> erinevad, mis ei ole aga põhjendatud. </w:t>
      </w:r>
      <w:r w:rsidR="00CC4443" w:rsidRPr="007E437A">
        <w:rPr>
          <w:rFonts w:ascii="Times New Roman" w:hAnsi="Times New Roman"/>
          <w:sz w:val="24"/>
          <w:szCs w:val="24"/>
        </w:rPr>
        <w:t>Et auastme andmise nõudeid</w:t>
      </w:r>
      <w:r w:rsidR="005730B2" w:rsidRPr="007E437A">
        <w:rPr>
          <w:rFonts w:ascii="Times New Roman" w:hAnsi="Times New Roman"/>
          <w:sz w:val="24"/>
          <w:szCs w:val="24"/>
        </w:rPr>
        <w:t xml:space="preserve"> ühtlustada</w:t>
      </w:r>
      <w:r w:rsidR="00CC4443" w:rsidRPr="007E437A">
        <w:rPr>
          <w:rFonts w:ascii="Times New Roman" w:hAnsi="Times New Roman"/>
          <w:sz w:val="24"/>
          <w:szCs w:val="24"/>
        </w:rPr>
        <w:t xml:space="preserve">, </w:t>
      </w:r>
      <w:r w:rsidR="00310DA3" w:rsidRPr="007E437A">
        <w:rPr>
          <w:rFonts w:ascii="Times New Roman" w:hAnsi="Times New Roman"/>
          <w:sz w:val="24"/>
          <w:szCs w:val="24"/>
        </w:rPr>
        <w:t>jäetakse tegevväelaste auastme andmise nõuete sättest välja</w:t>
      </w:r>
      <w:r w:rsidR="00436E3A" w:rsidRPr="007E437A">
        <w:rPr>
          <w:rFonts w:ascii="Times New Roman" w:hAnsi="Times New Roman"/>
          <w:sz w:val="24"/>
          <w:szCs w:val="24"/>
        </w:rPr>
        <w:t xml:space="preserve"> kaitseväeteenistuses oldud aeg ning nõutava auastme vanuse arvestamisel </w:t>
      </w:r>
      <w:r w:rsidR="00F141B1" w:rsidRPr="007E437A">
        <w:rPr>
          <w:rFonts w:ascii="Times New Roman" w:hAnsi="Times New Roman"/>
          <w:sz w:val="24"/>
          <w:szCs w:val="24"/>
        </w:rPr>
        <w:t>arvatakse juurde</w:t>
      </w:r>
      <w:r w:rsidR="00436E3A" w:rsidRPr="007E437A">
        <w:rPr>
          <w:rFonts w:ascii="Times New Roman" w:hAnsi="Times New Roman"/>
          <w:sz w:val="24"/>
          <w:szCs w:val="24"/>
        </w:rPr>
        <w:t xml:space="preserve"> ka reservis oldud aeg.</w:t>
      </w:r>
    </w:p>
    <w:p w14:paraId="244BBD41" w14:textId="79A7ABC1" w:rsidR="00CE0331" w:rsidRPr="007E437A" w:rsidRDefault="00CE0331" w:rsidP="007E437A">
      <w:pPr>
        <w:pStyle w:val="Vahedeta"/>
        <w:jc w:val="both"/>
        <w:rPr>
          <w:rFonts w:ascii="Times New Roman" w:hAnsi="Times New Roman"/>
          <w:sz w:val="24"/>
          <w:szCs w:val="24"/>
        </w:rPr>
      </w:pPr>
    </w:p>
    <w:p w14:paraId="5C5C5047" w14:textId="5F789140" w:rsidR="00470C67" w:rsidRPr="007E437A" w:rsidRDefault="00470C67" w:rsidP="007E437A">
      <w:pPr>
        <w:pStyle w:val="Vahedeta"/>
        <w:jc w:val="both"/>
        <w:rPr>
          <w:rFonts w:ascii="Times New Roman" w:hAnsi="Times New Roman"/>
          <w:sz w:val="24"/>
          <w:szCs w:val="24"/>
        </w:rPr>
      </w:pPr>
    </w:p>
    <w:p w14:paraId="4E7F41D2" w14:textId="77BF0D9F" w:rsidR="00C9147F" w:rsidRPr="007E437A" w:rsidRDefault="00470C67" w:rsidP="007E437A">
      <w:pPr>
        <w:pStyle w:val="Vahedeta"/>
        <w:jc w:val="both"/>
        <w:rPr>
          <w:rFonts w:ascii="Times New Roman" w:hAnsi="Times New Roman"/>
          <w:sz w:val="24"/>
          <w:szCs w:val="24"/>
        </w:rPr>
      </w:pPr>
      <w:r w:rsidRPr="007E437A">
        <w:rPr>
          <w:rFonts w:ascii="Times New Roman" w:hAnsi="Times New Roman"/>
          <w:b/>
          <w:sz w:val="24"/>
          <w:szCs w:val="24"/>
        </w:rPr>
        <w:t>Punkti</w:t>
      </w:r>
      <w:r w:rsidR="009C7D01" w:rsidRPr="007E437A">
        <w:rPr>
          <w:rFonts w:ascii="Times New Roman" w:hAnsi="Times New Roman"/>
          <w:b/>
          <w:sz w:val="24"/>
          <w:szCs w:val="24"/>
        </w:rPr>
        <w:t>de</w:t>
      </w:r>
      <w:r w:rsidRPr="007E437A">
        <w:rPr>
          <w:rFonts w:ascii="Times New Roman" w:hAnsi="Times New Roman"/>
          <w:b/>
          <w:sz w:val="24"/>
          <w:szCs w:val="24"/>
        </w:rPr>
        <w:t xml:space="preserve">ga </w:t>
      </w:r>
      <w:r w:rsidR="00CD2C83" w:rsidRPr="007E437A">
        <w:rPr>
          <w:rFonts w:ascii="Times New Roman" w:hAnsi="Times New Roman"/>
          <w:b/>
          <w:sz w:val="24"/>
          <w:szCs w:val="24"/>
        </w:rPr>
        <w:t xml:space="preserve">6 </w:t>
      </w:r>
      <w:r w:rsidR="009C7D01" w:rsidRPr="007E437A">
        <w:rPr>
          <w:rFonts w:ascii="Times New Roman" w:hAnsi="Times New Roman"/>
          <w:b/>
          <w:sz w:val="24"/>
          <w:szCs w:val="24"/>
        </w:rPr>
        <w:t xml:space="preserve">ja </w:t>
      </w:r>
      <w:r w:rsidR="00CD2C83" w:rsidRPr="007E437A">
        <w:rPr>
          <w:rFonts w:ascii="Times New Roman" w:hAnsi="Times New Roman"/>
          <w:b/>
          <w:sz w:val="24"/>
          <w:szCs w:val="24"/>
        </w:rPr>
        <w:t>7</w:t>
      </w:r>
      <w:r w:rsidR="00CD2C83" w:rsidRPr="007E437A">
        <w:rPr>
          <w:rFonts w:ascii="Times New Roman" w:hAnsi="Times New Roman"/>
          <w:sz w:val="24"/>
          <w:szCs w:val="24"/>
        </w:rPr>
        <w:t xml:space="preserve"> </w:t>
      </w:r>
      <w:r w:rsidRPr="007E437A">
        <w:rPr>
          <w:rFonts w:ascii="Times New Roman" w:hAnsi="Times New Roman"/>
          <w:sz w:val="24"/>
          <w:szCs w:val="24"/>
        </w:rPr>
        <w:t>muudetakse</w:t>
      </w:r>
      <w:r w:rsidR="009C7D01" w:rsidRPr="007E437A">
        <w:rPr>
          <w:rFonts w:ascii="Times New Roman" w:hAnsi="Times New Roman"/>
          <w:sz w:val="24"/>
          <w:szCs w:val="24"/>
        </w:rPr>
        <w:t xml:space="preserve"> </w:t>
      </w:r>
      <w:r w:rsidR="00F141B1" w:rsidRPr="007E437A">
        <w:rPr>
          <w:rFonts w:ascii="Times New Roman" w:hAnsi="Times New Roman"/>
          <w:sz w:val="24"/>
          <w:szCs w:val="24"/>
        </w:rPr>
        <w:t>ning</w:t>
      </w:r>
      <w:r w:rsidR="009C7D01" w:rsidRPr="007E437A">
        <w:rPr>
          <w:rFonts w:ascii="Times New Roman" w:hAnsi="Times New Roman"/>
          <w:sz w:val="24"/>
          <w:szCs w:val="24"/>
        </w:rPr>
        <w:t xml:space="preserve"> täiendatakse</w:t>
      </w:r>
      <w:r w:rsidRPr="007E437A">
        <w:rPr>
          <w:rFonts w:ascii="Times New Roman" w:hAnsi="Times New Roman"/>
          <w:sz w:val="24"/>
          <w:szCs w:val="24"/>
        </w:rPr>
        <w:t xml:space="preserve"> </w:t>
      </w:r>
      <w:r w:rsidR="009C7D01" w:rsidRPr="007E437A">
        <w:rPr>
          <w:rFonts w:ascii="Times New Roman" w:hAnsi="Times New Roman"/>
          <w:sz w:val="24"/>
          <w:szCs w:val="24"/>
        </w:rPr>
        <w:t xml:space="preserve">välisriigis elava kutsealuse ajateenistusse asumisest vabastamise sätteid. </w:t>
      </w:r>
      <w:r w:rsidRPr="007E437A">
        <w:rPr>
          <w:rFonts w:ascii="Times New Roman" w:hAnsi="Times New Roman"/>
          <w:sz w:val="24"/>
          <w:szCs w:val="24"/>
        </w:rPr>
        <w:t>KVTS</w:t>
      </w:r>
      <w:r w:rsidR="00F141B1" w:rsidRPr="007E437A">
        <w:rPr>
          <w:rFonts w:ascii="Times New Roman" w:hAnsi="Times New Roman"/>
          <w:sz w:val="24"/>
          <w:szCs w:val="24"/>
        </w:rPr>
        <w:t>-i</w:t>
      </w:r>
      <w:r w:rsidRPr="007E437A">
        <w:rPr>
          <w:rFonts w:ascii="Times New Roman" w:hAnsi="Times New Roman"/>
          <w:sz w:val="24"/>
          <w:szCs w:val="24"/>
        </w:rPr>
        <w:t xml:space="preserve"> § 39 lõike </w:t>
      </w:r>
      <w:r w:rsidR="00CB2CAB" w:rsidRPr="007E437A">
        <w:rPr>
          <w:rFonts w:ascii="Times New Roman" w:hAnsi="Times New Roman"/>
          <w:sz w:val="24"/>
          <w:szCs w:val="24"/>
        </w:rPr>
        <w:t>1</w:t>
      </w:r>
      <w:r w:rsidRPr="007E437A">
        <w:rPr>
          <w:rFonts w:ascii="Times New Roman" w:hAnsi="Times New Roman"/>
          <w:sz w:val="24"/>
          <w:szCs w:val="24"/>
        </w:rPr>
        <w:t xml:space="preserve"> punkti </w:t>
      </w:r>
      <w:r w:rsidR="00CB2CAB" w:rsidRPr="007E437A">
        <w:rPr>
          <w:rFonts w:ascii="Times New Roman" w:hAnsi="Times New Roman"/>
          <w:sz w:val="24"/>
          <w:szCs w:val="24"/>
        </w:rPr>
        <w:t xml:space="preserve">4 kohaselt </w:t>
      </w:r>
      <w:r w:rsidR="00F141B1" w:rsidRPr="007E437A">
        <w:rPr>
          <w:rFonts w:ascii="Times New Roman" w:hAnsi="Times New Roman"/>
          <w:sz w:val="24"/>
          <w:szCs w:val="24"/>
        </w:rPr>
        <w:t xml:space="preserve">vabastatakse </w:t>
      </w:r>
      <w:r w:rsidR="00CB2CAB" w:rsidRPr="007E437A">
        <w:rPr>
          <w:rFonts w:ascii="Times New Roman" w:hAnsi="Times New Roman"/>
          <w:sz w:val="24"/>
          <w:szCs w:val="24"/>
        </w:rPr>
        <w:t xml:space="preserve">ajateenistusse asumisest isik, kes on vahetult tema andmete kaitseväekohustuslaste registrisse kandmisele eelnenud ajal elanud rahvastikuregistri andmetel katkematult vähemalt seitse aastat välisriigis või on </w:t>
      </w:r>
      <w:r w:rsidR="00F141B1" w:rsidRPr="007E437A">
        <w:rPr>
          <w:rFonts w:ascii="Times New Roman" w:hAnsi="Times New Roman"/>
          <w:sz w:val="24"/>
          <w:szCs w:val="24"/>
        </w:rPr>
        <w:t xml:space="preserve">vahetult tema andmete kaitseväekohustuslaste registrisse kandmisele eelnenud ajal </w:t>
      </w:r>
      <w:r w:rsidR="00CB2CAB" w:rsidRPr="007E437A">
        <w:rPr>
          <w:rFonts w:ascii="Times New Roman" w:hAnsi="Times New Roman"/>
          <w:sz w:val="24"/>
          <w:szCs w:val="24"/>
        </w:rPr>
        <w:t>sündinud ja elanud välisriigis ning ei ole viie aasta jooksul andmete registrisse kandmisest arvates esitanud kirjalikku taotlust aja</w:t>
      </w:r>
      <w:r w:rsidR="00F141B1" w:rsidRPr="007E437A">
        <w:rPr>
          <w:rFonts w:ascii="Times New Roman" w:hAnsi="Times New Roman"/>
          <w:sz w:val="24"/>
          <w:szCs w:val="24"/>
        </w:rPr>
        <w:t>-</w:t>
      </w:r>
      <w:r w:rsidR="00CB2CAB" w:rsidRPr="007E437A">
        <w:rPr>
          <w:rFonts w:ascii="Times New Roman" w:hAnsi="Times New Roman"/>
          <w:sz w:val="24"/>
          <w:szCs w:val="24"/>
        </w:rPr>
        <w:t xml:space="preserve"> või asendusteenistusse asumiseks. </w:t>
      </w:r>
      <w:r w:rsidR="00C9147F" w:rsidRPr="007E437A">
        <w:rPr>
          <w:rFonts w:ascii="Times New Roman" w:hAnsi="Times New Roman"/>
          <w:sz w:val="24"/>
          <w:szCs w:val="24"/>
        </w:rPr>
        <w:t xml:space="preserve">Muudatuse kohaselt jäetakse sättest välja isiku poolt ajateenistusse asumise taotluse esitamise tähtaeg (viis aastat) ning uue sõnastuse kohaselt </w:t>
      </w:r>
      <w:r w:rsidR="00F141B1" w:rsidRPr="007E437A">
        <w:rPr>
          <w:rFonts w:ascii="Times New Roman" w:hAnsi="Times New Roman"/>
          <w:sz w:val="24"/>
          <w:szCs w:val="24"/>
        </w:rPr>
        <w:t xml:space="preserve">arvab Kaitseressursside Amet </w:t>
      </w:r>
      <w:r w:rsidR="00C9147F" w:rsidRPr="007E437A">
        <w:rPr>
          <w:rFonts w:ascii="Times New Roman" w:hAnsi="Times New Roman"/>
          <w:sz w:val="24"/>
          <w:szCs w:val="24"/>
        </w:rPr>
        <w:t>isik</w:t>
      </w:r>
      <w:r w:rsidR="00F141B1" w:rsidRPr="007E437A">
        <w:rPr>
          <w:rFonts w:ascii="Times New Roman" w:hAnsi="Times New Roman"/>
          <w:sz w:val="24"/>
          <w:szCs w:val="24"/>
        </w:rPr>
        <w:t>u</w:t>
      </w:r>
      <w:r w:rsidR="00C9147F" w:rsidRPr="007E437A">
        <w:rPr>
          <w:rFonts w:ascii="Times New Roman" w:hAnsi="Times New Roman"/>
          <w:sz w:val="24"/>
          <w:szCs w:val="24"/>
        </w:rPr>
        <w:t>, kes on rahvastikuregistri andmetel elanud vahetult enne 17-aastaseks saamis</w:t>
      </w:r>
      <w:r w:rsidR="00F141B1" w:rsidRPr="007E437A">
        <w:rPr>
          <w:rFonts w:ascii="Times New Roman" w:hAnsi="Times New Roman"/>
          <w:sz w:val="24"/>
          <w:szCs w:val="24"/>
        </w:rPr>
        <w:t>t</w:t>
      </w:r>
      <w:r w:rsidR="00C9147F" w:rsidRPr="007E437A">
        <w:rPr>
          <w:rFonts w:ascii="Times New Roman" w:hAnsi="Times New Roman"/>
          <w:sz w:val="24"/>
          <w:szCs w:val="24"/>
        </w:rPr>
        <w:t xml:space="preserve"> seitse aastat välisriigis, reservi ilma viieaastast ooteperioodi </w:t>
      </w:r>
      <w:r w:rsidR="00F141B1" w:rsidRPr="007E437A">
        <w:rPr>
          <w:rFonts w:ascii="Times New Roman" w:hAnsi="Times New Roman"/>
          <w:sz w:val="24"/>
          <w:szCs w:val="24"/>
        </w:rPr>
        <w:t xml:space="preserve">rakendamata </w:t>
      </w:r>
      <w:r w:rsidR="00C9147F" w:rsidRPr="007E437A">
        <w:rPr>
          <w:rFonts w:ascii="Times New Roman" w:hAnsi="Times New Roman"/>
          <w:sz w:val="24"/>
          <w:szCs w:val="24"/>
        </w:rPr>
        <w:t xml:space="preserve">ning sellises saatuses isikul on võimalik </w:t>
      </w:r>
      <w:r w:rsidR="00F141B1" w:rsidRPr="007E437A">
        <w:rPr>
          <w:rFonts w:ascii="Times New Roman" w:hAnsi="Times New Roman"/>
          <w:sz w:val="24"/>
          <w:szCs w:val="24"/>
        </w:rPr>
        <w:t xml:space="preserve">esitada </w:t>
      </w:r>
      <w:r w:rsidR="00C9147F" w:rsidRPr="007E437A">
        <w:rPr>
          <w:rFonts w:ascii="Times New Roman" w:hAnsi="Times New Roman"/>
          <w:sz w:val="24"/>
          <w:szCs w:val="24"/>
        </w:rPr>
        <w:t>ajateenistus</w:t>
      </w:r>
      <w:r w:rsidR="00F141B1" w:rsidRPr="007E437A">
        <w:rPr>
          <w:rFonts w:ascii="Times New Roman" w:hAnsi="Times New Roman"/>
          <w:sz w:val="24"/>
          <w:szCs w:val="24"/>
        </w:rPr>
        <w:t>s</w:t>
      </w:r>
      <w:r w:rsidR="00C9147F" w:rsidRPr="007E437A">
        <w:rPr>
          <w:rFonts w:ascii="Times New Roman" w:hAnsi="Times New Roman"/>
          <w:sz w:val="24"/>
          <w:szCs w:val="24"/>
        </w:rPr>
        <w:t xml:space="preserve">e asumise taotlus kogu kutsealuse </w:t>
      </w:r>
      <w:r w:rsidR="00222A57" w:rsidRPr="007E437A">
        <w:rPr>
          <w:rFonts w:ascii="Times New Roman" w:hAnsi="Times New Roman"/>
          <w:sz w:val="24"/>
          <w:szCs w:val="24"/>
        </w:rPr>
        <w:t>v</w:t>
      </w:r>
      <w:r w:rsidR="00C9147F" w:rsidRPr="007E437A">
        <w:rPr>
          <w:rFonts w:ascii="Times New Roman" w:hAnsi="Times New Roman"/>
          <w:sz w:val="24"/>
          <w:szCs w:val="24"/>
        </w:rPr>
        <w:t xml:space="preserve">anuse jooksul (kuni 28-aastaseks saamiseni). Taotluse saamisel </w:t>
      </w:r>
      <w:r w:rsidR="00241D9E" w:rsidRPr="007E437A">
        <w:rPr>
          <w:rFonts w:ascii="Times New Roman" w:hAnsi="Times New Roman"/>
          <w:sz w:val="24"/>
          <w:szCs w:val="24"/>
        </w:rPr>
        <w:t>hindab</w:t>
      </w:r>
      <w:r w:rsidR="00C9147F" w:rsidRPr="007E437A">
        <w:rPr>
          <w:rFonts w:ascii="Times New Roman" w:hAnsi="Times New Roman"/>
          <w:sz w:val="24"/>
          <w:szCs w:val="24"/>
        </w:rPr>
        <w:t xml:space="preserve"> </w:t>
      </w:r>
      <w:r w:rsidR="00241D9E" w:rsidRPr="007E437A">
        <w:rPr>
          <w:rFonts w:ascii="Times New Roman" w:hAnsi="Times New Roman"/>
          <w:sz w:val="24"/>
          <w:szCs w:val="24"/>
        </w:rPr>
        <w:t xml:space="preserve">amet </w:t>
      </w:r>
      <w:r w:rsidR="00C9147F" w:rsidRPr="007E437A">
        <w:rPr>
          <w:rFonts w:ascii="Times New Roman" w:hAnsi="Times New Roman"/>
          <w:sz w:val="24"/>
          <w:szCs w:val="24"/>
        </w:rPr>
        <w:t>isiku terviseseisundi</w:t>
      </w:r>
      <w:r w:rsidR="00241D9E" w:rsidRPr="007E437A">
        <w:rPr>
          <w:rFonts w:ascii="Times New Roman" w:hAnsi="Times New Roman"/>
          <w:sz w:val="24"/>
          <w:szCs w:val="24"/>
        </w:rPr>
        <w:t>t</w:t>
      </w:r>
      <w:r w:rsidR="00C9147F" w:rsidRPr="007E437A">
        <w:rPr>
          <w:rFonts w:ascii="Times New Roman" w:hAnsi="Times New Roman"/>
          <w:sz w:val="24"/>
          <w:szCs w:val="24"/>
        </w:rPr>
        <w:t xml:space="preserve"> ja tervisenõuetele vastavus</w:t>
      </w:r>
      <w:r w:rsidR="00241D9E" w:rsidRPr="007E437A">
        <w:rPr>
          <w:rFonts w:ascii="Times New Roman" w:hAnsi="Times New Roman"/>
          <w:sz w:val="24"/>
          <w:szCs w:val="24"/>
        </w:rPr>
        <w:t>t ning seejärel</w:t>
      </w:r>
      <w:r w:rsidR="00C9147F" w:rsidRPr="007E437A">
        <w:rPr>
          <w:rFonts w:ascii="Times New Roman" w:hAnsi="Times New Roman"/>
          <w:sz w:val="24"/>
          <w:szCs w:val="24"/>
        </w:rPr>
        <w:t xml:space="preserve"> </w:t>
      </w:r>
      <w:r w:rsidR="00241D9E" w:rsidRPr="007E437A">
        <w:rPr>
          <w:rFonts w:ascii="Times New Roman" w:hAnsi="Times New Roman"/>
          <w:sz w:val="24"/>
          <w:szCs w:val="24"/>
        </w:rPr>
        <w:t xml:space="preserve">muudab </w:t>
      </w:r>
      <w:r w:rsidR="00C9147F" w:rsidRPr="007E437A">
        <w:rPr>
          <w:rFonts w:ascii="Times New Roman" w:hAnsi="Times New Roman"/>
          <w:sz w:val="24"/>
          <w:szCs w:val="24"/>
        </w:rPr>
        <w:t xml:space="preserve">isiku andmed registris uuesti kutsealuseks </w:t>
      </w:r>
      <w:r w:rsidR="00241D9E" w:rsidRPr="007E437A">
        <w:rPr>
          <w:rFonts w:ascii="Times New Roman" w:hAnsi="Times New Roman"/>
          <w:sz w:val="24"/>
          <w:szCs w:val="24"/>
        </w:rPr>
        <w:t>ja</w:t>
      </w:r>
      <w:r w:rsidR="00C9147F" w:rsidRPr="007E437A">
        <w:rPr>
          <w:rFonts w:ascii="Times New Roman" w:hAnsi="Times New Roman"/>
          <w:sz w:val="24"/>
          <w:szCs w:val="24"/>
        </w:rPr>
        <w:t xml:space="preserve"> väljastab aja</w:t>
      </w:r>
      <w:r w:rsidR="00241D9E" w:rsidRPr="007E437A">
        <w:rPr>
          <w:rFonts w:ascii="Times New Roman" w:hAnsi="Times New Roman"/>
          <w:sz w:val="24"/>
          <w:szCs w:val="24"/>
        </w:rPr>
        <w:t>-</w:t>
      </w:r>
      <w:r w:rsidR="00C9147F" w:rsidRPr="007E437A">
        <w:rPr>
          <w:rFonts w:ascii="Times New Roman" w:hAnsi="Times New Roman"/>
          <w:sz w:val="24"/>
          <w:szCs w:val="24"/>
        </w:rPr>
        <w:t xml:space="preserve"> või asendusteenistus</w:t>
      </w:r>
      <w:r w:rsidR="00241D9E" w:rsidRPr="007E437A">
        <w:rPr>
          <w:rFonts w:ascii="Times New Roman" w:hAnsi="Times New Roman"/>
          <w:sz w:val="24"/>
          <w:szCs w:val="24"/>
        </w:rPr>
        <w:t>s</w:t>
      </w:r>
      <w:r w:rsidR="00C9147F" w:rsidRPr="007E437A">
        <w:rPr>
          <w:rFonts w:ascii="Times New Roman" w:hAnsi="Times New Roman"/>
          <w:sz w:val="24"/>
          <w:szCs w:val="24"/>
        </w:rPr>
        <w:t xml:space="preserve">e </w:t>
      </w:r>
      <w:r w:rsidR="009C7D01" w:rsidRPr="007E437A">
        <w:rPr>
          <w:rFonts w:ascii="Times New Roman" w:hAnsi="Times New Roman"/>
          <w:sz w:val="24"/>
          <w:szCs w:val="24"/>
        </w:rPr>
        <w:t>asumise otsuse (lõiked 6 ja 7).</w:t>
      </w:r>
    </w:p>
    <w:p w14:paraId="54F5D246" w14:textId="0E4AFB06" w:rsidR="00E21EED" w:rsidRPr="007E437A" w:rsidRDefault="00E21EED" w:rsidP="007E437A">
      <w:pPr>
        <w:pStyle w:val="Vahedeta"/>
        <w:jc w:val="both"/>
        <w:rPr>
          <w:rFonts w:ascii="Times New Roman" w:hAnsi="Times New Roman"/>
          <w:sz w:val="24"/>
          <w:szCs w:val="24"/>
        </w:rPr>
      </w:pPr>
    </w:p>
    <w:p w14:paraId="6D8CC668" w14:textId="1083D609" w:rsidR="00E21EED" w:rsidRPr="007E437A" w:rsidRDefault="00E21EED" w:rsidP="007E437A">
      <w:pPr>
        <w:pStyle w:val="Vahedeta"/>
        <w:jc w:val="both"/>
        <w:rPr>
          <w:rFonts w:ascii="Times New Roman" w:hAnsi="Times New Roman"/>
          <w:sz w:val="24"/>
          <w:szCs w:val="24"/>
        </w:rPr>
      </w:pPr>
      <w:r w:rsidRPr="007E437A">
        <w:rPr>
          <w:rFonts w:ascii="Times New Roman" w:hAnsi="Times New Roman"/>
          <w:b/>
          <w:sz w:val="24"/>
          <w:szCs w:val="24"/>
        </w:rPr>
        <w:t xml:space="preserve">Punktiga </w:t>
      </w:r>
      <w:r w:rsidR="00CD2C83" w:rsidRPr="007E437A">
        <w:rPr>
          <w:rFonts w:ascii="Times New Roman" w:hAnsi="Times New Roman"/>
          <w:b/>
          <w:sz w:val="24"/>
          <w:szCs w:val="24"/>
        </w:rPr>
        <w:t>8</w:t>
      </w:r>
      <w:r w:rsidR="00CD2C83" w:rsidRPr="007E437A">
        <w:rPr>
          <w:rFonts w:ascii="Times New Roman" w:hAnsi="Times New Roman"/>
          <w:sz w:val="24"/>
          <w:szCs w:val="24"/>
        </w:rPr>
        <w:t xml:space="preserve"> </w:t>
      </w:r>
      <w:r w:rsidRPr="007E437A">
        <w:rPr>
          <w:rFonts w:ascii="Times New Roman" w:hAnsi="Times New Roman"/>
          <w:sz w:val="24"/>
          <w:szCs w:val="24"/>
        </w:rPr>
        <w:t>muudetakse KVTS</w:t>
      </w:r>
      <w:r w:rsidR="0060766E" w:rsidRPr="007E437A">
        <w:rPr>
          <w:rFonts w:ascii="Times New Roman" w:hAnsi="Times New Roman"/>
          <w:sz w:val="24"/>
          <w:szCs w:val="24"/>
        </w:rPr>
        <w:t>-i</w:t>
      </w:r>
      <w:r w:rsidRPr="007E437A">
        <w:rPr>
          <w:rFonts w:ascii="Times New Roman" w:hAnsi="Times New Roman"/>
          <w:sz w:val="24"/>
          <w:szCs w:val="24"/>
        </w:rPr>
        <w:t xml:space="preserve"> § 44 lõiget 2</w:t>
      </w:r>
      <w:r w:rsidR="008A6FC2" w:rsidRPr="007E437A">
        <w:rPr>
          <w:rFonts w:ascii="Times New Roman" w:hAnsi="Times New Roman"/>
          <w:sz w:val="24"/>
          <w:szCs w:val="24"/>
        </w:rPr>
        <w:t xml:space="preserve">. Uue sõnastusega muudetakse </w:t>
      </w:r>
      <w:r w:rsidR="00C22FCC" w:rsidRPr="007E437A">
        <w:rPr>
          <w:rFonts w:ascii="Times New Roman" w:hAnsi="Times New Roman"/>
          <w:sz w:val="24"/>
          <w:szCs w:val="24"/>
        </w:rPr>
        <w:t xml:space="preserve">kutseõppe ja </w:t>
      </w:r>
      <w:r w:rsidR="002342F5" w:rsidRPr="007E437A">
        <w:rPr>
          <w:rFonts w:ascii="Times New Roman" w:hAnsi="Times New Roman"/>
          <w:sz w:val="24"/>
          <w:szCs w:val="24"/>
        </w:rPr>
        <w:t xml:space="preserve">kõrghariduse </w:t>
      </w:r>
      <w:r w:rsidR="008A6FC2" w:rsidRPr="007E437A">
        <w:rPr>
          <w:rFonts w:ascii="Times New Roman" w:hAnsi="Times New Roman"/>
          <w:sz w:val="24"/>
          <w:szCs w:val="24"/>
        </w:rPr>
        <w:t xml:space="preserve">omandamiseks ajateenistusse kutsumisest ajapikenduse taotlemise kord selgemaks ning taotlemise alused </w:t>
      </w:r>
      <w:r w:rsidR="0060766E" w:rsidRPr="007E437A">
        <w:rPr>
          <w:rFonts w:ascii="Times New Roman" w:hAnsi="Times New Roman"/>
          <w:sz w:val="24"/>
          <w:szCs w:val="24"/>
        </w:rPr>
        <w:t>ühtlustatakse</w:t>
      </w:r>
      <w:r w:rsidR="008A6FC2" w:rsidRPr="007E437A">
        <w:rPr>
          <w:rFonts w:ascii="Times New Roman" w:hAnsi="Times New Roman"/>
          <w:sz w:val="24"/>
          <w:szCs w:val="24"/>
        </w:rPr>
        <w:t xml:space="preserve"> välisriigis kõrgharidus</w:t>
      </w:r>
      <w:r w:rsidR="0060766E" w:rsidRPr="007E437A">
        <w:rPr>
          <w:rFonts w:ascii="Times New Roman" w:hAnsi="Times New Roman"/>
          <w:sz w:val="24"/>
          <w:szCs w:val="24"/>
        </w:rPr>
        <w:t>e</w:t>
      </w:r>
      <w:r w:rsidR="008A6FC2" w:rsidRPr="007E437A">
        <w:rPr>
          <w:rFonts w:ascii="Times New Roman" w:hAnsi="Times New Roman"/>
          <w:sz w:val="24"/>
          <w:szCs w:val="24"/>
        </w:rPr>
        <w:t xml:space="preserve"> omandamise </w:t>
      </w:r>
      <w:r w:rsidR="003449F4" w:rsidRPr="007E437A">
        <w:rPr>
          <w:rFonts w:ascii="Times New Roman" w:hAnsi="Times New Roman"/>
          <w:sz w:val="24"/>
          <w:szCs w:val="24"/>
        </w:rPr>
        <w:t xml:space="preserve">ajapikenduse taotlemise </w:t>
      </w:r>
      <w:r w:rsidR="008A6FC2" w:rsidRPr="007E437A">
        <w:rPr>
          <w:rFonts w:ascii="Times New Roman" w:hAnsi="Times New Roman"/>
          <w:sz w:val="24"/>
          <w:szCs w:val="24"/>
        </w:rPr>
        <w:t xml:space="preserve">korraga. Seni kehtinud sätte kohaselt tuli Eestis kõrgharidust omandaval kutsealusel esitada ajapikenduse taotlus </w:t>
      </w:r>
      <w:r w:rsidR="00D221A4" w:rsidRPr="007E437A">
        <w:rPr>
          <w:rFonts w:ascii="Times New Roman" w:hAnsi="Times New Roman"/>
          <w:sz w:val="24"/>
          <w:szCs w:val="24"/>
        </w:rPr>
        <w:t xml:space="preserve">hiljemalt 15. septembriks ning taotluses tuli märkida, millal ta kolme aasta jooksul </w:t>
      </w:r>
      <w:r w:rsidR="004B0FD3" w:rsidRPr="007E437A">
        <w:rPr>
          <w:rFonts w:ascii="Times New Roman" w:hAnsi="Times New Roman"/>
          <w:sz w:val="24"/>
          <w:szCs w:val="24"/>
        </w:rPr>
        <w:t xml:space="preserve">alates </w:t>
      </w:r>
      <w:r w:rsidR="00D221A4" w:rsidRPr="007E437A">
        <w:rPr>
          <w:rFonts w:ascii="Times New Roman" w:hAnsi="Times New Roman"/>
          <w:sz w:val="24"/>
          <w:szCs w:val="24"/>
        </w:rPr>
        <w:t>õpingu</w:t>
      </w:r>
      <w:r w:rsidR="004B0FD3" w:rsidRPr="007E437A">
        <w:rPr>
          <w:rFonts w:ascii="Times New Roman" w:hAnsi="Times New Roman"/>
          <w:sz w:val="24"/>
          <w:szCs w:val="24"/>
        </w:rPr>
        <w:t>te alustamisest</w:t>
      </w:r>
      <w:r w:rsidR="00D221A4" w:rsidRPr="007E437A">
        <w:rPr>
          <w:rFonts w:ascii="Times New Roman" w:hAnsi="Times New Roman"/>
          <w:sz w:val="24"/>
          <w:szCs w:val="24"/>
        </w:rPr>
        <w:t xml:space="preserve"> soovib ajateenistusse</w:t>
      </w:r>
      <w:r w:rsidR="0060766E" w:rsidRPr="007E437A">
        <w:rPr>
          <w:rFonts w:ascii="Times New Roman" w:hAnsi="Times New Roman"/>
          <w:sz w:val="24"/>
          <w:szCs w:val="24"/>
        </w:rPr>
        <w:t xml:space="preserve"> asuda</w:t>
      </w:r>
      <w:r w:rsidR="00D221A4" w:rsidRPr="007E437A">
        <w:rPr>
          <w:rFonts w:ascii="Times New Roman" w:hAnsi="Times New Roman"/>
          <w:sz w:val="24"/>
          <w:szCs w:val="24"/>
        </w:rPr>
        <w:t>. Samas</w:t>
      </w:r>
      <w:r w:rsidR="0060766E" w:rsidRPr="007E437A">
        <w:rPr>
          <w:rFonts w:ascii="Times New Roman" w:hAnsi="Times New Roman"/>
          <w:sz w:val="24"/>
          <w:szCs w:val="24"/>
        </w:rPr>
        <w:t>,</w:t>
      </w:r>
      <w:r w:rsidR="00D221A4" w:rsidRPr="007E437A">
        <w:rPr>
          <w:rFonts w:ascii="Times New Roman" w:hAnsi="Times New Roman"/>
          <w:sz w:val="24"/>
          <w:szCs w:val="24"/>
        </w:rPr>
        <w:t xml:space="preserve"> välisriigis kõrgharidust omandaval kutsealusel selliseid lisatingimusi kehtestatud ei ole. Muudatuse eesmärk on lihtsustada </w:t>
      </w:r>
      <w:r w:rsidR="0060766E" w:rsidRPr="007E437A">
        <w:rPr>
          <w:rFonts w:ascii="Times New Roman" w:hAnsi="Times New Roman"/>
          <w:sz w:val="24"/>
          <w:szCs w:val="24"/>
        </w:rPr>
        <w:t xml:space="preserve">ja </w:t>
      </w:r>
      <w:r w:rsidR="00D221A4" w:rsidRPr="007E437A">
        <w:rPr>
          <w:rFonts w:ascii="Times New Roman" w:hAnsi="Times New Roman"/>
          <w:sz w:val="24"/>
          <w:szCs w:val="24"/>
        </w:rPr>
        <w:t xml:space="preserve">võrdsustada ajapikenduse taotlemise aluseid ning Eesti </w:t>
      </w:r>
      <w:r w:rsidR="00C22FCC" w:rsidRPr="007E437A">
        <w:rPr>
          <w:rFonts w:ascii="Times New Roman" w:hAnsi="Times New Roman"/>
          <w:sz w:val="24"/>
          <w:szCs w:val="24"/>
        </w:rPr>
        <w:lastRenderedPageBreak/>
        <w:t xml:space="preserve">kutseõppeasutuses või </w:t>
      </w:r>
      <w:r w:rsidR="00D221A4" w:rsidRPr="007E437A">
        <w:rPr>
          <w:rFonts w:ascii="Times New Roman" w:hAnsi="Times New Roman"/>
          <w:sz w:val="24"/>
          <w:szCs w:val="24"/>
        </w:rPr>
        <w:t xml:space="preserve">kõrgkoolis õpingute jätkamiseks ajapikenduse taotlemisel kaotatakse ära senised lisatingimused. Uue korra kohaselt tuleb kutsealusel, kes alustab õpinguid kõrgkoolis vahetult peale keskhariduse omandamist, esitada ajapikenduse taotlus hiljemalt 30 päeva jooksul </w:t>
      </w:r>
      <w:r w:rsidR="004B0FD3" w:rsidRPr="007E437A">
        <w:rPr>
          <w:rFonts w:ascii="Times New Roman" w:hAnsi="Times New Roman"/>
          <w:sz w:val="24"/>
          <w:szCs w:val="24"/>
        </w:rPr>
        <w:t xml:space="preserve">kõrgkooli </w:t>
      </w:r>
      <w:r w:rsidR="00D221A4" w:rsidRPr="007E437A">
        <w:rPr>
          <w:rFonts w:ascii="Times New Roman" w:hAnsi="Times New Roman"/>
          <w:sz w:val="24"/>
          <w:szCs w:val="24"/>
        </w:rPr>
        <w:t xml:space="preserve">immatrikuleerimisest. Ajapikendust on õigus saada kuni õpingute nominaalaja lõpuni, kuid mitte kauem kui kutsealuse 23-aastaseks saamiseni. Ka edaspidi on kutsealusel õigus asuda ajateenistusse varem, taotledes kõrgkoolist akadeemilist puhkust, mida võimaldatakse </w:t>
      </w:r>
      <w:r w:rsidR="0044216D" w:rsidRPr="007E437A">
        <w:rPr>
          <w:rFonts w:ascii="Times New Roman" w:hAnsi="Times New Roman"/>
          <w:sz w:val="24"/>
          <w:szCs w:val="24"/>
        </w:rPr>
        <w:t>kõrgharidusseaduse</w:t>
      </w:r>
      <w:r w:rsidR="00D221A4" w:rsidRPr="007E437A">
        <w:rPr>
          <w:rFonts w:ascii="Times New Roman" w:hAnsi="Times New Roman"/>
          <w:sz w:val="24"/>
          <w:szCs w:val="24"/>
        </w:rPr>
        <w:t xml:space="preserve"> §</w:t>
      </w:r>
      <w:r w:rsidR="0044216D" w:rsidRPr="007E437A">
        <w:rPr>
          <w:rFonts w:ascii="Times New Roman" w:hAnsi="Times New Roman"/>
          <w:sz w:val="24"/>
          <w:szCs w:val="24"/>
        </w:rPr>
        <w:t xml:space="preserve"> 15 lõike 1 punkti 7</w:t>
      </w:r>
      <w:r w:rsidR="00D221A4" w:rsidRPr="007E437A">
        <w:rPr>
          <w:rFonts w:ascii="Times New Roman" w:hAnsi="Times New Roman"/>
          <w:sz w:val="24"/>
          <w:szCs w:val="24"/>
        </w:rPr>
        <w:t xml:space="preserve"> alusel kuni aasta ajateenistuse läbimiseks.</w:t>
      </w:r>
    </w:p>
    <w:p w14:paraId="1229C36E" w14:textId="105085EF" w:rsidR="00C22FCC" w:rsidRPr="007E437A" w:rsidRDefault="00C22FCC" w:rsidP="007E437A">
      <w:pPr>
        <w:pStyle w:val="Vahedeta"/>
        <w:jc w:val="both"/>
        <w:rPr>
          <w:rFonts w:ascii="Times New Roman" w:hAnsi="Times New Roman"/>
          <w:sz w:val="24"/>
          <w:szCs w:val="24"/>
        </w:rPr>
      </w:pPr>
    </w:p>
    <w:p w14:paraId="2A7E4591" w14:textId="431E0A5E" w:rsidR="00181D53" w:rsidRPr="007E437A" w:rsidRDefault="00C22FCC" w:rsidP="007E437A">
      <w:pPr>
        <w:pStyle w:val="Vahedeta"/>
        <w:jc w:val="both"/>
        <w:rPr>
          <w:rFonts w:ascii="Times New Roman" w:hAnsi="Times New Roman"/>
          <w:sz w:val="24"/>
          <w:szCs w:val="24"/>
        </w:rPr>
      </w:pPr>
      <w:commentRangeStart w:id="10"/>
      <w:r w:rsidRPr="007E437A">
        <w:rPr>
          <w:rFonts w:ascii="Times New Roman" w:hAnsi="Times New Roman"/>
          <w:b/>
          <w:sz w:val="24"/>
          <w:szCs w:val="24"/>
        </w:rPr>
        <w:t xml:space="preserve">Punktiga </w:t>
      </w:r>
      <w:r w:rsidR="00CD2C83" w:rsidRPr="007E437A">
        <w:rPr>
          <w:rFonts w:ascii="Times New Roman" w:hAnsi="Times New Roman"/>
          <w:b/>
          <w:sz w:val="24"/>
          <w:szCs w:val="24"/>
        </w:rPr>
        <w:t>9</w:t>
      </w:r>
      <w:r w:rsidR="00CD2C83" w:rsidRPr="007E437A">
        <w:rPr>
          <w:rFonts w:ascii="Times New Roman" w:hAnsi="Times New Roman"/>
          <w:sz w:val="24"/>
          <w:szCs w:val="24"/>
        </w:rPr>
        <w:t xml:space="preserve"> </w:t>
      </w:r>
      <w:r w:rsidR="009466C2" w:rsidRPr="007E437A">
        <w:rPr>
          <w:rFonts w:ascii="Times New Roman" w:hAnsi="Times New Roman"/>
          <w:sz w:val="24"/>
          <w:szCs w:val="24"/>
        </w:rPr>
        <w:t>täiendatakse KVTS</w:t>
      </w:r>
      <w:r w:rsidR="0060766E" w:rsidRPr="007E437A">
        <w:rPr>
          <w:rFonts w:ascii="Times New Roman" w:hAnsi="Times New Roman"/>
          <w:sz w:val="24"/>
          <w:szCs w:val="24"/>
        </w:rPr>
        <w:t>-i</w:t>
      </w:r>
      <w:r w:rsidR="009466C2" w:rsidRPr="007E437A">
        <w:rPr>
          <w:rFonts w:ascii="Times New Roman" w:hAnsi="Times New Roman"/>
          <w:sz w:val="24"/>
          <w:szCs w:val="24"/>
        </w:rPr>
        <w:t xml:space="preserve"> § 49 lõikega 16.</w:t>
      </w:r>
      <w:r w:rsidR="00A8712D" w:rsidRPr="007E437A">
        <w:rPr>
          <w:rFonts w:ascii="Times New Roman" w:hAnsi="Times New Roman"/>
          <w:sz w:val="24"/>
          <w:szCs w:val="24"/>
        </w:rPr>
        <w:t xml:space="preserve"> KVTS</w:t>
      </w:r>
      <w:r w:rsidR="0060766E" w:rsidRPr="007E437A">
        <w:rPr>
          <w:rFonts w:ascii="Times New Roman" w:hAnsi="Times New Roman"/>
          <w:sz w:val="24"/>
          <w:szCs w:val="24"/>
        </w:rPr>
        <w:t>-i</w:t>
      </w:r>
      <w:r w:rsidR="00A8712D" w:rsidRPr="007E437A">
        <w:rPr>
          <w:rFonts w:ascii="Times New Roman" w:hAnsi="Times New Roman"/>
          <w:sz w:val="24"/>
          <w:szCs w:val="24"/>
        </w:rPr>
        <w:t xml:space="preserve"> §-</w:t>
      </w:r>
      <w:r w:rsidR="0060766E" w:rsidRPr="007E437A">
        <w:rPr>
          <w:rFonts w:ascii="Times New Roman" w:hAnsi="Times New Roman"/>
          <w:sz w:val="24"/>
          <w:szCs w:val="24"/>
        </w:rPr>
        <w:t>s</w:t>
      </w:r>
      <w:r w:rsidR="00A8712D" w:rsidRPr="007E437A">
        <w:rPr>
          <w:rFonts w:ascii="Times New Roman" w:hAnsi="Times New Roman"/>
          <w:sz w:val="24"/>
          <w:szCs w:val="24"/>
        </w:rPr>
        <w:t xml:space="preserve"> 49 on sätestatud ajateenijate </w:t>
      </w:r>
      <w:r w:rsidR="00A56864" w:rsidRPr="007E437A">
        <w:rPr>
          <w:rFonts w:ascii="Times New Roman" w:hAnsi="Times New Roman"/>
          <w:sz w:val="24"/>
          <w:szCs w:val="24"/>
        </w:rPr>
        <w:t>põhi</w:t>
      </w:r>
      <w:r w:rsidR="00A8712D" w:rsidRPr="007E437A">
        <w:rPr>
          <w:rFonts w:ascii="Times New Roman" w:hAnsi="Times New Roman"/>
          <w:sz w:val="24"/>
          <w:szCs w:val="24"/>
        </w:rPr>
        <w:t>õigus</w:t>
      </w:r>
      <w:r w:rsidR="00A56864" w:rsidRPr="007E437A">
        <w:rPr>
          <w:rFonts w:ascii="Times New Roman" w:hAnsi="Times New Roman"/>
          <w:sz w:val="24"/>
          <w:szCs w:val="24"/>
        </w:rPr>
        <w:t xml:space="preserve">te ja </w:t>
      </w:r>
      <w:r w:rsidR="0060766E" w:rsidRPr="007E437A">
        <w:rPr>
          <w:rFonts w:ascii="Times New Roman" w:hAnsi="Times New Roman"/>
          <w:sz w:val="24"/>
          <w:szCs w:val="24"/>
        </w:rPr>
        <w:t>-</w:t>
      </w:r>
      <w:r w:rsidR="00A56864" w:rsidRPr="007E437A">
        <w:rPr>
          <w:rFonts w:ascii="Times New Roman" w:hAnsi="Times New Roman"/>
          <w:sz w:val="24"/>
          <w:szCs w:val="24"/>
        </w:rPr>
        <w:t>vabaduste piiramise alused. Ku</w:t>
      </w:r>
      <w:r w:rsidR="0060766E" w:rsidRPr="007E437A">
        <w:rPr>
          <w:rFonts w:ascii="Times New Roman" w:hAnsi="Times New Roman"/>
          <w:sz w:val="24"/>
          <w:szCs w:val="24"/>
        </w:rPr>
        <w:t>na</w:t>
      </w:r>
      <w:r w:rsidR="00A56864" w:rsidRPr="007E437A">
        <w:rPr>
          <w:rFonts w:ascii="Times New Roman" w:hAnsi="Times New Roman"/>
          <w:sz w:val="24"/>
          <w:szCs w:val="24"/>
        </w:rPr>
        <w:t xml:space="preserve"> kodanike põhiõigused ja </w:t>
      </w:r>
      <w:r w:rsidR="0060766E" w:rsidRPr="007E437A">
        <w:rPr>
          <w:rFonts w:ascii="Times New Roman" w:hAnsi="Times New Roman"/>
          <w:sz w:val="24"/>
          <w:szCs w:val="24"/>
        </w:rPr>
        <w:t>-</w:t>
      </w:r>
      <w:r w:rsidR="00A56864" w:rsidRPr="007E437A">
        <w:rPr>
          <w:rFonts w:ascii="Times New Roman" w:hAnsi="Times New Roman"/>
          <w:sz w:val="24"/>
          <w:szCs w:val="24"/>
        </w:rPr>
        <w:t xml:space="preserve">vabadused tulenevad Eesti Vabariigi põhiseadusest, siis </w:t>
      </w:r>
      <w:r w:rsidR="0060766E" w:rsidRPr="007E437A">
        <w:rPr>
          <w:rFonts w:ascii="Times New Roman" w:hAnsi="Times New Roman"/>
          <w:sz w:val="24"/>
          <w:szCs w:val="24"/>
        </w:rPr>
        <w:t xml:space="preserve">on </w:t>
      </w:r>
      <w:r w:rsidR="00A56864" w:rsidRPr="007E437A">
        <w:rPr>
          <w:rFonts w:ascii="Times New Roman" w:hAnsi="Times New Roman"/>
          <w:sz w:val="24"/>
          <w:szCs w:val="24"/>
        </w:rPr>
        <w:t>ajateenistuses kui põhiseaduses</w:t>
      </w:r>
      <w:r w:rsidR="0060766E" w:rsidRPr="007E437A">
        <w:rPr>
          <w:rFonts w:ascii="Times New Roman" w:hAnsi="Times New Roman"/>
          <w:sz w:val="24"/>
          <w:szCs w:val="24"/>
        </w:rPr>
        <w:t>t</w:t>
      </w:r>
      <w:r w:rsidR="00A56864" w:rsidRPr="007E437A">
        <w:rPr>
          <w:rFonts w:ascii="Times New Roman" w:hAnsi="Times New Roman"/>
          <w:sz w:val="24"/>
          <w:szCs w:val="24"/>
        </w:rPr>
        <w:t xml:space="preserve"> tuleneva kohustuse täitmise perioodil </w:t>
      </w:r>
      <w:r w:rsidR="0060766E" w:rsidRPr="007E437A">
        <w:rPr>
          <w:rFonts w:ascii="Times New Roman" w:hAnsi="Times New Roman"/>
          <w:sz w:val="24"/>
          <w:szCs w:val="24"/>
        </w:rPr>
        <w:t xml:space="preserve">seatud </w:t>
      </w:r>
      <w:r w:rsidR="00A56864" w:rsidRPr="007E437A">
        <w:rPr>
          <w:rFonts w:ascii="Times New Roman" w:hAnsi="Times New Roman"/>
          <w:sz w:val="24"/>
          <w:szCs w:val="24"/>
        </w:rPr>
        <w:t xml:space="preserve">ajateenijate õigustele ja vabadustele teatud piirangud. Eelnõuga </w:t>
      </w:r>
      <w:r w:rsidR="002911F3" w:rsidRPr="007E437A">
        <w:rPr>
          <w:rFonts w:ascii="Times New Roman" w:hAnsi="Times New Roman"/>
          <w:sz w:val="24"/>
          <w:szCs w:val="24"/>
        </w:rPr>
        <w:t>nähakse ette, et ajateenijale võib ilma tema nõusolekut küsimata taotleda Kaitseväe algatusel salastatud teabele juurde</w:t>
      </w:r>
      <w:r w:rsidR="00EF6400" w:rsidRPr="007E437A">
        <w:rPr>
          <w:rFonts w:ascii="Times New Roman" w:hAnsi="Times New Roman"/>
          <w:sz w:val="24"/>
          <w:szCs w:val="24"/>
        </w:rPr>
        <w:t xml:space="preserve">pääsu õigust, kui Kaitseväe juhataja on </w:t>
      </w:r>
      <w:r w:rsidR="0060766E" w:rsidRPr="007E437A">
        <w:rPr>
          <w:rFonts w:ascii="Times New Roman" w:hAnsi="Times New Roman"/>
          <w:sz w:val="24"/>
          <w:szCs w:val="24"/>
        </w:rPr>
        <w:t xml:space="preserve">määranud </w:t>
      </w:r>
      <w:r w:rsidR="00EF6400" w:rsidRPr="007E437A">
        <w:rPr>
          <w:rFonts w:ascii="Times New Roman" w:hAnsi="Times New Roman"/>
          <w:sz w:val="24"/>
          <w:szCs w:val="24"/>
        </w:rPr>
        <w:t>ajateenija rahuaja ametikohale juurdepääsu</w:t>
      </w:r>
      <w:r w:rsidR="008065E6" w:rsidRPr="007E437A">
        <w:rPr>
          <w:rFonts w:ascii="Times New Roman" w:hAnsi="Times New Roman"/>
          <w:sz w:val="24"/>
          <w:szCs w:val="24"/>
        </w:rPr>
        <w:t xml:space="preserve"> </w:t>
      </w:r>
      <w:r w:rsidR="00EF6400" w:rsidRPr="007E437A">
        <w:rPr>
          <w:rFonts w:ascii="Times New Roman" w:hAnsi="Times New Roman"/>
          <w:sz w:val="24"/>
          <w:szCs w:val="24"/>
        </w:rPr>
        <w:t>õiguse taseme riigisaladuse ja salastatud välisteabe seaduses sätestatud korras.</w:t>
      </w:r>
      <w:commentRangeEnd w:id="10"/>
      <w:r w:rsidR="00374BFC">
        <w:rPr>
          <w:rStyle w:val="Kommentaariviide"/>
          <w:rFonts w:ascii="Calibri" w:hAnsi="Calibri"/>
          <w:szCs w:val="20"/>
        </w:rPr>
        <w:commentReference w:id="10"/>
      </w:r>
    </w:p>
    <w:p w14:paraId="1CB3470F" w14:textId="1438F80B" w:rsidR="00181D53" w:rsidRPr="007E437A" w:rsidRDefault="002A18FF" w:rsidP="007E437A">
      <w:pPr>
        <w:pStyle w:val="Vahedeta"/>
        <w:jc w:val="both"/>
        <w:rPr>
          <w:rFonts w:ascii="Times New Roman" w:hAnsi="Times New Roman"/>
          <w:sz w:val="24"/>
          <w:szCs w:val="24"/>
        </w:rPr>
      </w:pPr>
      <w:r w:rsidRPr="007E437A">
        <w:rPr>
          <w:rFonts w:ascii="Times New Roman" w:hAnsi="Times New Roman"/>
          <w:sz w:val="24"/>
          <w:szCs w:val="24"/>
        </w:rPr>
        <w:t xml:space="preserve">Lähiaastatel </w:t>
      </w:r>
      <w:r w:rsidR="00181D53" w:rsidRPr="007E437A">
        <w:rPr>
          <w:rFonts w:ascii="Times New Roman" w:hAnsi="Times New Roman"/>
          <w:sz w:val="24"/>
          <w:szCs w:val="24"/>
        </w:rPr>
        <w:t xml:space="preserve">hangitakse riigikaitseks üha rohkem süsteeme (nt keskmaa õhutõrje, </w:t>
      </w:r>
      <w:proofErr w:type="spellStart"/>
      <w:r w:rsidR="00181D53" w:rsidRPr="007E437A">
        <w:rPr>
          <w:rFonts w:ascii="Times New Roman" w:hAnsi="Times New Roman"/>
          <w:sz w:val="24"/>
          <w:szCs w:val="24"/>
        </w:rPr>
        <w:t>mitmikraketiheitjad</w:t>
      </w:r>
      <w:proofErr w:type="spellEnd"/>
      <w:r w:rsidR="00181D53" w:rsidRPr="007E437A">
        <w:rPr>
          <w:rFonts w:ascii="Times New Roman" w:hAnsi="Times New Roman"/>
          <w:sz w:val="24"/>
          <w:szCs w:val="24"/>
        </w:rPr>
        <w:t>, varitsev õhuründemoon, laevatõrje raketisüsteem jne), mille kasutusele võtmise eelduseks on nende kasutajate salastatud teabele juurdepääsu õiguse omamine. Eesti riigikaitse on üles</w:t>
      </w:r>
      <w:r w:rsidR="007F6584" w:rsidRPr="007E437A">
        <w:rPr>
          <w:rFonts w:ascii="Times New Roman" w:hAnsi="Times New Roman"/>
          <w:sz w:val="24"/>
          <w:szCs w:val="24"/>
        </w:rPr>
        <w:t xml:space="preserve"> </w:t>
      </w:r>
      <w:r w:rsidR="00181D53" w:rsidRPr="007E437A">
        <w:rPr>
          <w:rFonts w:ascii="Times New Roman" w:hAnsi="Times New Roman"/>
          <w:sz w:val="24"/>
          <w:szCs w:val="24"/>
        </w:rPr>
        <w:t>ehitatud reservteenistuse põhimõttel, mis tähendab, et mitmeid (relva)süsteeme opereerivad ka kaitseväekohustuslased kaitseväeteenistuskohustuse täitmisel (sh ajateenijad oma sõja</w:t>
      </w:r>
      <w:r w:rsidR="00A93BF5">
        <w:rPr>
          <w:rFonts w:ascii="Times New Roman" w:hAnsi="Times New Roman"/>
          <w:sz w:val="24"/>
          <w:szCs w:val="24"/>
        </w:rPr>
        <w:t>väe</w:t>
      </w:r>
      <w:r w:rsidR="00181D53" w:rsidRPr="007E437A">
        <w:rPr>
          <w:rFonts w:ascii="Times New Roman" w:hAnsi="Times New Roman"/>
          <w:sz w:val="24"/>
          <w:szCs w:val="24"/>
        </w:rPr>
        <w:t>lise väljaõppe</w:t>
      </w:r>
      <w:r w:rsidR="007F6584" w:rsidRPr="007E437A">
        <w:rPr>
          <w:rFonts w:ascii="Times New Roman" w:hAnsi="Times New Roman"/>
          <w:sz w:val="24"/>
          <w:szCs w:val="24"/>
        </w:rPr>
        <w:t xml:space="preserve"> ajal</w:t>
      </w:r>
      <w:r w:rsidR="00181D53" w:rsidRPr="007E437A">
        <w:rPr>
          <w:rFonts w:ascii="Times New Roman" w:hAnsi="Times New Roman"/>
          <w:sz w:val="24"/>
          <w:szCs w:val="24"/>
        </w:rPr>
        <w:t xml:space="preserve">) ning </w:t>
      </w:r>
      <w:r w:rsidR="00CF6DC3" w:rsidRPr="007E437A">
        <w:rPr>
          <w:rFonts w:ascii="Times New Roman" w:hAnsi="Times New Roman"/>
          <w:sz w:val="24"/>
          <w:szCs w:val="24"/>
        </w:rPr>
        <w:t>seega</w:t>
      </w:r>
      <w:r w:rsidR="00181D53" w:rsidRPr="007E437A">
        <w:rPr>
          <w:rFonts w:ascii="Times New Roman" w:hAnsi="Times New Roman"/>
          <w:sz w:val="24"/>
          <w:szCs w:val="24"/>
        </w:rPr>
        <w:t xml:space="preserve"> on vajalik, et </w:t>
      </w:r>
      <w:r w:rsidR="007F6584" w:rsidRPr="007E437A">
        <w:rPr>
          <w:rFonts w:ascii="Times New Roman" w:hAnsi="Times New Roman"/>
          <w:sz w:val="24"/>
          <w:szCs w:val="24"/>
        </w:rPr>
        <w:t>neil oleks</w:t>
      </w:r>
      <w:r w:rsidR="00181D53" w:rsidRPr="007E437A">
        <w:rPr>
          <w:rFonts w:ascii="Times New Roman" w:hAnsi="Times New Roman"/>
          <w:sz w:val="24"/>
          <w:szCs w:val="24"/>
        </w:rPr>
        <w:t xml:space="preserve"> õigus salastatud teabele juurde</w:t>
      </w:r>
      <w:del w:id="11" w:author="Mari Käbi" w:date="2024-06-20T11:53:00Z">
        <w:r w:rsidR="00CF6DC3" w:rsidRPr="007E437A" w:rsidDel="005D2D57">
          <w:rPr>
            <w:rFonts w:ascii="Times New Roman" w:hAnsi="Times New Roman"/>
            <w:sz w:val="24"/>
            <w:szCs w:val="24"/>
          </w:rPr>
          <w:delText xml:space="preserve"> </w:delText>
        </w:r>
      </w:del>
      <w:r w:rsidR="00181D53" w:rsidRPr="007E437A">
        <w:rPr>
          <w:rFonts w:ascii="Times New Roman" w:hAnsi="Times New Roman"/>
          <w:sz w:val="24"/>
          <w:szCs w:val="24"/>
        </w:rPr>
        <w:t>pääsuks ja se</w:t>
      </w:r>
      <w:r w:rsidR="00CF6DC3" w:rsidRPr="007E437A">
        <w:rPr>
          <w:rFonts w:ascii="Times New Roman" w:hAnsi="Times New Roman"/>
          <w:sz w:val="24"/>
          <w:szCs w:val="24"/>
        </w:rPr>
        <w:t>da</w:t>
      </w:r>
      <w:r w:rsidR="00181D53" w:rsidRPr="007E437A">
        <w:rPr>
          <w:rFonts w:ascii="Times New Roman" w:hAnsi="Times New Roman"/>
          <w:sz w:val="24"/>
          <w:szCs w:val="24"/>
        </w:rPr>
        <w:t xml:space="preserve"> töö</w:t>
      </w:r>
      <w:r w:rsidR="00CF6DC3" w:rsidRPr="007E437A">
        <w:rPr>
          <w:rFonts w:ascii="Times New Roman" w:hAnsi="Times New Roman"/>
          <w:sz w:val="24"/>
          <w:szCs w:val="24"/>
        </w:rPr>
        <w:t>delda</w:t>
      </w:r>
      <w:r w:rsidR="00181D53" w:rsidRPr="007E437A">
        <w:rPr>
          <w:rFonts w:ascii="Times New Roman" w:hAnsi="Times New Roman"/>
          <w:sz w:val="24"/>
          <w:szCs w:val="24"/>
        </w:rPr>
        <w:t xml:space="preserve"> juba väljaõppe ehk ajateenistuse ajal. Riigisaladusele juurdepääsu loa saamise protsess kestab </w:t>
      </w:r>
      <w:r w:rsidR="00CF6DC3" w:rsidRPr="007E437A">
        <w:rPr>
          <w:rFonts w:ascii="Times New Roman" w:hAnsi="Times New Roman"/>
          <w:sz w:val="24"/>
          <w:szCs w:val="24"/>
        </w:rPr>
        <w:t>vähemalt kolm</w:t>
      </w:r>
      <w:r w:rsidR="00181D53" w:rsidRPr="007E437A">
        <w:rPr>
          <w:rFonts w:ascii="Times New Roman" w:hAnsi="Times New Roman"/>
          <w:sz w:val="24"/>
          <w:szCs w:val="24"/>
        </w:rPr>
        <w:t xml:space="preserve"> kuud, millele võib lisanduda ühekuuline salastatud välisteabele juurdepääsu sertifikaadi väljastamise aeg, mis moodustab olulise aja n</w:t>
      </w:r>
      <w:r w:rsidR="00CF6DC3" w:rsidRPr="007E437A">
        <w:rPr>
          <w:rFonts w:ascii="Times New Roman" w:hAnsi="Times New Roman"/>
          <w:sz w:val="24"/>
          <w:szCs w:val="24"/>
        </w:rPr>
        <w:t>äiteks</w:t>
      </w:r>
      <w:r w:rsidR="00181D53" w:rsidRPr="007E437A">
        <w:rPr>
          <w:rFonts w:ascii="Times New Roman" w:hAnsi="Times New Roman"/>
          <w:sz w:val="24"/>
          <w:szCs w:val="24"/>
        </w:rPr>
        <w:t xml:space="preserve"> </w:t>
      </w:r>
      <w:r w:rsidR="00CF6DC3" w:rsidRPr="007E437A">
        <w:rPr>
          <w:rFonts w:ascii="Times New Roman" w:hAnsi="Times New Roman"/>
          <w:sz w:val="24"/>
          <w:szCs w:val="24"/>
        </w:rPr>
        <w:t>kaheksa</w:t>
      </w:r>
      <w:r w:rsidR="00181D53" w:rsidRPr="007E437A">
        <w:rPr>
          <w:rFonts w:ascii="Times New Roman" w:hAnsi="Times New Roman"/>
          <w:sz w:val="24"/>
          <w:szCs w:val="24"/>
        </w:rPr>
        <w:t>kuulisest ajateenistusest, mille jooksul ei saa ajateenijat kaasata salastatud süsteemidega seotud väljaõppesse. Lisaks eeldab protsess</w:t>
      </w:r>
      <w:r w:rsidR="00CF6DC3" w:rsidRPr="007E437A">
        <w:rPr>
          <w:rFonts w:ascii="Times New Roman" w:hAnsi="Times New Roman"/>
          <w:sz w:val="24"/>
          <w:szCs w:val="24"/>
        </w:rPr>
        <w:t>, et</w:t>
      </w:r>
      <w:r w:rsidR="00181D53" w:rsidRPr="007E437A">
        <w:rPr>
          <w:rFonts w:ascii="Times New Roman" w:hAnsi="Times New Roman"/>
          <w:sz w:val="24"/>
          <w:szCs w:val="24"/>
        </w:rPr>
        <w:t xml:space="preserve"> isik</w:t>
      </w:r>
      <w:r w:rsidR="00CF6DC3" w:rsidRPr="007E437A">
        <w:rPr>
          <w:rFonts w:ascii="Times New Roman" w:hAnsi="Times New Roman"/>
          <w:sz w:val="24"/>
          <w:szCs w:val="24"/>
        </w:rPr>
        <w:t xml:space="preserve"> esitab</w:t>
      </w:r>
      <w:r w:rsidR="00181D53" w:rsidRPr="007E437A">
        <w:rPr>
          <w:rFonts w:ascii="Times New Roman" w:hAnsi="Times New Roman"/>
          <w:sz w:val="24"/>
          <w:szCs w:val="24"/>
        </w:rPr>
        <w:t xml:space="preserve"> vaba tahte alusel vastava taotluse</w:t>
      </w:r>
      <w:r w:rsidR="00CF6DC3" w:rsidRPr="007E437A">
        <w:rPr>
          <w:rFonts w:ascii="Times New Roman" w:hAnsi="Times New Roman"/>
          <w:sz w:val="24"/>
          <w:szCs w:val="24"/>
        </w:rPr>
        <w:t>,</w:t>
      </w:r>
      <w:r w:rsidR="00181D53" w:rsidRPr="007E437A">
        <w:rPr>
          <w:rFonts w:ascii="Times New Roman" w:hAnsi="Times New Roman"/>
          <w:sz w:val="24"/>
          <w:szCs w:val="24"/>
        </w:rPr>
        <w:t xml:space="preserve"> ja julgeolekukontrolli tegemiseks peab isik esitama </w:t>
      </w:r>
      <w:r w:rsidR="00CF6DC3" w:rsidRPr="007E437A">
        <w:rPr>
          <w:rFonts w:ascii="Times New Roman" w:hAnsi="Times New Roman"/>
          <w:sz w:val="24"/>
          <w:szCs w:val="24"/>
        </w:rPr>
        <w:t xml:space="preserve">ka </w:t>
      </w:r>
      <w:r w:rsidR="00181D53" w:rsidRPr="007E437A">
        <w:rPr>
          <w:rFonts w:ascii="Times New Roman" w:hAnsi="Times New Roman"/>
          <w:sz w:val="24"/>
          <w:szCs w:val="24"/>
        </w:rPr>
        <w:t xml:space="preserve">nõusoleku. Samas </w:t>
      </w:r>
      <w:r w:rsidR="00CF6DC3" w:rsidRPr="007E437A">
        <w:rPr>
          <w:rFonts w:ascii="Times New Roman" w:hAnsi="Times New Roman"/>
          <w:sz w:val="24"/>
          <w:szCs w:val="24"/>
        </w:rPr>
        <w:t xml:space="preserve">on </w:t>
      </w:r>
      <w:r w:rsidR="00181D53" w:rsidRPr="007E437A">
        <w:rPr>
          <w:rFonts w:ascii="Times New Roman" w:hAnsi="Times New Roman"/>
          <w:sz w:val="24"/>
          <w:szCs w:val="24"/>
        </w:rPr>
        <w:t xml:space="preserve">kaitseväeteenistuskohustuse täitmine kohustuslik </w:t>
      </w:r>
      <w:r w:rsidR="00CF6DC3" w:rsidRPr="007E437A">
        <w:rPr>
          <w:rFonts w:ascii="Times New Roman" w:hAnsi="Times New Roman"/>
          <w:sz w:val="24"/>
          <w:szCs w:val="24"/>
        </w:rPr>
        <w:t>ning</w:t>
      </w:r>
      <w:r w:rsidR="00181D53" w:rsidRPr="007E437A">
        <w:rPr>
          <w:rFonts w:ascii="Times New Roman" w:hAnsi="Times New Roman"/>
          <w:sz w:val="24"/>
          <w:szCs w:val="24"/>
        </w:rPr>
        <w:t xml:space="preserve"> </w:t>
      </w:r>
      <w:r w:rsidRPr="007E437A">
        <w:rPr>
          <w:rFonts w:ascii="Times New Roman" w:hAnsi="Times New Roman"/>
          <w:sz w:val="24"/>
          <w:szCs w:val="24"/>
        </w:rPr>
        <w:t>KVTS</w:t>
      </w:r>
      <w:r w:rsidR="00CF6DC3" w:rsidRPr="007E437A">
        <w:rPr>
          <w:rFonts w:ascii="Times New Roman" w:hAnsi="Times New Roman"/>
          <w:sz w:val="24"/>
          <w:szCs w:val="24"/>
        </w:rPr>
        <w:t>-i</w:t>
      </w:r>
      <w:r w:rsidR="00181D53" w:rsidRPr="007E437A">
        <w:rPr>
          <w:rFonts w:ascii="Times New Roman" w:hAnsi="Times New Roman"/>
          <w:sz w:val="24"/>
          <w:szCs w:val="24"/>
        </w:rPr>
        <w:t xml:space="preserve"> § 12 lg 7 ja § 51 </w:t>
      </w:r>
      <w:r w:rsidR="00CF6DC3" w:rsidRPr="007E437A">
        <w:rPr>
          <w:rFonts w:ascii="Times New Roman" w:hAnsi="Times New Roman"/>
          <w:sz w:val="24"/>
          <w:szCs w:val="24"/>
        </w:rPr>
        <w:t>järgi</w:t>
      </w:r>
      <w:r w:rsidR="00181D53" w:rsidRPr="007E437A">
        <w:rPr>
          <w:rFonts w:ascii="Times New Roman" w:hAnsi="Times New Roman"/>
          <w:sz w:val="24"/>
          <w:szCs w:val="24"/>
        </w:rPr>
        <w:t xml:space="preserve"> võib Kaitsevägi sätetes nimetatud subjekte nimetada ametikohale ilma nende nõusolekuta. Ametikoha ülesannetest lähtuvalt võib olla vaja riigisaladus</w:t>
      </w:r>
      <w:r w:rsidR="00CF6DC3" w:rsidRPr="007E437A">
        <w:rPr>
          <w:rFonts w:ascii="Times New Roman" w:hAnsi="Times New Roman"/>
          <w:sz w:val="24"/>
          <w:szCs w:val="24"/>
        </w:rPr>
        <w:t>t</w:t>
      </w:r>
      <w:r w:rsidR="00181D53" w:rsidRPr="007E437A">
        <w:rPr>
          <w:rFonts w:ascii="Times New Roman" w:hAnsi="Times New Roman"/>
          <w:sz w:val="24"/>
          <w:szCs w:val="24"/>
        </w:rPr>
        <w:t xml:space="preserve"> ja/või salastatud välistea</w:t>
      </w:r>
      <w:r w:rsidR="00CF6DC3" w:rsidRPr="007E437A">
        <w:rPr>
          <w:rFonts w:ascii="Times New Roman" w:hAnsi="Times New Roman"/>
          <w:sz w:val="24"/>
          <w:szCs w:val="24"/>
        </w:rPr>
        <w:t>vet töödelda</w:t>
      </w:r>
      <w:r w:rsidR="00181D53" w:rsidRPr="007E437A">
        <w:rPr>
          <w:rFonts w:ascii="Times New Roman" w:hAnsi="Times New Roman"/>
          <w:sz w:val="24"/>
          <w:szCs w:val="24"/>
        </w:rPr>
        <w:t>, mis eeldab vastava loa või sertifikaadi olemasolu.</w:t>
      </w:r>
    </w:p>
    <w:p w14:paraId="69F717D9" w14:textId="0D65E323" w:rsidR="008065E6" w:rsidRPr="007E437A" w:rsidRDefault="00CF6DC3" w:rsidP="007E437A">
      <w:pPr>
        <w:pStyle w:val="Vahedeta"/>
        <w:jc w:val="both"/>
        <w:rPr>
          <w:rFonts w:ascii="Times New Roman" w:hAnsi="Times New Roman"/>
          <w:sz w:val="24"/>
          <w:szCs w:val="24"/>
        </w:rPr>
      </w:pPr>
      <w:r w:rsidRPr="007E437A">
        <w:rPr>
          <w:rFonts w:ascii="Times New Roman" w:hAnsi="Times New Roman"/>
          <w:sz w:val="24"/>
          <w:szCs w:val="24"/>
        </w:rPr>
        <w:t>Selleks</w:t>
      </w:r>
      <w:ins w:id="12" w:author="Mari Käbi" w:date="2024-06-20T11:54:00Z">
        <w:r w:rsidR="005D2D57">
          <w:rPr>
            <w:rFonts w:ascii="Times New Roman" w:hAnsi="Times New Roman"/>
            <w:sz w:val="24"/>
            <w:szCs w:val="24"/>
          </w:rPr>
          <w:t>,</w:t>
        </w:r>
      </w:ins>
      <w:r w:rsidRPr="007E437A">
        <w:rPr>
          <w:rFonts w:ascii="Times New Roman" w:hAnsi="Times New Roman"/>
          <w:sz w:val="24"/>
          <w:szCs w:val="24"/>
        </w:rPr>
        <w:t xml:space="preserve"> et a</w:t>
      </w:r>
      <w:r w:rsidR="00181D53" w:rsidRPr="007E437A">
        <w:rPr>
          <w:rFonts w:ascii="Times New Roman" w:hAnsi="Times New Roman"/>
          <w:sz w:val="24"/>
          <w:szCs w:val="24"/>
        </w:rPr>
        <w:t>jateenistus</w:t>
      </w:r>
      <w:r w:rsidRPr="007E437A">
        <w:rPr>
          <w:rFonts w:ascii="Times New Roman" w:hAnsi="Times New Roman"/>
          <w:sz w:val="24"/>
          <w:szCs w:val="24"/>
        </w:rPr>
        <w:t>t</w:t>
      </w:r>
      <w:r w:rsidR="00181D53" w:rsidRPr="007E437A">
        <w:rPr>
          <w:rFonts w:ascii="Times New Roman" w:hAnsi="Times New Roman"/>
          <w:sz w:val="24"/>
          <w:szCs w:val="24"/>
        </w:rPr>
        <w:t xml:space="preserve"> tõhusta</w:t>
      </w:r>
      <w:r w:rsidRPr="007E437A">
        <w:rPr>
          <w:rFonts w:ascii="Times New Roman" w:hAnsi="Times New Roman"/>
          <w:sz w:val="24"/>
          <w:szCs w:val="24"/>
        </w:rPr>
        <w:t>da</w:t>
      </w:r>
      <w:r w:rsidR="00181D53" w:rsidRPr="007E437A">
        <w:rPr>
          <w:rFonts w:ascii="Times New Roman" w:hAnsi="Times New Roman"/>
          <w:sz w:val="24"/>
          <w:szCs w:val="24"/>
        </w:rPr>
        <w:t xml:space="preserve"> ja väljaõpe sujuvamaks muut</w:t>
      </w:r>
      <w:r w:rsidRPr="007E437A">
        <w:rPr>
          <w:rFonts w:ascii="Times New Roman" w:hAnsi="Times New Roman"/>
          <w:sz w:val="24"/>
          <w:szCs w:val="24"/>
        </w:rPr>
        <w:t>a,</w:t>
      </w:r>
      <w:r w:rsidR="00181D53" w:rsidRPr="007E437A">
        <w:rPr>
          <w:rFonts w:ascii="Times New Roman" w:hAnsi="Times New Roman"/>
          <w:sz w:val="24"/>
          <w:szCs w:val="24"/>
        </w:rPr>
        <w:t xml:space="preserve"> peab Kaitsevägi vajalikuks, et ka ajateenijate </w:t>
      </w:r>
      <w:r w:rsidRPr="007E437A">
        <w:rPr>
          <w:rFonts w:ascii="Times New Roman" w:hAnsi="Times New Roman"/>
          <w:sz w:val="24"/>
          <w:szCs w:val="24"/>
        </w:rPr>
        <w:t>puhul</w:t>
      </w:r>
      <w:r w:rsidR="00181D53" w:rsidRPr="007E437A">
        <w:rPr>
          <w:rFonts w:ascii="Times New Roman" w:hAnsi="Times New Roman"/>
          <w:sz w:val="24"/>
          <w:szCs w:val="24"/>
        </w:rPr>
        <w:t xml:space="preserve"> </w:t>
      </w:r>
      <w:r w:rsidRPr="007E437A">
        <w:rPr>
          <w:rFonts w:ascii="Times New Roman" w:hAnsi="Times New Roman"/>
          <w:sz w:val="24"/>
          <w:szCs w:val="24"/>
        </w:rPr>
        <w:t>saaks</w:t>
      </w:r>
      <w:r w:rsidR="00181D53" w:rsidRPr="007E437A">
        <w:rPr>
          <w:rFonts w:ascii="Times New Roman" w:hAnsi="Times New Roman"/>
          <w:sz w:val="24"/>
          <w:szCs w:val="24"/>
        </w:rPr>
        <w:t xml:space="preserve"> rakendada samasugust erandit</w:t>
      </w:r>
      <w:r w:rsidRPr="007E437A">
        <w:rPr>
          <w:rFonts w:ascii="Times New Roman" w:hAnsi="Times New Roman"/>
          <w:sz w:val="24"/>
          <w:szCs w:val="24"/>
        </w:rPr>
        <w:t>,</w:t>
      </w:r>
      <w:r w:rsidR="00181D53" w:rsidRPr="007E437A">
        <w:rPr>
          <w:rFonts w:ascii="Times New Roman" w:hAnsi="Times New Roman"/>
          <w:sz w:val="24"/>
          <w:szCs w:val="24"/>
        </w:rPr>
        <w:t xml:space="preserve"> nagu on sätestatud sõjaväelise auastmega sõjaaja ametikohale nimetatud kaitseväekohustuslasel (riigisaladuse ja välisteabe seaduse § 30</w:t>
      </w:r>
      <w:r w:rsidR="00181D53" w:rsidRPr="007E437A">
        <w:rPr>
          <w:rFonts w:ascii="Times New Roman" w:hAnsi="Times New Roman"/>
          <w:sz w:val="24"/>
          <w:szCs w:val="24"/>
          <w:vertAlign w:val="superscript"/>
        </w:rPr>
        <w:t>1</w:t>
      </w:r>
      <w:r w:rsidR="00181D53" w:rsidRPr="007E437A">
        <w:rPr>
          <w:rFonts w:ascii="Times New Roman" w:hAnsi="Times New Roman"/>
          <w:sz w:val="24"/>
          <w:szCs w:val="24"/>
        </w:rPr>
        <w:t>)</w:t>
      </w:r>
      <w:r w:rsidRPr="007E437A">
        <w:rPr>
          <w:rFonts w:ascii="Times New Roman" w:hAnsi="Times New Roman"/>
          <w:sz w:val="24"/>
          <w:szCs w:val="24"/>
        </w:rPr>
        <w:t xml:space="preserve">, s.t </w:t>
      </w:r>
      <w:r w:rsidR="00181D53" w:rsidRPr="007E437A">
        <w:rPr>
          <w:rFonts w:ascii="Times New Roman" w:hAnsi="Times New Roman"/>
          <w:sz w:val="24"/>
          <w:szCs w:val="24"/>
        </w:rPr>
        <w:t>kaitseväeteenistuskohustuse täitmise ajaks antakse ajateenijale riigisaladusele juurdepääsu õigus julgeolekukontrolli teostava asutuse otsuse alusel.</w:t>
      </w:r>
      <w:r w:rsidR="003416CB" w:rsidRPr="007E437A">
        <w:rPr>
          <w:rFonts w:ascii="Times New Roman" w:hAnsi="Times New Roman"/>
          <w:sz w:val="24"/>
          <w:szCs w:val="24"/>
        </w:rPr>
        <w:t xml:space="preserve"> </w:t>
      </w:r>
      <w:commentRangeStart w:id="13"/>
      <w:r w:rsidR="003416CB" w:rsidRPr="007E437A">
        <w:rPr>
          <w:rFonts w:ascii="Times New Roman" w:hAnsi="Times New Roman"/>
          <w:sz w:val="24"/>
          <w:szCs w:val="24"/>
        </w:rPr>
        <w:t>Juhul</w:t>
      </w:r>
      <w:ins w:id="14" w:author="Mari Käbi" w:date="2024-06-20T11:55:00Z">
        <w:r w:rsidR="005D2D57">
          <w:rPr>
            <w:rFonts w:ascii="Times New Roman" w:hAnsi="Times New Roman"/>
            <w:sz w:val="24"/>
            <w:szCs w:val="24"/>
          </w:rPr>
          <w:t>,</w:t>
        </w:r>
      </w:ins>
      <w:r w:rsidR="003416CB" w:rsidRPr="007E437A">
        <w:rPr>
          <w:rFonts w:ascii="Times New Roman" w:hAnsi="Times New Roman"/>
          <w:sz w:val="24"/>
          <w:szCs w:val="24"/>
        </w:rPr>
        <w:t xml:space="preserve"> kui ajateenijale </w:t>
      </w:r>
      <w:r w:rsidRPr="007E437A">
        <w:rPr>
          <w:rFonts w:ascii="Times New Roman" w:hAnsi="Times New Roman"/>
          <w:sz w:val="24"/>
          <w:szCs w:val="24"/>
        </w:rPr>
        <w:t>juurdepääsu</w:t>
      </w:r>
      <w:r w:rsidR="008065E6" w:rsidRPr="007E437A">
        <w:rPr>
          <w:rFonts w:ascii="Times New Roman" w:hAnsi="Times New Roman"/>
          <w:sz w:val="24"/>
          <w:szCs w:val="24"/>
        </w:rPr>
        <w:t xml:space="preserve"> </w:t>
      </w:r>
      <w:r w:rsidRPr="007E437A">
        <w:rPr>
          <w:rFonts w:ascii="Times New Roman" w:hAnsi="Times New Roman"/>
          <w:sz w:val="24"/>
          <w:szCs w:val="24"/>
        </w:rPr>
        <w:t xml:space="preserve">õigust </w:t>
      </w:r>
      <w:r w:rsidR="003416CB" w:rsidRPr="007E437A">
        <w:rPr>
          <w:rFonts w:ascii="Times New Roman" w:hAnsi="Times New Roman"/>
          <w:sz w:val="24"/>
          <w:szCs w:val="24"/>
        </w:rPr>
        <w:t xml:space="preserve">ei anta, siis </w:t>
      </w:r>
      <w:r w:rsidRPr="007E437A">
        <w:rPr>
          <w:rFonts w:ascii="Times New Roman" w:hAnsi="Times New Roman"/>
          <w:sz w:val="24"/>
          <w:szCs w:val="24"/>
        </w:rPr>
        <w:t xml:space="preserve">ei jää tal </w:t>
      </w:r>
      <w:r w:rsidR="003416CB" w:rsidRPr="007E437A">
        <w:rPr>
          <w:rFonts w:ascii="Times New Roman" w:hAnsi="Times New Roman"/>
          <w:sz w:val="24"/>
          <w:szCs w:val="24"/>
        </w:rPr>
        <w:t>ajateenistus läbimata, vaid ta nimetatakse ametikohale, millel ei ole ette nähtud salastatud teabele juurdepääsu õigust.</w:t>
      </w:r>
      <w:commentRangeEnd w:id="13"/>
      <w:r w:rsidR="00AE65FC">
        <w:rPr>
          <w:rStyle w:val="Kommentaariviide"/>
          <w:rFonts w:ascii="Calibri" w:hAnsi="Calibri"/>
          <w:szCs w:val="20"/>
        </w:rPr>
        <w:commentReference w:id="13"/>
      </w:r>
    </w:p>
    <w:p w14:paraId="10D50175" w14:textId="566F17B6" w:rsidR="003416CB" w:rsidRDefault="003416CB" w:rsidP="007E437A">
      <w:pPr>
        <w:pStyle w:val="Vahedeta"/>
        <w:jc w:val="both"/>
        <w:rPr>
          <w:rFonts w:ascii="Times New Roman" w:hAnsi="Times New Roman"/>
          <w:sz w:val="24"/>
          <w:szCs w:val="24"/>
        </w:rPr>
      </w:pPr>
      <w:r w:rsidRPr="007E437A">
        <w:rPr>
          <w:rFonts w:ascii="Times New Roman" w:hAnsi="Times New Roman"/>
          <w:sz w:val="24"/>
          <w:szCs w:val="24"/>
        </w:rPr>
        <w:t>Kaitseväe hinnangul on neid ajateenijaid, kellel on juurdepääsu</w:t>
      </w:r>
      <w:r w:rsidR="008065E6" w:rsidRPr="007E437A">
        <w:rPr>
          <w:rFonts w:ascii="Times New Roman" w:hAnsi="Times New Roman"/>
          <w:sz w:val="24"/>
          <w:szCs w:val="24"/>
        </w:rPr>
        <w:t xml:space="preserve"> </w:t>
      </w:r>
      <w:r w:rsidRPr="007E437A">
        <w:rPr>
          <w:rFonts w:ascii="Times New Roman" w:hAnsi="Times New Roman"/>
          <w:sz w:val="24"/>
          <w:szCs w:val="24"/>
        </w:rPr>
        <w:t xml:space="preserve">õigust vaja, kalendriaastas umbes 400, </w:t>
      </w:r>
      <w:r w:rsidR="00CF6DC3" w:rsidRPr="007E437A">
        <w:rPr>
          <w:rFonts w:ascii="Times New Roman" w:hAnsi="Times New Roman"/>
          <w:sz w:val="24"/>
          <w:szCs w:val="24"/>
        </w:rPr>
        <w:t>olene</w:t>
      </w:r>
      <w:r w:rsidRPr="007E437A">
        <w:rPr>
          <w:rFonts w:ascii="Times New Roman" w:hAnsi="Times New Roman"/>
          <w:sz w:val="24"/>
          <w:szCs w:val="24"/>
        </w:rPr>
        <w:t>valt Kaitsev</w:t>
      </w:r>
      <w:r w:rsidR="002342F5" w:rsidRPr="007E437A">
        <w:rPr>
          <w:rFonts w:ascii="Times New Roman" w:hAnsi="Times New Roman"/>
          <w:sz w:val="24"/>
          <w:szCs w:val="24"/>
        </w:rPr>
        <w:t>äe võimearendustest.</w:t>
      </w:r>
    </w:p>
    <w:p w14:paraId="7EED7D6D" w14:textId="77777777" w:rsidR="00F1075D" w:rsidRPr="007E437A" w:rsidRDefault="00F1075D" w:rsidP="007E437A">
      <w:pPr>
        <w:pStyle w:val="Vahedeta"/>
        <w:jc w:val="both"/>
        <w:rPr>
          <w:rFonts w:ascii="Times New Roman" w:hAnsi="Times New Roman"/>
          <w:sz w:val="24"/>
          <w:szCs w:val="24"/>
        </w:rPr>
      </w:pPr>
    </w:p>
    <w:p w14:paraId="475AC582" w14:textId="20741D69" w:rsidR="008065E6" w:rsidRPr="007E437A" w:rsidRDefault="006A3709" w:rsidP="007E437A">
      <w:pPr>
        <w:pStyle w:val="Vahedeta"/>
        <w:jc w:val="both"/>
        <w:rPr>
          <w:rFonts w:ascii="Times New Roman" w:hAnsi="Times New Roman"/>
          <w:sz w:val="24"/>
          <w:szCs w:val="24"/>
        </w:rPr>
      </w:pPr>
      <w:r w:rsidRPr="007E437A">
        <w:rPr>
          <w:rFonts w:ascii="Times New Roman" w:hAnsi="Times New Roman"/>
          <w:b/>
          <w:sz w:val="24"/>
          <w:szCs w:val="24"/>
        </w:rPr>
        <w:t xml:space="preserve">Punktiga </w:t>
      </w:r>
      <w:r w:rsidR="00CD2C83" w:rsidRPr="007E437A">
        <w:rPr>
          <w:rFonts w:ascii="Times New Roman" w:hAnsi="Times New Roman"/>
          <w:b/>
          <w:sz w:val="24"/>
          <w:szCs w:val="24"/>
        </w:rPr>
        <w:t>10</w:t>
      </w:r>
      <w:r w:rsidR="00CD2C83" w:rsidRPr="007E437A">
        <w:rPr>
          <w:rFonts w:ascii="Times New Roman" w:hAnsi="Times New Roman"/>
          <w:sz w:val="24"/>
          <w:szCs w:val="24"/>
        </w:rPr>
        <w:t xml:space="preserve"> </w:t>
      </w:r>
      <w:r w:rsidRPr="007E437A">
        <w:rPr>
          <w:rFonts w:ascii="Times New Roman" w:hAnsi="Times New Roman"/>
          <w:sz w:val="24"/>
          <w:szCs w:val="24"/>
        </w:rPr>
        <w:t>muudetakse KVTS</w:t>
      </w:r>
      <w:r w:rsidR="00CF6DC3" w:rsidRPr="007E437A">
        <w:rPr>
          <w:rFonts w:ascii="Times New Roman" w:hAnsi="Times New Roman"/>
          <w:sz w:val="24"/>
          <w:szCs w:val="24"/>
        </w:rPr>
        <w:t>-i</w:t>
      </w:r>
      <w:r w:rsidRPr="007E437A">
        <w:rPr>
          <w:rFonts w:ascii="Times New Roman" w:hAnsi="Times New Roman"/>
          <w:sz w:val="24"/>
          <w:szCs w:val="24"/>
        </w:rPr>
        <w:t xml:space="preserve"> § 52 lõiget 5. </w:t>
      </w:r>
      <w:r w:rsidR="0068154B" w:rsidRPr="007E437A">
        <w:rPr>
          <w:rFonts w:ascii="Times New Roman" w:hAnsi="Times New Roman"/>
          <w:sz w:val="24"/>
          <w:szCs w:val="24"/>
        </w:rPr>
        <w:t>Paragrahvis 52 on sätestatud ajateenija lähetamise ja ajateenistuskohast väljalubamise kord. Lõike 5 sõnastuse kohaselt on ajateenija lähetamine rahvusvahelisele sõjalisele operatsioonile või rahvusvahelise sõjalise operatsiooni piirkonda keelatud.</w:t>
      </w:r>
    </w:p>
    <w:p w14:paraId="172BE26A" w14:textId="65629B28" w:rsidR="00C54F57" w:rsidRPr="007E437A" w:rsidRDefault="00CF6DC3" w:rsidP="007E437A">
      <w:pPr>
        <w:pStyle w:val="Vahedeta"/>
        <w:jc w:val="both"/>
        <w:rPr>
          <w:rFonts w:ascii="Times New Roman" w:hAnsi="Times New Roman"/>
          <w:sz w:val="24"/>
          <w:szCs w:val="24"/>
        </w:rPr>
      </w:pPr>
      <w:r w:rsidRPr="007E437A">
        <w:rPr>
          <w:rFonts w:ascii="Times New Roman" w:hAnsi="Times New Roman"/>
          <w:sz w:val="24"/>
          <w:szCs w:val="24"/>
        </w:rPr>
        <w:t xml:space="preserve">See </w:t>
      </w:r>
      <w:r w:rsidR="00D50D50" w:rsidRPr="007E437A">
        <w:rPr>
          <w:rFonts w:ascii="Times New Roman" w:hAnsi="Times New Roman"/>
          <w:sz w:val="24"/>
          <w:szCs w:val="24"/>
        </w:rPr>
        <w:t>piirang on kehtestatud seetõttu, et RSO-</w:t>
      </w:r>
      <w:proofErr w:type="spellStart"/>
      <w:r w:rsidR="00D50D50" w:rsidRPr="007E437A">
        <w:rPr>
          <w:rFonts w:ascii="Times New Roman" w:hAnsi="Times New Roman"/>
          <w:sz w:val="24"/>
          <w:szCs w:val="24"/>
        </w:rPr>
        <w:t>le</w:t>
      </w:r>
      <w:proofErr w:type="spellEnd"/>
      <w:r w:rsidR="00D50D50" w:rsidRPr="007E437A">
        <w:rPr>
          <w:rFonts w:ascii="Times New Roman" w:hAnsi="Times New Roman"/>
          <w:sz w:val="24"/>
          <w:szCs w:val="24"/>
        </w:rPr>
        <w:t xml:space="preserve"> </w:t>
      </w:r>
      <w:r w:rsidRPr="007E437A">
        <w:rPr>
          <w:rFonts w:ascii="Times New Roman" w:hAnsi="Times New Roman"/>
          <w:sz w:val="24"/>
          <w:szCs w:val="24"/>
        </w:rPr>
        <w:t>ei saadetaks</w:t>
      </w:r>
      <w:r w:rsidR="00D50D50" w:rsidRPr="007E437A">
        <w:rPr>
          <w:rFonts w:ascii="Times New Roman" w:hAnsi="Times New Roman"/>
          <w:sz w:val="24"/>
          <w:szCs w:val="24"/>
        </w:rPr>
        <w:t xml:space="preserve"> isikuid, kellel puudu</w:t>
      </w:r>
      <w:r w:rsidRPr="007E437A">
        <w:rPr>
          <w:rFonts w:ascii="Times New Roman" w:hAnsi="Times New Roman"/>
          <w:sz w:val="24"/>
          <w:szCs w:val="24"/>
        </w:rPr>
        <w:t>vad</w:t>
      </w:r>
      <w:r w:rsidR="00D50D50" w:rsidRPr="007E437A">
        <w:rPr>
          <w:rFonts w:ascii="Times New Roman" w:hAnsi="Times New Roman"/>
          <w:sz w:val="24"/>
          <w:szCs w:val="24"/>
        </w:rPr>
        <w:t xml:space="preserve"> väljaõpe ja vajalikud oskused.</w:t>
      </w:r>
      <w:r w:rsidR="002342F5" w:rsidRPr="007E437A">
        <w:rPr>
          <w:rFonts w:ascii="Times New Roman" w:hAnsi="Times New Roman"/>
          <w:sz w:val="24"/>
          <w:szCs w:val="24"/>
        </w:rPr>
        <w:t xml:space="preserve"> Samas </w:t>
      </w:r>
      <w:r w:rsidR="00551B38" w:rsidRPr="007E437A">
        <w:rPr>
          <w:rFonts w:ascii="Times New Roman" w:hAnsi="Times New Roman"/>
          <w:sz w:val="24"/>
          <w:szCs w:val="24"/>
        </w:rPr>
        <w:t xml:space="preserve">on </w:t>
      </w:r>
      <w:r w:rsidR="002342F5" w:rsidRPr="007E437A">
        <w:rPr>
          <w:rFonts w:ascii="Times New Roman" w:hAnsi="Times New Roman"/>
          <w:sz w:val="24"/>
          <w:szCs w:val="24"/>
        </w:rPr>
        <w:t xml:space="preserve">Kaitseväe hinnangul </w:t>
      </w:r>
      <w:r w:rsidR="00551B38" w:rsidRPr="007E437A">
        <w:rPr>
          <w:rFonts w:ascii="Times New Roman" w:hAnsi="Times New Roman"/>
          <w:sz w:val="24"/>
          <w:szCs w:val="24"/>
        </w:rPr>
        <w:t xml:space="preserve">ajateenijad </w:t>
      </w:r>
      <w:r w:rsidR="002342F5" w:rsidRPr="007E437A">
        <w:rPr>
          <w:rFonts w:ascii="Times New Roman" w:hAnsi="Times New Roman"/>
          <w:sz w:val="24"/>
          <w:szCs w:val="24"/>
        </w:rPr>
        <w:t>pärast sõduri</w:t>
      </w:r>
      <w:r w:rsidR="007F6584" w:rsidRPr="007E437A">
        <w:rPr>
          <w:rFonts w:ascii="Times New Roman" w:hAnsi="Times New Roman"/>
          <w:sz w:val="24"/>
          <w:szCs w:val="24"/>
        </w:rPr>
        <w:t xml:space="preserve"> </w:t>
      </w:r>
      <w:r w:rsidR="002342F5" w:rsidRPr="007E437A">
        <w:rPr>
          <w:rFonts w:ascii="Times New Roman" w:hAnsi="Times New Roman"/>
          <w:sz w:val="24"/>
          <w:szCs w:val="24"/>
        </w:rPr>
        <w:t>baaskursuse</w:t>
      </w:r>
      <w:r w:rsidR="008065E6" w:rsidRPr="007E437A">
        <w:rPr>
          <w:rFonts w:ascii="Times New Roman" w:hAnsi="Times New Roman"/>
          <w:sz w:val="24"/>
          <w:szCs w:val="24"/>
        </w:rPr>
        <w:t xml:space="preserve"> </w:t>
      </w:r>
      <w:r w:rsidR="005F24DC" w:rsidRPr="007E437A">
        <w:rPr>
          <w:rFonts w:ascii="Times New Roman" w:hAnsi="Times New Roman"/>
          <w:sz w:val="24"/>
          <w:szCs w:val="24"/>
        </w:rPr>
        <w:t>ja vastava eriala väljaõppe läbimist</w:t>
      </w:r>
      <w:r w:rsidR="002342F5" w:rsidRPr="007E437A">
        <w:rPr>
          <w:rFonts w:ascii="Times New Roman" w:hAnsi="Times New Roman"/>
          <w:sz w:val="24"/>
          <w:szCs w:val="24"/>
        </w:rPr>
        <w:t xml:space="preserve"> </w:t>
      </w:r>
      <w:r w:rsidR="00551B38" w:rsidRPr="007E437A">
        <w:rPr>
          <w:rFonts w:ascii="Times New Roman" w:hAnsi="Times New Roman"/>
          <w:sz w:val="24"/>
          <w:szCs w:val="24"/>
        </w:rPr>
        <w:t xml:space="preserve">omandanud </w:t>
      </w:r>
      <w:r w:rsidR="002342F5" w:rsidRPr="007E437A">
        <w:rPr>
          <w:rFonts w:ascii="Times New Roman" w:hAnsi="Times New Roman"/>
          <w:sz w:val="24"/>
          <w:szCs w:val="24"/>
        </w:rPr>
        <w:t xml:space="preserve">vajalikud oskused ja teadmised, </w:t>
      </w:r>
      <w:r w:rsidR="007A7297" w:rsidRPr="007E437A">
        <w:rPr>
          <w:rFonts w:ascii="Times New Roman" w:hAnsi="Times New Roman"/>
          <w:sz w:val="24"/>
          <w:szCs w:val="24"/>
        </w:rPr>
        <w:t xml:space="preserve">et osaleda ka </w:t>
      </w:r>
      <w:r w:rsidR="007A7297" w:rsidRPr="007E437A">
        <w:rPr>
          <w:rFonts w:ascii="Times New Roman" w:hAnsi="Times New Roman"/>
          <w:sz w:val="24"/>
          <w:szCs w:val="24"/>
        </w:rPr>
        <w:lastRenderedPageBreak/>
        <w:t>muudes K</w:t>
      </w:r>
      <w:r w:rsidR="00225031" w:rsidRPr="007E437A">
        <w:rPr>
          <w:rFonts w:ascii="Times New Roman" w:hAnsi="Times New Roman"/>
          <w:sz w:val="24"/>
          <w:szCs w:val="24"/>
        </w:rPr>
        <w:t>aitseväe tegevustes.</w:t>
      </w:r>
      <w:r w:rsidR="00D50D50" w:rsidRPr="007E437A">
        <w:rPr>
          <w:rFonts w:ascii="Times New Roman" w:hAnsi="Times New Roman"/>
          <w:sz w:val="24"/>
          <w:szCs w:val="24"/>
        </w:rPr>
        <w:t xml:space="preserve"> </w:t>
      </w:r>
      <w:r w:rsidR="00154E98" w:rsidRPr="007E437A">
        <w:rPr>
          <w:rFonts w:ascii="Times New Roman" w:hAnsi="Times New Roman"/>
          <w:sz w:val="24"/>
          <w:szCs w:val="24"/>
        </w:rPr>
        <w:t>T</w:t>
      </w:r>
      <w:r w:rsidR="004E0F68" w:rsidRPr="007E437A">
        <w:rPr>
          <w:rFonts w:ascii="Times New Roman" w:hAnsi="Times New Roman"/>
          <w:sz w:val="24"/>
          <w:szCs w:val="24"/>
        </w:rPr>
        <w:t>avapraktikas komplekteeritakse RSO-</w:t>
      </w:r>
      <w:proofErr w:type="spellStart"/>
      <w:r w:rsidR="004E0F68" w:rsidRPr="007E437A">
        <w:rPr>
          <w:rFonts w:ascii="Times New Roman" w:hAnsi="Times New Roman"/>
          <w:sz w:val="24"/>
          <w:szCs w:val="24"/>
        </w:rPr>
        <w:t>dele</w:t>
      </w:r>
      <w:proofErr w:type="spellEnd"/>
      <w:r w:rsidR="004E0F68" w:rsidRPr="007E437A">
        <w:rPr>
          <w:rFonts w:ascii="Times New Roman" w:hAnsi="Times New Roman"/>
          <w:sz w:val="24"/>
          <w:szCs w:val="24"/>
        </w:rPr>
        <w:t xml:space="preserve"> saadetavad üksused tegevväelastest, </w:t>
      </w:r>
      <w:r w:rsidR="00551B38" w:rsidRPr="007E437A">
        <w:rPr>
          <w:rFonts w:ascii="Times New Roman" w:hAnsi="Times New Roman"/>
          <w:sz w:val="24"/>
          <w:szCs w:val="24"/>
        </w:rPr>
        <w:t>kuid praegus</w:t>
      </w:r>
      <w:ins w:id="15" w:author="Mari Käbi" w:date="2024-06-20T13:10:00Z">
        <w:r w:rsidR="00AE65FC">
          <w:rPr>
            <w:rFonts w:ascii="Times New Roman" w:hAnsi="Times New Roman"/>
            <w:sz w:val="24"/>
            <w:szCs w:val="24"/>
          </w:rPr>
          <w:t xml:space="preserve">el </w:t>
        </w:r>
      </w:ins>
      <w:r w:rsidR="00551B38" w:rsidRPr="007E437A">
        <w:rPr>
          <w:rFonts w:ascii="Times New Roman" w:hAnsi="Times New Roman"/>
          <w:sz w:val="24"/>
          <w:szCs w:val="24"/>
        </w:rPr>
        <w:t>ajal</w:t>
      </w:r>
      <w:r w:rsidR="004E0F68" w:rsidRPr="007E437A">
        <w:rPr>
          <w:rFonts w:ascii="Times New Roman" w:hAnsi="Times New Roman"/>
          <w:sz w:val="24"/>
          <w:szCs w:val="24"/>
        </w:rPr>
        <w:t xml:space="preserve"> on tekkinud olukord, kus mereväe laeva</w:t>
      </w:r>
      <w:r w:rsidR="00154E98" w:rsidRPr="007E437A">
        <w:rPr>
          <w:rFonts w:ascii="Times New Roman" w:hAnsi="Times New Roman"/>
          <w:sz w:val="24"/>
          <w:szCs w:val="24"/>
        </w:rPr>
        <w:t>stikku kuuluv miinitõrje grupp on määratud RSO</w:t>
      </w:r>
      <w:r w:rsidR="00383C87" w:rsidRPr="007E437A">
        <w:rPr>
          <w:rFonts w:ascii="Times New Roman" w:hAnsi="Times New Roman"/>
          <w:sz w:val="24"/>
          <w:szCs w:val="24"/>
        </w:rPr>
        <w:t>-</w:t>
      </w:r>
      <w:proofErr w:type="spellStart"/>
      <w:r w:rsidR="007F6584" w:rsidRPr="007E437A">
        <w:rPr>
          <w:rFonts w:ascii="Times New Roman" w:hAnsi="Times New Roman"/>
          <w:sz w:val="24"/>
          <w:szCs w:val="24"/>
        </w:rPr>
        <w:t>le</w:t>
      </w:r>
      <w:proofErr w:type="spellEnd"/>
      <w:r w:rsidR="00154E98" w:rsidRPr="007E437A">
        <w:rPr>
          <w:rFonts w:ascii="Times New Roman" w:hAnsi="Times New Roman"/>
          <w:sz w:val="24"/>
          <w:szCs w:val="24"/>
        </w:rPr>
        <w:t xml:space="preserve"> NATO </w:t>
      </w:r>
      <w:proofErr w:type="spellStart"/>
      <w:r w:rsidR="00154E98" w:rsidRPr="007E437A">
        <w:rPr>
          <w:rFonts w:ascii="Times New Roman" w:hAnsi="Times New Roman"/>
          <w:sz w:val="24"/>
          <w:szCs w:val="24"/>
        </w:rPr>
        <w:t>kiirreageerimisüksuse</w:t>
      </w:r>
      <w:proofErr w:type="spellEnd"/>
      <w:r w:rsidR="00154E98" w:rsidRPr="007E437A">
        <w:rPr>
          <w:rFonts w:ascii="Times New Roman" w:hAnsi="Times New Roman"/>
          <w:sz w:val="24"/>
          <w:szCs w:val="24"/>
        </w:rPr>
        <w:t xml:space="preserve"> koosseisu</w:t>
      </w:r>
      <w:r w:rsidR="00551B38" w:rsidRPr="007E437A">
        <w:rPr>
          <w:rFonts w:ascii="Times New Roman" w:hAnsi="Times New Roman"/>
          <w:sz w:val="24"/>
          <w:szCs w:val="24"/>
        </w:rPr>
        <w:t>s</w:t>
      </w:r>
      <w:r w:rsidR="00154E98" w:rsidRPr="007E437A">
        <w:rPr>
          <w:rFonts w:ascii="Times New Roman" w:hAnsi="Times New Roman"/>
          <w:sz w:val="24"/>
          <w:szCs w:val="24"/>
        </w:rPr>
        <w:t xml:space="preserve">, mistõttu ei saa nendele laevadele ajateenijaid võtta kehtiva piirangu tõttu. </w:t>
      </w:r>
      <w:r w:rsidR="00551B38" w:rsidRPr="007E437A">
        <w:rPr>
          <w:rFonts w:ascii="Times New Roman" w:hAnsi="Times New Roman"/>
          <w:sz w:val="24"/>
          <w:szCs w:val="24"/>
        </w:rPr>
        <w:t>Seega</w:t>
      </w:r>
      <w:r w:rsidR="00154E98" w:rsidRPr="007E437A">
        <w:rPr>
          <w:rFonts w:ascii="Times New Roman" w:hAnsi="Times New Roman"/>
          <w:sz w:val="24"/>
          <w:szCs w:val="24"/>
        </w:rPr>
        <w:t xml:space="preserve"> on</w:t>
      </w:r>
      <w:r w:rsidR="008065E6" w:rsidRPr="007E437A">
        <w:rPr>
          <w:rFonts w:ascii="Times New Roman" w:hAnsi="Times New Roman"/>
          <w:sz w:val="24"/>
          <w:szCs w:val="24"/>
        </w:rPr>
        <w:t xml:space="preserve"> </w:t>
      </w:r>
      <w:r w:rsidR="00154E98" w:rsidRPr="007E437A">
        <w:rPr>
          <w:rFonts w:ascii="Times New Roman" w:hAnsi="Times New Roman"/>
          <w:sz w:val="24"/>
          <w:szCs w:val="24"/>
        </w:rPr>
        <w:t xml:space="preserve">ajateenijate väljaõppe võimalused piiratud. Olukorra lahendamiseks tuleb luua võimalus </w:t>
      </w:r>
      <w:r w:rsidR="00551B38" w:rsidRPr="007E437A">
        <w:rPr>
          <w:rFonts w:ascii="Times New Roman" w:hAnsi="Times New Roman"/>
          <w:sz w:val="24"/>
          <w:szCs w:val="24"/>
        </w:rPr>
        <w:t xml:space="preserve">lähetada </w:t>
      </w:r>
      <w:r w:rsidR="00154E98" w:rsidRPr="007E437A">
        <w:rPr>
          <w:rFonts w:ascii="Times New Roman" w:hAnsi="Times New Roman"/>
          <w:sz w:val="24"/>
          <w:szCs w:val="24"/>
        </w:rPr>
        <w:t>RSO-</w:t>
      </w:r>
      <w:proofErr w:type="spellStart"/>
      <w:r w:rsidR="00154E98" w:rsidRPr="007E437A">
        <w:rPr>
          <w:rFonts w:ascii="Times New Roman" w:hAnsi="Times New Roman"/>
          <w:sz w:val="24"/>
          <w:szCs w:val="24"/>
        </w:rPr>
        <w:t>le</w:t>
      </w:r>
      <w:proofErr w:type="spellEnd"/>
      <w:r w:rsidR="00154E98" w:rsidRPr="007E437A">
        <w:rPr>
          <w:rFonts w:ascii="Times New Roman" w:hAnsi="Times New Roman"/>
          <w:sz w:val="24"/>
          <w:szCs w:val="24"/>
        </w:rPr>
        <w:t xml:space="preserve"> või RSO piirkonda </w:t>
      </w:r>
      <w:r w:rsidR="00551B38" w:rsidRPr="007E437A">
        <w:rPr>
          <w:rFonts w:ascii="Times New Roman" w:hAnsi="Times New Roman"/>
          <w:sz w:val="24"/>
          <w:szCs w:val="24"/>
        </w:rPr>
        <w:t>ka ajateenija</w:t>
      </w:r>
      <w:r w:rsidR="00154E98" w:rsidRPr="007E437A">
        <w:rPr>
          <w:rFonts w:ascii="Times New Roman" w:hAnsi="Times New Roman"/>
          <w:sz w:val="24"/>
          <w:szCs w:val="24"/>
        </w:rPr>
        <w:t xml:space="preserve">, kuid tingimusel, et ajateenija on omandanud sellise taseme väljaõppe, mis võimaldaks tal </w:t>
      </w:r>
      <w:r w:rsidR="00C54F57" w:rsidRPr="007E437A">
        <w:rPr>
          <w:rFonts w:ascii="Times New Roman" w:hAnsi="Times New Roman"/>
          <w:sz w:val="24"/>
          <w:szCs w:val="24"/>
        </w:rPr>
        <w:t xml:space="preserve">täita </w:t>
      </w:r>
      <w:r w:rsidR="00154E98" w:rsidRPr="007E437A">
        <w:rPr>
          <w:rFonts w:ascii="Times New Roman" w:hAnsi="Times New Roman"/>
          <w:sz w:val="24"/>
          <w:szCs w:val="24"/>
        </w:rPr>
        <w:t xml:space="preserve">laevameeskonna </w:t>
      </w:r>
      <w:r w:rsidR="00C54F57" w:rsidRPr="007E437A">
        <w:rPr>
          <w:rFonts w:ascii="Times New Roman" w:hAnsi="Times New Roman"/>
          <w:sz w:val="24"/>
          <w:szCs w:val="24"/>
        </w:rPr>
        <w:t>ülesandeid</w:t>
      </w:r>
      <w:r w:rsidR="00154E98" w:rsidRPr="007E437A">
        <w:rPr>
          <w:rFonts w:ascii="Times New Roman" w:hAnsi="Times New Roman"/>
          <w:sz w:val="24"/>
          <w:szCs w:val="24"/>
        </w:rPr>
        <w:t xml:space="preserve">. </w:t>
      </w:r>
      <w:r w:rsidR="00C54F57" w:rsidRPr="007E437A">
        <w:rPr>
          <w:rFonts w:ascii="Times New Roman" w:hAnsi="Times New Roman"/>
          <w:sz w:val="24"/>
          <w:szCs w:val="24"/>
        </w:rPr>
        <w:t xml:space="preserve">Ajateenija oskuste ja väljaõppe </w:t>
      </w:r>
      <w:r w:rsidR="00551B38" w:rsidRPr="007E437A">
        <w:rPr>
          <w:rFonts w:ascii="Times New Roman" w:hAnsi="Times New Roman"/>
          <w:sz w:val="24"/>
          <w:szCs w:val="24"/>
        </w:rPr>
        <w:t xml:space="preserve">kohta </w:t>
      </w:r>
      <w:r w:rsidR="00C54F57" w:rsidRPr="007E437A">
        <w:rPr>
          <w:rFonts w:ascii="Times New Roman" w:hAnsi="Times New Roman"/>
          <w:sz w:val="24"/>
          <w:szCs w:val="24"/>
        </w:rPr>
        <w:t>annab hinnangu väljaõpet korraldav ülem.</w:t>
      </w:r>
    </w:p>
    <w:p w14:paraId="245CA957" w14:textId="5FB6AD8B" w:rsidR="00154E98" w:rsidRPr="007E437A" w:rsidRDefault="00154E98" w:rsidP="007E437A">
      <w:pPr>
        <w:pStyle w:val="Vahedeta"/>
        <w:jc w:val="both"/>
        <w:rPr>
          <w:rFonts w:ascii="Times New Roman" w:hAnsi="Times New Roman"/>
          <w:sz w:val="24"/>
          <w:szCs w:val="24"/>
        </w:rPr>
      </w:pPr>
      <w:r w:rsidRPr="007E437A">
        <w:rPr>
          <w:rFonts w:ascii="Times New Roman" w:hAnsi="Times New Roman"/>
          <w:sz w:val="24"/>
          <w:szCs w:val="24"/>
        </w:rPr>
        <w:t>Lisaks</w:t>
      </w:r>
      <w:r w:rsidR="007C52B9" w:rsidRPr="007E437A">
        <w:rPr>
          <w:rFonts w:ascii="Times New Roman" w:hAnsi="Times New Roman"/>
          <w:sz w:val="24"/>
          <w:szCs w:val="24"/>
        </w:rPr>
        <w:t xml:space="preserve"> tuleb </w:t>
      </w:r>
      <w:r w:rsidR="00551B38" w:rsidRPr="007E437A">
        <w:rPr>
          <w:rFonts w:ascii="Times New Roman" w:hAnsi="Times New Roman"/>
          <w:sz w:val="24"/>
          <w:szCs w:val="24"/>
        </w:rPr>
        <w:t xml:space="preserve">enne </w:t>
      </w:r>
      <w:r w:rsidR="007C52B9" w:rsidRPr="007E437A">
        <w:rPr>
          <w:rFonts w:ascii="Times New Roman" w:hAnsi="Times New Roman"/>
          <w:sz w:val="24"/>
          <w:szCs w:val="24"/>
        </w:rPr>
        <w:t>lähetamis</w:t>
      </w:r>
      <w:r w:rsidR="00551B38" w:rsidRPr="007E437A">
        <w:rPr>
          <w:rFonts w:ascii="Times New Roman" w:hAnsi="Times New Roman"/>
          <w:sz w:val="24"/>
          <w:szCs w:val="24"/>
        </w:rPr>
        <w:t xml:space="preserve">t </w:t>
      </w:r>
      <w:r w:rsidR="007C52B9" w:rsidRPr="007E437A">
        <w:rPr>
          <w:rFonts w:ascii="Times New Roman" w:hAnsi="Times New Roman"/>
          <w:sz w:val="24"/>
          <w:szCs w:val="24"/>
        </w:rPr>
        <w:t xml:space="preserve">küsida ajateenija </w:t>
      </w:r>
      <w:r w:rsidR="00696D02" w:rsidRPr="007E437A">
        <w:rPr>
          <w:rFonts w:ascii="Times New Roman" w:hAnsi="Times New Roman"/>
          <w:sz w:val="24"/>
          <w:szCs w:val="24"/>
        </w:rPr>
        <w:t xml:space="preserve">kirjalikku </w:t>
      </w:r>
      <w:r w:rsidR="007C52B9" w:rsidRPr="007E437A">
        <w:rPr>
          <w:rFonts w:ascii="Times New Roman" w:hAnsi="Times New Roman"/>
          <w:sz w:val="24"/>
          <w:szCs w:val="24"/>
        </w:rPr>
        <w:t xml:space="preserve">nõusolekut RSO koosseisu arvatud laeval teenistusülesannete täitmiseks. Kuigi väljaõppel osalemine on ajateenijale kohustuslik, </w:t>
      </w:r>
      <w:r w:rsidR="00551B38" w:rsidRPr="007E437A">
        <w:rPr>
          <w:rFonts w:ascii="Times New Roman" w:hAnsi="Times New Roman"/>
          <w:sz w:val="24"/>
          <w:szCs w:val="24"/>
        </w:rPr>
        <w:t xml:space="preserve">lähetatakse </w:t>
      </w:r>
      <w:r w:rsidR="007C52B9" w:rsidRPr="007E437A">
        <w:rPr>
          <w:rFonts w:ascii="Times New Roman" w:hAnsi="Times New Roman"/>
          <w:sz w:val="24"/>
          <w:szCs w:val="24"/>
        </w:rPr>
        <w:t xml:space="preserve">RSO piirkonda vaid neid ajateenijaid, kes on </w:t>
      </w:r>
      <w:r w:rsidR="00551B38" w:rsidRPr="007E437A">
        <w:rPr>
          <w:rFonts w:ascii="Times New Roman" w:hAnsi="Times New Roman"/>
          <w:sz w:val="24"/>
          <w:szCs w:val="24"/>
        </w:rPr>
        <w:t xml:space="preserve">andnud </w:t>
      </w:r>
      <w:r w:rsidR="007C52B9" w:rsidRPr="007E437A">
        <w:rPr>
          <w:rFonts w:ascii="Times New Roman" w:hAnsi="Times New Roman"/>
          <w:sz w:val="24"/>
          <w:szCs w:val="24"/>
        </w:rPr>
        <w:t>selleks oma nõusoleku.</w:t>
      </w:r>
    </w:p>
    <w:p w14:paraId="0057F8BA" w14:textId="194F2DA6" w:rsidR="008065E6" w:rsidRPr="007E437A" w:rsidRDefault="00C54F57" w:rsidP="007E437A">
      <w:pPr>
        <w:pStyle w:val="Vahedeta"/>
        <w:jc w:val="both"/>
        <w:rPr>
          <w:rFonts w:ascii="Times New Roman" w:hAnsi="Times New Roman"/>
          <w:sz w:val="24"/>
          <w:szCs w:val="24"/>
        </w:rPr>
      </w:pPr>
      <w:r w:rsidRPr="007E437A">
        <w:rPr>
          <w:rFonts w:ascii="Times New Roman" w:hAnsi="Times New Roman"/>
          <w:sz w:val="24"/>
          <w:szCs w:val="24"/>
        </w:rPr>
        <w:t>S</w:t>
      </w:r>
      <w:r w:rsidR="00383C87" w:rsidRPr="007E437A">
        <w:rPr>
          <w:rFonts w:ascii="Times New Roman" w:hAnsi="Times New Roman"/>
          <w:sz w:val="24"/>
          <w:szCs w:val="24"/>
        </w:rPr>
        <w:t>e</w:t>
      </w:r>
      <w:r w:rsidRPr="007E437A">
        <w:rPr>
          <w:rFonts w:ascii="Times New Roman" w:hAnsi="Times New Roman"/>
          <w:sz w:val="24"/>
          <w:szCs w:val="24"/>
        </w:rPr>
        <w:t>ega</w:t>
      </w:r>
      <w:r w:rsidR="00551B38" w:rsidRPr="007E437A">
        <w:rPr>
          <w:rFonts w:ascii="Times New Roman" w:hAnsi="Times New Roman"/>
          <w:sz w:val="24"/>
          <w:szCs w:val="24"/>
        </w:rPr>
        <w:t>,</w:t>
      </w:r>
      <w:r w:rsidRPr="007E437A">
        <w:rPr>
          <w:rFonts w:ascii="Times New Roman" w:hAnsi="Times New Roman"/>
          <w:sz w:val="24"/>
          <w:szCs w:val="24"/>
        </w:rPr>
        <w:t xml:space="preserve"> lähtuvalt eeltoodust </w:t>
      </w:r>
      <w:r w:rsidR="00225031" w:rsidRPr="007E437A">
        <w:rPr>
          <w:rFonts w:ascii="Times New Roman" w:hAnsi="Times New Roman"/>
          <w:sz w:val="24"/>
          <w:szCs w:val="24"/>
        </w:rPr>
        <w:t xml:space="preserve">muudetakse </w:t>
      </w:r>
      <w:r w:rsidR="00551B38" w:rsidRPr="007E437A">
        <w:rPr>
          <w:rFonts w:ascii="Times New Roman" w:hAnsi="Times New Roman"/>
          <w:sz w:val="24"/>
          <w:szCs w:val="24"/>
        </w:rPr>
        <w:t xml:space="preserve">eelnõuga </w:t>
      </w:r>
      <w:r w:rsidR="00225031" w:rsidRPr="007E437A">
        <w:rPr>
          <w:rFonts w:ascii="Times New Roman" w:hAnsi="Times New Roman"/>
          <w:sz w:val="24"/>
          <w:szCs w:val="24"/>
        </w:rPr>
        <w:t>KVTS</w:t>
      </w:r>
      <w:r w:rsidR="00551B38" w:rsidRPr="007E437A">
        <w:rPr>
          <w:rFonts w:ascii="Times New Roman" w:hAnsi="Times New Roman"/>
          <w:sz w:val="24"/>
          <w:szCs w:val="24"/>
        </w:rPr>
        <w:t>-i</w:t>
      </w:r>
      <w:r w:rsidR="00225031" w:rsidRPr="007E437A">
        <w:rPr>
          <w:rFonts w:ascii="Times New Roman" w:hAnsi="Times New Roman"/>
          <w:sz w:val="24"/>
          <w:szCs w:val="24"/>
        </w:rPr>
        <w:t xml:space="preserve"> § 52 lõiget 5</w:t>
      </w:r>
      <w:r w:rsidR="00D50D50" w:rsidRPr="007E437A">
        <w:rPr>
          <w:rFonts w:ascii="Times New Roman" w:hAnsi="Times New Roman"/>
          <w:sz w:val="24"/>
          <w:szCs w:val="24"/>
        </w:rPr>
        <w:t xml:space="preserve"> </w:t>
      </w:r>
      <w:r w:rsidR="00225031" w:rsidRPr="007E437A">
        <w:rPr>
          <w:rFonts w:ascii="Times New Roman" w:hAnsi="Times New Roman"/>
          <w:sz w:val="24"/>
          <w:szCs w:val="24"/>
        </w:rPr>
        <w:t>ning sätestatakse, et ajateenija lähetamine rahvusvahelisele sõjalisele operatsioonile või rahvusvahelise sõja</w:t>
      </w:r>
      <w:r w:rsidR="00482E34">
        <w:rPr>
          <w:rFonts w:ascii="Times New Roman" w:hAnsi="Times New Roman"/>
          <w:sz w:val="24"/>
          <w:szCs w:val="24"/>
        </w:rPr>
        <w:t xml:space="preserve">lise </w:t>
      </w:r>
      <w:r w:rsidR="00225031" w:rsidRPr="007E437A">
        <w:rPr>
          <w:rFonts w:ascii="Times New Roman" w:hAnsi="Times New Roman"/>
          <w:sz w:val="24"/>
          <w:szCs w:val="24"/>
        </w:rPr>
        <w:t>operatsiooni piirkonda on lubatud vaid ajateenija nõusolekul.</w:t>
      </w:r>
    </w:p>
    <w:p w14:paraId="26F1DC62" w14:textId="6630866D" w:rsidR="004B172A" w:rsidRPr="007E437A" w:rsidRDefault="004B172A" w:rsidP="007E437A">
      <w:pPr>
        <w:pStyle w:val="Vahedeta"/>
        <w:jc w:val="both"/>
        <w:rPr>
          <w:rFonts w:ascii="Times New Roman" w:hAnsi="Times New Roman"/>
          <w:sz w:val="24"/>
          <w:szCs w:val="24"/>
        </w:rPr>
      </w:pPr>
      <w:r w:rsidRPr="007E437A">
        <w:rPr>
          <w:rFonts w:ascii="Times New Roman" w:hAnsi="Times New Roman"/>
          <w:sz w:val="24"/>
          <w:szCs w:val="24"/>
        </w:rPr>
        <w:t>Siinkohal on oluline tuua välja, et ajateenija RSO-l osalemise aeg ja ajateenistuse kogukestus kokku ei tohi ületada esialgset ajateenistuse kestust.</w:t>
      </w:r>
    </w:p>
    <w:p w14:paraId="0D2E7BB3" w14:textId="7ABC85F4" w:rsidR="00F56875" w:rsidRPr="007E437A" w:rsidRDefault="00F56875" w:rsidP="007E437A">
      <w:pPr>
        <w:pStyle w:val="Vahedeta"/>
        <w:jc w:val="both"/>
        <w:rPr>
          <w:rFonts w:ascii="Times New Roman" w:hAnsi="Times New Roman"/>
          <w:sz w:val="24"/>
          <w:szCs w:val="24"/>
        </w:rPr>
      </w:pPr>
      <w:r w:rsidRPr="007E437A">
        <w:rPr>
          <w:rFonts w:ascii="Times New Roman" w:hAnsi="Times New Roman"/>
          <w:sz w:val="24"/>
          <w:szCs w:val="24"/>
        </w:rPr>
        <w:t xml:space="preserve">Ajateenijale makstakse RSO-l osalemise ajal </w:t>
      </w:r>
      <w:r w:rsidR="00551B38" w:rsidRPr="007E437A">
        <w:rPr>
          <w:rFonts w:ascii="Times New Roman" w:hAnsi="Times New Roman"/>
          <w:sz w:val="24"/>
          <w:szCs w:val="24"/>
        </w:rPr>
        <w:t xml:space="preserve">suuremat </w:t>
      </w:r>
      <w:r w:rsidRPr="007E437A">
        <w:rPr>
          <w:rFonts w:ascii="Times New Roman" w:hAnsi="Times New Roman"/>
          <w:sz w:val="24"/>
          <w:szCs w:val="24"/>
        </w:rPr>
        <w:t>toetust, mille maksmise ulatus ja kord kehtestatakse Vabariigi Valitsuse 03.01.2017</w:t>
      </w:r>
      <w:r w:rsidR="00551B38" w:rsidRPr="007E437A">
        <w:rPr>
          <w:rFonts w:ascii="Times New Roman" w:hAnsi="Times New Roman"/>
          <w:sz w:val="24"/>
          <w:szCs w:val="24"/>
        </w:rPr>
        <w:t>. a</w:t>
      </w:r>
      <w:r w:rsidRPr="007E437A">
        <w:rPr>
          <w:rFonts w:ascii="Times New Roman" w:hAnsi="Times New Roman"/>
          <w:sz w:val="24"/>
          <w:szCs w:val="24"/>
        </w:rPr>
        <w:t xml:space="preserve"> määrusega nr 1 „Ajateenija ja asendusteenistuja toetuse, reservväelasele õppekogunemisel ja reservasendusteenistujale reservasendusteenistuses ja erakorralises reservasendusteenistuses osalemise aja eest makstava toetuse ning ajateenija ja asendusteenistuja lapse toetuse ulatus ja maksmise kord“.</w:t>
      </w:r>
    </w:p>
    <w:p w14:paraId="49EDABA5" w14:textId="129F9DFA" w:rsidR="008065E6" w:rsidRPr="007E437A" w:rsidRDefault="00551B38" w:rsidP="007E437A">
      <w:pPr>
        <w:pStyle w:val="Vahedeta"/>
        <w:jc w:val="both"/>
        <w:rPr>
          <w:rFonts w:ascii="Times New Roman" w:hAnsi="Times New Roman"/>
          <w:sz w:val="24"/>
          <w:szCs w:val="24"/>
        </w:rPr>
      </w:pPr>
      <w:r w:rsidRPr="007E437A">
        <w:rPr>
          <w:rFonts w:ascii="Times New Roman" w:hAnsi="Times New Roman"/>
          <w:sz w:val="24"/>
          <w:szCs w:val="24"/>
        </w:rPr>
        <w:t>K</w:t>
      </w:r>
      <w:r w:rsidR="00F56875" w:rsidRPr="007E437A">
        <w:rPr>
          <w:rFonts w:ascii="Times New Roman" w:hAnsi="Times New Roman"/>
          <w:sz w:val="24"/>
          <w:szCs w:val="24"/>
        </w:rPr>
        <w:t xml:space="preserve">ehtiva määruse kohaselt makstakse ajateenijale igakuist toetust </w:t>
      </w:r>
      <w:r w:rsidRPr="007E437A">
        <w:rPr>
          <w:rFonts w:ascii="Times New Roman" w:hAnsi="Times New Roman"/>
          <w:sz w:val="24"/>
          <w:szCs w:val="24"/>
        </w:rPr>
        <w:t xml:space="preserve">ja kui ta lähetatakse </w:t>
      </w:r>
      <w:r w:rsidR="00F56875" w:rsidRPr="007E437A">
        <w:rPr>
          <w:rFonts w:ascii="Times New Roman" w:hAnsi="Times New Roman"/>
          <w:sz w:val="24"/>
          <w:szCs w:val="24"/>
        </w:rPr>
        <w:t>välisriiki kauemaks kui 14 päevaks</w:t>
      </w:r>
      <w:r w:rsidRPr="007E437A">
        <w:rPr>
          <w:rFonts w:ascii="Times New Roman" w:hAnsi="Times New Roman"/>
          <w:sz w:val="24"/>
          <w:szCs w:val="24"/>
        </w:rPr>
        <w:t>,</w:t>
      </w:r>
      <w:r w:rsidR="00F56875" w:rsidRPr="007E437A">
        <w:rPr>
          <w:rFonts w:ascii="Times New Roman" w:hAnsi="Times New Roman"/>
          <w:sz w:val="24"/>
          <w:szCs w:val="24"/>
        </w:rPr>
        <w:t xml:space="preserve"> makstakse </w:t>
      </w:r>
      <w:r w:rsidRPr="007E437A">
        <w:rPr>
          <w:rFonts w:ascii="Times New Roman" w:hAnsi="Times New Roman"/>
          <w:sz w:val="24"/>
          <w:szCs w:val="24"/>
        </w:rPr>
        <w:t>talle</w:t>
      </w:r>
      <w:r w:rsidR="00F56875" w:rsidRPr="007E437A">
        <w:rPr>
          <w:rFonts w:ascii="Times New Roman" w:hAnsi="Times New Roman"/>
          <w:sz w:val="24"/>
          <w:szCs w:val="24"/>
        </w:rPr>
        <w:t xml:space="preserve"> lisatoetust 10 eurot päevas kuni lähetuse lõpuni.</w:t>
      </w:r>
    </w:p>
    <w:p w14:paraId="3DDEBC00" w14:textId="19D7DD34" w:rsidR="008065E6" w:rsidRPr="007E437A" w:rsidRDefault="00F56875" w:rsidP="007E437A">
      <w:pPr>
        <w:pStyle w:val="Vahedeta"/>
        <w:jc w:val="both"/>
        <w:rPr>
          <w:rFonts w:ascii="Times New Roman" w:hAnsi="Times New Roman"/>
          <w:sz w:val="24"/>
          <w:szCs w:val="24"/>
        </w:rPr>
      </w:pPr>
      <w:r w:rsidRPr="007E437A">
        <w:rPr>
          <w:rFonts w:ascii="Times New Roman" w:hAnsi="Times New Roman"/>
          <w:sz w:val="24"/>
          <w:szCs w:val="24"/>
        </w:rPr>
        <w:t xml:space="preserve">Vabariigi Valitsuse määrusesse </w:t>
      </w:r>
      <w:r w:rsidR="00D14E9A" w:rsidRPr="007E437A">
        <w:rPr>
          <w:rFonts w:ascii="Times New Roman" w:hAnsi="Times New Roman"/>
          <w:sz w:val="24"/>
          <w:szCs w:val="24"/>
        </w:rPr>
        <w:t>lisatakse</w:t>
      </w:r>
      <w:r w:rsidRPr="007E437A">
        <w:rPr>
          <w:rFonts w:ascii="Times New Roman" w:hAnsi="Times New Roman"/>
          <w:sz w:val="24"/>
          <w:szCs w:val="24"/>
        </w:rPr>
        <w:t xml:space="preserve"> toetus, mida hakatakse maksma ajateenija</w:t>
      </w:r>
      <w:r w:rsidR="00A83FA1" w:rsidRPr="007E437A">
        <w:rPr>
          <w:rFonts w:ascii="Times New Roman" w:hAnsi="Times New Roman"/>
          <w:sz w:val="24"/>
          <w:szCs w:val="24"/>
        </w:rPr>
        <w:t xml:space="preserve">le </w:t>
      </w:r>
      <w:r w:rsidR="00551B38" w:rsidRPr="007E437A">
        <w:rPr>
          <w:rFonts w:ascii="Times New Roman" w:hAnsi="Times New Roman"/>
          <w:sz w:val="24"/>
          <w:szCs w:val="24"/>
        </w:rPr>
        <w:t>RSO-l osalemise ajal</w:t>
      </w:r>
      <w:r w:rsidR="00551B38" w:rsidRPr="007E437A" w:rsidDel="00551B38">
        <w:rPr>
          <w:rFonts w:ascii="Times New Roman" w:hAnsi="Times New Roman"/>
          <w:sz w:val="24"/>
          <w:szCs w:val="24"/>
        </w:rPr>
        <w:t xml:space="preserve"> </w:t>
      </w:r>
      <w:r w:rsidR="00551B38" w:rsidRPr="007E437A">
        <w:rPr>
          <w:rFonts w:ascii="Times New Roman" w:hAnsi="Times New Roman"/>
          <w:sz w:val="24"/>
          <w:szCs w:val="24"/>
        </w:rPr>
        <w:t>peale igakuise toetuse</w:t>
      </w:r>
      <w:r w:rsidRPr="007E437A">
        <w:rPr>
          <w:rFonts w:ascii="Times New Roman" w:hAnsi="Times New Roman"/>
          <w:sz w:val="24"/>
          <w:szCs w:val="24"/>
        </w:rPr>
        <w:t>.</w:t>
      </w:r>
      <w:r w:rsidR="00AB1493" w:rsidRPr="007E437A">
        <w:rPr>
          <w:rFonts w:ascii="Times New Roman" w:hAnsi="Times New Roman"/>
          <w:sz w:val="24"/>
          <w:szCs w:val="24"/>
        </w:rPr>
        <w:t xml:space="preserve"> Kuna RSO-</w:t>
      </w:r>
      <w:proofErr w:type="spellStart"/>
      <w:r w:rsidR="00AB1493" w:rsidRPr="007E437A">
        <w:rPr>
          <w:rFonts w:ascii="Times New Roman" w:hAnsi="Times New Roman"/>
          <w:sz w:val="24"/>
          <w:szCs w:val="24"/>
        </w:rPr>
        <w:t>le</w:t>
      </w:r>
      <w:proofErr w:type="spellEnd"/>
      <w:r w:rsidR="00AB1493" w:rsidRPr="007E437A">
        <w:rPr>
          <w:rFonts w:ascii="Times New Roman" w:hAnsi="Times New Roman"/>
          <w:sz w:val="24"/>
          <w:szCs w:val="24"/>
        </w:rPr>
        <w:t xml:space="preserve"> lähetatud ajateen</w:t>
      </w:r>
      <w:r w:rsidR="00D14E9A" w:rsidRPr="007E437A">
        <w:rPr>
          <w:rFonts w:ascii="Times New Roman" w:hAnsi="Times New Roman"/>
          <w:sz w:val="24"/>
          <w:szCs w:val="24"/>
        </w:rPr>
        <w:t>ija täidab RSO-l tegevväelasega</w:t>
      </w:r>
      <w:r w:rsidRPr="007E437A">
        <w:rPr>
          <w:rFonts w:ascii="Times New Roman" w:hAnsi="Times New Roman"/>
          <w:sz w:val="24"/>
          <w:szCs w:val="24"/>
        </w:rPr>
        <w:t xml:space="preserve"> </w:t>
      </w:r>
      <w:r w:rsidR="0099400F" w:rsidRPr="007E437A">
        <w:rPr>
          <w:rFonts w:ascii="Times New Roman" w:hAnsi="Times New Roman"/>
          <w:sz w:val="24"/>
          <w:szCs w:val="24"/>
        </w:rPr>
        <w:t xml:space="preserve">samu ülesandeid, siis </w:t>
      </w:r>
      <w:r w:rsidR="00551B38" w:rsidRPr="007E437A">
        <w:rPr>
          <w:rFonts w:ascii="Times New Roman" w:hAnsi="Times New Roman"/>
          <w:sz w:val="24"/>
          <w:szCs w:val="24"/>
        </w:rPr>
        <w:t xml:space="preserve">võetakse </w:t>
      </w:r>
      <w:r w:rsidR="00AB1493" w:rsidRPr="007E437A">
        <w:rPr>
          <w:rFonts w:ascii="Times New Roman" w:hAnsi="Times New Roman"/>
          <w:sz w:val="24"/>
          <w:szCs w:val="24"/>
        </w:rPr>
        <w:t xml:space="preserve">makstava toetuse suuruse arvutamise aluseks </w:t>
      </w:r>
      <w:r w:rsidR="00952FCA" w:rsidRPr="007E437A">
        <w:rPr>
          <w:rFonts w:ascii="Times New Roman" w:hAnsi="Times New Roman"/>
          <w:sz w:val="24"/>
          <w:szCs w:val="24"/>
        </w:rPr>
        <w:t>RSO</w:t>
      </w:r>
      <w:r w:rsidR="0099400F" w:rsidRPr="007E437A">
        <w:rPr>
          <w:rFonts w:ascii="Times New Roman" w:hAnsi="Times New Roman"/>
          <w:sz w:val="24"/>
          <w:szCs w:val="24"/>
        </w:rPr>
        <w:t>-l osalemise ajal</w:t>
      </w:r>
      <w:r w:rsidR="00952FCA" w:rsidRPr="007E437A">
        <w:rPr>
          <w:rFonts w:ascii="Times New Roman" w:hAnsi="Times New Roman"/>
          <w:sz w:val="24"/>
          <w:szCs w:val="24"/>
        </w:rPr>
        <w:t xml:space="preserve"> tegevväelasele makstava päevaraha </w:t>
      </w:r>
      <w:r w:rsidR="000E3A67" w:rsidRPr="007E437A">
        <w:rPr>
          <w:rFonts w:ascii="Times New Roman" w:hAnsi="Times New Roman"/>
          <w:sz w:val="24"/>
          <w:szCs w:val="24"/>
        </w:rPr>
        <w:t>suurus</w:t>
      </w:r>
      <w:r w:rsidR="003D1A4E" w:rsidRPr="007E437A">
        <w:rPr>
          <w:rFonts w:ascii="Times New Roman" w:hAnsi="Times New Roman"/>
          <w:sz w:val="24"/>
          <w:szCs w:val="24"/>
        </w:rPr>
        <w:t>, mis on</w:t>
      </w:r>
      <w:r w:rsidR="0099400F" w:rsidRPr="007E437A">
        <w:rPr>
          <w:rFonts w:ascii="Times New Roman" w:hAnsi="Times New Roman"/>
          <w:sz w:val="24"/>
          <w:szCs w:val="24"/>
        </w:rPr>
        <w:t xml:space="preserve"> 32 eurot.</w:t>
      </w:r>
    </w:p>
    <w:p w14:paraId="0E3ACDFF" w14:textId="77777777" w:rsidR="00D14E9A" w:rsidRPr="007E437A" w:rsidRDefault="00D14E9A" w:rsidP="007E437A">
      <w:pPr>
        <w:pStyle w:val="Vahedeta"/>
        <w:jc w:val="both"/>
        <w:rPr>
          <w:rFonts w:ascii="Times New Roman" w:hAnsi="Times New Roman"/>
          <w:sz w:val="24"/>
          <w:szCs w:val="24"/>
        </w:rPr>
      </w:pPr>
    </w:p>
    <w:p w14:paraId="24DF12CF" w14:textId="22BFA0E8" w:rsidR="008065E6" w:rsidRPr="007E437A" w:rsidRDefault="0099400F" w:rsidP="007E437A">
      <w:pPr>
        <w:pStyle w:val="Vahedeta"/>
        <w:jc w:val="both"/>
        <w:rPr>
          <w:rFonts w:ascii="Times New Roman" w:hAnsi="Times New Roman"/>
          <w:sz w:val="24"/>
          <w:szCs w:val="24"/>
        </w:rPr>
      </w:pPr>
      <w:r w:rsidRPr="007E437A">
        <w:rPr>
          <w:rFonts w:ascii="Times New Roman" w:hAnsi="Times New Roman"/>
          <w:sz w:val="24"/>
          <w:szCs w:val="24"/>
        </w:rPr>
        <w:t>KVTS</w:t>
      </w:r>
      <w:r w:rsidR="00551B38" w:rsidRPr="007E437A">
        <w:rPr>
          <w:rFonts w:ascii="Times New Roman" w:hAnsi="Times New Roman"/>
          <w:sz w:val="24"/>
          <w:szCs w:val="24"/>
        </w:rPr>
        <w:t>-i</w:t>
      </w:r>
      <w:r w:rsidRPr="007E437A">
        <w:rPr>
          <w:rFonts w:ascii="Times New Roman" w:hAnsi="Times New Roman"/>
          <w:sz w:val="24"/>
          <w:szCs w:val="24"/>
        </w:rPr>
        <w:t xml:space="preserve"> § 116 lõike 3 kohaselt </w:t>
      </w:r>
      <w:r w:rsidR="00551B38" w:rsidRPr="007E437A">
        <w:rPr>
          <w:rFonts w:ascii="Times New Roman" w:hAnsi="Times New Roman"/>
          <w:sz w:val="24"/>
          <w:szCs w:val="24"/>
        </w:rPr>
        <w:t xml:space="preserve">võib </w:t>
      </w:r>
      <w:r w:rsidRPr="007E437A">
        <w:rPr>
          <w:rFonts w:ascii="Times New Roman" w:hAnsi="Times New Roman"/>
          <w:sz w:val="24"/>
          <w:szCs w:val="24"/>
        </w:rPr>
        <w:t xml:space="preserve">tegevväelase päevaraha </w:t>
      </w:r>
      <w:r w:rsidR="00551B38" w:rsidRPr="007E437A">
        <w:rPr>
          <w:rFonts w:ascii="Times New Roman" w:hAnsi="Times New Roman"/>
          <w:sz w:val="24"/>
          <w:szCs w:val="24"/>
        </w:rPr>
        <w:t xml:space="preserve">RSO ajal </w:t>
      </w:r>
      <w:r w:rsidRPr="007E437A">
        <w:rPr>
          <w:rFonts w:ascii="Times New Roman" w:hAnsi="Times New Roman"/>
          <w:sz w:val="24"/>
          <w:szCs w:val="24"/>
        </w:rPr>
        <w:t xml:space="preserve">suurendada. Päevaraha suurendamise tingimused ja korra kehtestab Kaitseväe juhataja. Päevaraha </w:t>
      </w:r>
      <w:r w:rsidR="009919E9" w:rsidRPr="007E437A">
        <w:rPr>
          <w:rFonts w:ascii="Times New Roman" w:hAnsi="Times New Roman"/>
          <w:sz w:val="24"/>
          <w:szCs w:val="24"/>
        </w:rPr>
        <w:t xml:space="preserve">suurendatakse </w:t>
      </w:r>
      <w:r w:rsidRPr="007E437A">
        <w:rPr>
          <w:rFonts w:ascii="Times New Roman" w:hAnsi="Times New Roman"/>
          <w:sz w:val="24"/>
          <w:szCs w:val="24"/>
        </w:rPr>
        <w:t>vastavalt RSO piirkonna</w:t>
      </w:r>
      <w:r w:rsidR="004B172A" w:rsidRPr="007E437A">
        <w:rPr>
          <w:rFonts w:ascii="Times New Roman" w:hAnsi="Times New Roman"/>
          <w:sz w:val="24"/>
          <w:szCs w:val="24"/>
        </w:rPr>
        <w:t>le määratud koefitsiendi korrutisega</w:t>
      </w:r>
      <w:r w:rsidRPr="007E437A">
        <w:rPr>
          <w:rFonts w:ascii="Times New Roman" w:hAnsi="Times New Roman"/>
          <w:sz w:val="24"/>
          <w:szCs w:val="24"/>
        </w:rPr>
        <w:t>. Näiteks kui piirkonna või ülesande koefitsien</w:t>
      </w:r>
      <w:r w:rsidR="009919E9" w:rsidRPr="007E437A">
        <w:rPr>
          <w:rFonts w:ascii="Times New Roman" w:hAnsi="Times New Roman"/>
          <w:sz w:val="24"/>
          <w:szCs w:val="24"/>
        </w:rPr>
        <w:t>t</w:t>
      </w:r>
      <w:r w:rsidRPr="007E437A">
        <w:rPr>
          <w:rFonts w:ascii="Times New Roman" w:hAnsi="Times New Roman"/>
          <w:sz w:val="24"/>
          <w:szCs w:val="24"/>
        </w:rPr>
        <w:t xml:space="preserve"> on 2,0, siis </w:t>
      </w:r>
      <w:r w:rsidR="009919E9" w:rsidRPr="007E437A">
        <w:rPr>
          <w:rFonts w:ascii="Times New Roman" w:hAnsi="Times New Roman"/>
          <w:sz w:val="24"/>
          <w:szCs w:val="24"/>
        </w:rPr>
        <w:t xml:space="preserve">korrutatakse </w:t>
      </w:r>
      <w:r w:rsidRPr="007E437A">
        <w:rPr>
          <w:rFonts w:ascii="Times New Roman" w:hAnsi="Times New Roman"/>
          <w:sz w:val="24"/>
          <w:szCs w:val="24"/>
        </w:rPr>
        <w:t xml:space="preserve">vastava koefitsiendiga ka päevaraha suurus. </w:t>
      </w:r>
      <w:r w:rsidR="003D1A4E" w:rsidRPr="007E437A">
        <w:rPr>
          <w:rFonts w:ascii="Times New Roman" w:hAnsi="Times New Roman"/>
          <w:sz w:val="24"/>
          <w:szCs w:val="24"/>
        </w:rPr>
        <w:t xml:space="preserve">Et tagada ajateenijatele ühetaoline ja selge toetuse maksmise kord, </w:t>
      </w:r>
      <w:r w:rsidR="002A7190" w:rsidRPr="007E437A">
        <w:rPr>
          <w:rFonts w:ascii="Times New Roman" w:hAnsi="Times New Roman"/>
          <w:sz w:val="24"/>
          <w:szCs w:val="24"/>
        </w:rPr>
        <w:t xml:space="preserve">nähakse </w:t>
      </w:r>
      <w:r w:rsidR="003D1A4E" w:rsidRPr="007E437A">
        <w:rPr>
          <w:rFonts w:ascii="Times New Roman" w:hAnsi="Times New Roman"/>
          <w:sz w:val="24"/>
          <w:szCs w:val="24"/>
        </w:rPr>
        <w:t xml:space="preserve">Vabariigi Valitsuse määruses ette kindel </w:t>
      </w:r>
      <w:r w:rsidR="002A7190" w:rsidRPr="007E437A">
        <w:rPr>
          <w:rFonts w:ascii="Times New Roman" w:hAnsi="Times New Roman"/>
          <w:sz w:val="24"/>
          <w:szCs w:val="24"/>
        </w:rPr>
        <w:t>toetus</w:t>
      </w:r>
      <w:r w:rsidR="003D1A4E" w:rsidRPr="007E437A">
        <w:rPr>
          <w:rFonts w:ascii="Times New Roman" w:hAnsi="Times New Roman"/>
          <w:sz w:val="24"/>
          <w:szCs w:val="24"/>
        </w:rPr>
        <w:t>summa, mis ei sõltu RSO piirkonna või ülesande koefits</w:t>
      </w:r>
      <w:r w:rsidR="004B172A" w:rsidRPr="007E437A">
        <w:rPr>
          <w:rFonts w:ascii="Times New Roman" w:hAnsi="Times New Roman"/>
          <w:sz w:val="24"/>
          <w:szCs w:val="24"/>
        </w:rPr>
        <w:t>iendist</w:t>
      </w:r>
      <w:r w:rsidR="003D1A4E" w:rsidRPr="007E437A">
        <w:rPr>
          <w:rFonts w:ascii="Times New Roman" w:hAnsi="Times New Roman"/>
          <w:sz w:val="24"/>
          <w:szCs w:val="24"/>
        </w:rPr>
        <w:t xml:space="preserve">. </w:t>
      </w:r>
      <w:r w:rsidR="002A7190" w:rsidRPr="007E437A">
        <w:rPr>
          <w:rFonts w:ascii="Times New Roman" w:hAnsi="Times New Roman"/>
          <w:sz w:val="24"/>
          <w:szCs w:val="24"/>
        </w:rPr>
        <w:t>Et vähendada k</w:t>
      </w:r>
      <w:r w:rsidR="003D1A4E" w:rsidRPr="007E437A">
        <w:rPr>
          <w:rFonts w:ascii="Times New Roman" w:hAnsi="Times New Roman"/>
          <w:sz w:val="24"/>
          <w:szCs w:val="24"/>
        </w:rPr>
        <w:t>ahe</w:t>
      </w:r>
      <w:r w:rsidR="004B172A" w:rsidRPr="007E437A">
        <w:rPr>
          <w:rFonts w:ascii="Times New Roman" w:hAnsi="Times New Roman"/>
          <w:sz w:val="24"/>
          <w:szCs w:val="24"/>
        </w:rPr>
        <w:t xml:space="preserve"> sarnaseid teenistusülesandeid täitva, kuid erineva</w:t>
      </w:r>
      <w:r w:rsidR="003D1A4E" w:rsidRPr="007E437A">
        <w:rPr>
          <w:rFonts w:ascii="Times New Roman" w:hAnsi="Times New Roman"/>
          <w:sz w:val="24"/>
          <w:szCs w:val="24"/>
        </w:rPr>
        <w:t xml:space="preserve"> sihtrühma ebavõrdse</w:t>
      </w:r>
      <w:r w:rsidR="002A7190" w:rsidRPr="007E437A">
        <w:rPr>
          <w:rFonts w:ascii="Times New Roman" w:hAnsi="Times New Roman"/>
          <w:sz w:val="24"/>
          <w:szCs w:val="24"/>
        </w:rPr>
        <w:t>t</w:t>
      </w:r>
      <w:r w:rsidR="003D1A4E" w:rsidRPr="007E437A">
        <w:rPr>
          <w:rFonts w:ascii="Times New Roman" w:hAnsi="Times New Roman"/>
          <w:sz w:val="24"/>
          <w:szCs w:val="24"/>
        </w:rPr>
        <w:t xml:space="preserve"> kohtlemis</w:t>
      </w:r>
      <w:r w:rsidR="002A7190" w:rsidRPr="007E437A">
        <w:rPr>
          <w:rFonts w:ascii="Times New Roman" w:hAnsi="Times New Roman"/>
          <w:sz w:val="24"/>
          <w:szCs w:val="24"/>
        </w:rPr>
        <w:t>t</w:t>
      </w:r>
      <w:r w:rsidR="004B172A" w:rsidRPr="007E437A">
        <w:rPr>
          <w:rFonts w:ascii="Times New Roman" w:hAnsi="Times New Roman"/>
          <w:sz w:val="24"/>
          <w:szCs w:val="24"/>
        </w:rPr>
        <w:t>,</w:t>
      </w:r>
      <w:r w:rsidR="003D1A4E" w:rsidRPr="007E437A">
        <w:rPr>
          <w:rFonts w:ascii="Times New Roman" w:hAnsi="Times New Roman"/>
          <w:sz w:val="24"/>
          <w:szCs w:val="24"/>
        </w:rPr>
        <w:t xml:space="preserve"> kehtestatakse toetuse suuruseks 64 eurot päevas</w:t>
      </w:r>
      <w:r w:rsidR="004B172A" w:rsidRPr="007E437A">
        <w:rPr>
          <w:rFonts w:ascii="Times New Roman" w:hAnsi="Times New Roman"/>
          <w:sz w:val="24"/>
          <w:szCs w:val="24"/>
        </w:rPr>
        <w:t>. 64 eurot on keskmine päevaraha suurus,</w:t>
      </w:r>
      <w:r w:rsidR="003D1A4E" w:rsidRPr="007E437A">
        <w:rPr>
          <w:rFonts w:ascii="Times New Roman" w:hAnsi="Times New Roman"/>
          <w:sz w:val="24"/>
          <w:szCs w:val="24"/>
        </w:rPr>
        <w:t xml:space="preserve"> mida makstakse tegevväelasele, kes on lähetatud RSO piirkonda, mille koefitsien</w:t>
      </w:r>
      <w:r w:rsidR="002A7190" w:rsidRPr="007E437A">
        <w:rPr>
          <w:rFonts w:ascii="Times New Roman" w:hAnsi="Times New Roman"/>
          <w:sz w:val="24"/>
          <w:szCs w:val="24"/>
        </w:rPr>
        <w:t>t</w:t>
      </w:r>
      <w:r w:rsidR="003D1A4E" w:rsidRPr="007E437A">
        <w:rPr>
          <w:rFonts w:ascii="Times New Roman" w:hAnsi="Times New Roman"/>
          <w:sz w:val="24"/>
          <w:szCs w:val="24"/>
        </w:rPr>
        <w:t xml:space="preserve"> on 2,0. </w:t>
      </w:r>
      <w:r w:rsidR="002A7190" w:rsidRPr="007E437A">
        <w:rPr>
          <w:rFonts w:ascii="Times New Roman" w:hAnsi="Times New Roman"/>
          <w:sz w:val="24"/>
          <w:szCs w:val="24"/>
        </w:rPr>
        <w:t xml:space="preserve">See </w:t>
      </w:r>
      <w:r w:rsidR="003D1A4E" w:rsidRPr="007E437A">
        <w:rPr>
          <w:rFonts w:ascii="Times New Roman" w:hAnsi="Times New Roman"/>
          <w:sz w:val="24"/>
          <w:szCs w:val="24"/>
        </w:rPr>
        <w:t>koefitsient on kehtestatud riskiga RSO ülesande</w:t>
      </w:r>
      <w:r w:rsidR="002A7190" w:rsidRPr="007E437A">
        <w:rPr>
          <w:rFonts w:ascii="Times New Roman" w:hAnsi="Times New Roman"/>
          <w:sz w:val="24"/>
          <w:szCs w:val="24"/>
        </w:rPr>
        <w:t>le</w:t>
      </w:r>
      <w:r w:rsidR="003D1A4E" w:rsidRPr="007E437A">
        <w:rPr>
          <w:rFonts w:ascii="Times New Roman" w:hAnsi="Times New Roman"/>
          <w:sz w:val="24"/>
          <w:szCs w:val="24"/>
        </w:rPr>
        <w:t xml:space="preserve"> või piirkonna</w:t>
      </w:r>
      <w:r w:rsidR="00383C87" w:rsidRPr="007E437A">
        <w:rPr>
          <w:rFonts w:ascii="Times New Roman" w:hAnsi="Times New Roman"/>
          <w:sz w:val="24"/>
          <w:szCs w:val="24"/>
        </w:rPr>
        <w:t>le.</w:t>
      </w:r>
    </w:p>
    <w:p w14:paraId="12D79971" w14:textId="573E9BB7" w:rsidR="00AE0E7C" w:rsidRPr="007E437A" w:rsidRDefault="00AE0E7C" w:rsidP="007E437A">
      <w:pPr>
        <w:pStyle w:val="Vahedeta"/>
        <w:jc w:val="both"/>
        <w:rPr>
          <w:rFonts w:ascii="Times New Roman" w:hAnsi="Times New Roman"/>
          <w:sz w:val="24"/>
          <w:szCs w:val="24"/>
        </w:rPr>
      </w:pPr>
    </w:p>
    <w:p w14:paraId="1CE15BA1" w14:textId="2C669E00" w:rsidR="008065E6" w:rsidRPr="007E437A" w:rsidRDefault="00696D02" w:rsidP="007E437A">
      <w:pPr>
        <w:pStyle w:val="Vahedeta"/>
        <w:jc w:val="both"/>
        <w:rPr>
          <w:rFonts w:ascii="Times New Roman" w:hAnsi="Times New Roman"/>
          <w:sz w:val="24"/>
          <w:szCs w:val="24"/>
        </w:rPr>
      </w:pPr>
      <w:r w:rsidRPr="007E437A">
        <w:rPr>
          <w:rFonts w:ascii="Times New Roman" w:hAnsi="Times New Roman"/>
          <w:b/>
          <w:sz w:val="24"/>
          <w:szCs w:val="24"/>
        </w:rPr>
        <w:t xml:space="preserve">Punktiga </w:t>
      </w:r>
      <w:r w:rsidR="00CD2C83" w:rsidRPr="007E437A">
        <w:rPr>
          <w:rFonts w:ascii="Times New Roman" w:hAnsi="Times New Roman"/>
          <w:b/>
          <w:sz w:val="24"/>
          <w:szCs w:val="24"/>
        </w:rPr>
        <w:t xml:space="preserve">11 </w:t>
      </w:r>
      <w:r w:rsidRPr="007E437A">
        <w:rPr>
          <w:rFonts w:ascii="Times New Roman" w:hAnsi="Times New Roman"/>
          <w:sz w:val="24"/>
          <w:szCs w:val="24"/>
        </w:rPr>
        <w:t>täiendatakse KVTS</w:t>
      </w:r>
      <w:r w:rsidR="002A7190" w:rsidRPr="007E437A">
        <w:rPr>
          <w:rFonts w:ascii="Times New Roman" w:hAnsi="Times New Roman"/>
          <w:sz w:val="24"/>
          <w:szCs w:val="24"/>
        </w:rPr>
        <w:t>-i</w:t>
      </w:r>
      <w:r w:rsidRPr="007E437A">
        <w:rPr>
          <w:rFonts w:ascii="Times New Roman" w:hAnsi="Times New Roman"/>
          <w:sz w:val="24"/>
          <w:szCs w:val="24"/>
        </w:rPr>
        <w:t xml:space="preserve"> § 52 lõigetega 5</w:t>
      </w:r>
      <w:r w:rsidRPr="007E437A">
        <w:rPr>
          <w:rFonts w:ascii="Times New Roman" w:hAnsi="Times New Roman"/>
          <w:sz w:val="24"/>
          <w:szCs w:val="24"/>
          <w:vertAlign w:val="superscript"/>
        </w:rPr>
        <w:t>1</w:t>
      </w:r>
      <w:r w:rsidRPr="007E437A">
        <w:rPr>
          <w:rFonts w:ascii="Times New Roman" w:hAnsi="Times New Roman"/>
          <w:sz w:val="24"/>
          <w:szCs w:val="24"/>
        </w:rPr>
        <w:t xml:space="preserve"> ja 5</w:t>
      </w:r>
      <w:r w:rsidRPr="007E437A">
        <w:rPr>
          <w:rFonts w:ascii="Times New Roman" w:hAnsi="Times New Roman"/>
          <w:sz w:val="24"/>
          <w:szCs w:val="24"/>
          <w:vertAlign w:val="superscript"/>
        </w:rPr>
        <w:t>2</w:t>
      </w:r>
      <w:r w:rsidRPr="007E437A">
        <w:rPr>
          <w:rFonts w:ascii="Times New Roman" w:hAnsi="Times New Roman"/>
          <w:sz w:val="24"/>
          <w:szCs w:val="24"/>
        </w:rPr>
        <w:t>, mille</w:t>
      </w:r>
      <w:r w:rsidR="002A7190" w:rsidRPr="007E437A">
        <w:rPr>
          <w:rFonts w:ascii="Times New Roman" w:hAnsi="Times New Roman"/>
          <w:sz w:val="24"/>
          <w:szCs w:val="24"/>
        </w:rPr>
        <w:t>s</w:t>
      </w:r>
      <w:r w:rsidRPr="007E437A">
        <w:rPr>
          <w:rFonts w:ascii="Times New Roman" w:hAnsi="Times New Roman"/>
          <w:sz w:val="24"/>
          <w:szCs w:val="24"/>
        </w:rPr>
        <w:t xml:space="preserve"> täpsustatakse ajateenija RSO</w:t>
      </w:r>
      <w:r w:rsidR="002A7190" w:rsidRPr="007E437A">
        <w:rPr>
          <w:rFonts w:ascii="Times New Roman" w:hAnsi="Times New Roman"/>
          <w:sz w:val="24"/>
          <w:szCs w:val="24"/>
        </w:rPr>
        <w:noBreakHyphen/>
      </w:r>
      <w:proofErr w:type="spellStart"/>
      <w:r w:rsidRPr="007E437A">
        <w:rPr>
          <w:rFonts w:ascii="Times New Roman" w:hAnsi="Times New Roman"/>
          <w:sz w:val="24"/>
          <w:szCs w:val="24"/>
        </w:rPr>
        <w:t>le</w:t>
      </w:r>
      <w:proofErr w:type="spellEnd"/>
      <w:r w:rsidRPr="007E437A">
        <w:rPr>
          <w:rFonts w:ascii="Times New Roman" w:hAnsi="Times New Roman"/>
          <w:sz w:val="24"/>
          <w:szCs w:val="24"/>
        </w:rPr>
        <w:t xml:space="preserve"> lähetamise korda. Uute sätete kohaselt </w:t>
      </w:r>
      <w:r w:rsidR="002A7190" w:rsidRPr="007E437A">
        <w:rPr>
          <w:rFonts w:ascii="Times New Roman" w:hAnsi="Times New Roman"/>
          <w:sz w:val="24"/>
          <w:szCs w:val="24"/>
        </w:rPr>
        <w:t xml:space="preserve">võib </w:t>
      </w:r>
      <w:r w:rsidRPr="007E437A">
        <w:rPr>
          <w:rFonts w:ascii="Times New Roman" w:hAnsi="Times New Roman"/>
          <w:sz w:val="24"/>
          <w:szCs w:val="24"/>
        </w:rPr>
        <w:t>ajateenija RSO-</w:t>
      </w:r>
      <w:proofErr w:type="spellStart"/>
      <w:r w:rsidRPr="007E437A">
        <w:rPr>
          <w:rFonts w:ascii="Times New Roman" w:hAnsi="Times New Roman"/>
          <w:sz w:val="24"/>
          <w:szCs w:val="24"/>
        </w:rPr>
        <w:t>le</w:t>
      </w:r>
      <w:proofErr w:type="spellEnd"/>
      <w:r w:rsidRPr="007E437A">
        <w:rPr>
          <w:rFonts w:ascii="Times New Roman" w:hAnsi="Times New Roman"/>
          <w:sz w:val="24"/>
          <w:szCs w:val="24"/>
        </w:rPr>
        <w:t xml:space="preserve"> lähetamiseks antud kirjaliku nõusoleku igal ajal tagasi võtta ning </w:t>
      </w:r>
      <w:r w:rsidR="00D74442" w:rsidRPr="007E437A">
        <w:rPr>
          <w:rFonts w:ascii="Times New Roman" w:hAnsi="Times New Roman"/>
          <w:sz w:val="24"/>
          <w:szCs w:val="24"/>
        </w:rPr>
        <w:t xml:space="preserve">kui </w:t>
      </w:r>
      <w:r w:rsidR="002A7190" w:rsidRPr="007E437A">
        <w:rPr>
          <w:rFonts w:ascii="Times New Roman" w:hAnsi="Times New Roman"/>
          <w:sz w:val="24"/>
          <w:szCs w:val="24"/>
        </w:rPr>
        <w:t xml:space="preserve">ta </w:t>
      </w:r>
      <w:r w:rsidRPr="007E437A">
        <w:rPr>
          <w:rFonts w:ascii="Times New Roman" w:hAnsi="Times New Roman"/>
          <w:sz w:val="24"/>
          <w:szCs w:val="24"/>
        </w:rPr>
        <w:t xml:space="preserve">võtab nõusoleku tagasi </w:t>
      </w:r>
      <w:r w:rsidR="00D14E9A" w:rsidRPr="007E437A">
        <w:rPr>
          <w:rFonts w:ascii="Times New Roman" w:hAnsi="Times New Roman"/>
          <w:sz w:val="24"/>
          <w:szCs w:val="24"/>
        </w:rPr>
        <w:t>RSO-l osalemise ajal</w:t>
      </w:r>
      <w:r w:rsidRPr="007E437A">
        <w:rPr>
          <w:rFonts w:ascii="Times New Roman" w:hAnsi="Times New Roman"/>
          <w:sz w:val="24"/>
          <w:szCs w:val="24"/>
        </w:rPr>
        <w:t xml:space="preserve">, siis </w:t>
      </w:r>
      <w:r w:rsidR="002A7190" w:rsidRPr="007E437A">
        <w:rPr>
          <w:rFonts w:ascii="Times New Roman" w:hAnsi="Times New Roman"/>
          <w:sz w:val="24"/>
          <w:szCs w:val="24"/>
        </w:rPr>
        <w:t xml:space="preserve">peab </w:t>
      </w:r>
      <w:r w:rsidRPr="007E437A">
        <w:rPr>
          <w:rFonts w:ascii="Times New Roman" w:hAnsi="Times New Roman"/>
          <w:sz w:val="24"/>
          <w:szCs w:val="24"/>
        </w:rPr>
        <w:t>Kaitsevägi korraldama ajateenija RSO-</w:t>
      </w:r>
      <w:proofErr w:type="spellStart"/>
      <w:r w:rsidRPr="007E437A">
        <w:rPr>
          <w:rFonts w:ascii="Times New Roman" w:hAnsi="Times New Roman"/>
          <w:sz w:val="24"/>
          <w:szCs w:val="24"/>
        </w:rPr>
        <w:t>lt</w:t>
      </w:r>
      <w:proofErr w:type="spellEnd"/>
      <w:r w:rsidRPr="007E437A">
        <w:rPr>
          <w:rFonts w:ascii="Times New Roman" w:hAnsi="Times New Roman"/>
          <w:sz w:val="24"/>
          <w:szCs w:val="24"/>
        </w:rPr>
        <w:t xml:space="preserve"> tagasi toomise</w:t>
      </w:r>
      <w:r w:rsidR="00D74442" w:rsidRPr="007E437A">
        <w:rPr>
          <w:rFonts w:ascii="Times New Roman" w:hAnsi="Times New Roman"/>
          <w:sz w:val="24"/>
          <w:szCs w:val="24"/>
        </w:rPr>
        <w:t xml:space="preserve"> esimesel võimalusel</w:t>
      </w:r>
      <w:r w:rsidRPr="007E437A">
        <w:rPr>
          <w:rFonts w:ascii="Times New Roman" w:hAnsi="Times New Roman"/>
          <w:sz w:val="24"/>
          <w:szCs w:val="24"/>
        </w:rPr>
        <w:t xml:space="preserve">. Sellisel juhul toimetatakse ajateenija tema ajateenistuskohta </w:t>
      </w:r>
      <w:r w:rsidR="002A7190" w:rsidRPr="007E437A">
        <w:rPr>
          <w:rFonts w:ascii="Times New Roman" w:hAnsi="Times New Roman"/>
          <w:sz w:val="24"/>
          <w:szCs w:val="24"/>
        </w:rPr>
        <w:t xml:space="preserve">ja </w:t>
      </w:r>
      <w:r w:rsidRPr="007E437A">
        <w:rPr>
          <w:rFonts w:ascii="Times New Roman" w:hAnsi="Times New Roman"/>
          <w:sz w:val="24"/>
          <w:szCs w:val="24"/>
        </w:rPr>
        <w:t xml:space="preserve">tema tavapärane </w:t>
      </w:r>
      <w:r w:rsidR="00D74442" w:rsidRPr="007E437A">
        <w:rPr>
          <w:rFonts w:ascii="Times New Roman" w:hAnsi="Times New Roman"/>
          <w:sz w:val="24"/>
          <w:szCs w:val="24"/>
        </w:rPr>
        <w:t>väljaõp</w:t>
      </w:r>
      <w:r w:rsidR="00373A94" w:rsidRPr="007E437A">
        <w:rPr>
          <w:rFonts w:ascii="Times New Roman" w:hAnsi="Times New Roman"/>
          <w:sz w:val="24"/>
          <w:szCs w:val="24"/>
        </w:rPr>
        <w:t>e jätkub kuni ajateenistuse lõpuni.</w:t>
      </w:r>
    </w:p>
    <w:p w14:paraId="62965D4B" w14:textId="07E749E3" w:rsidR="008065E6" w:rsidRDefault="00EC26B8" w:rsidP="007E437A">
      <w:pPr>
        <w:pStyle w:val="Vahedeta"/>
        <w:jc w:val="both"/>
        <w:rPr>
          <w:rFonts w:ascii="Times New Roman" w:hAnsi="Times New Roman"/>
          <w:sz w:val="24"/>
          <w:szCs w:val="24"/>
        </w:rPr>
      </w:pPr>
      <w:r w:rsidRPr="007E437A">
        <w:rPr>
          <w:rFonts w:ascii="Times New Roman" w:hAnsi="Times New Roman"/>
          <w:b/>
          <w:sz w:val="24"/>
          <w:szCs w:val="24"/>
        </w:rPr>
        <w:t xml:space="preserve">Punktiga </w:t>
      </w:r>
      <w:r w:rsidR="00CD2C83" w:rsidRPr="007E437A">
        <w:rPr>
          <w:rFonts w:ascii="Times New Roman" w:hAnsi="Times New Roman"/>
          <w:b/>
          <w:sz w:val="24"/>
          <w:szCs w:val="24"/>
        </w:rPr>
        <w:t>12</w:t>
      </w:r>
      <w:r w:rsidR="00CD2C83" w:rsidRPr="007E437A">
        <w:rPr>
          <w:rFonts w:ascii="Times New Roman" w:hAnsi="Times New Roman"/>
          <w:sz w:val="24"/>
          <w:szCs w:val="24"/>
        </w:rPr>
        <w:t xml:space="preserve"> </w:t>
      </w:r>
      <w:r w:rsidR="002B4CD5" w:rsidRPr="007E437A">
        <w:rPr>
          <w:rFonts w:ascii="Times New Roman" w:hAnsi="Times New Roman"/>
          <w:sz w:val="24"/>
          <w:szCs w:val="24"/>
        </w:rPr>
        <w:t>muudetakse KVTS</w:t>
      </w:r>
      <w:r w:rsidR="002A7190" w:rsidRPr="007E437A">
        <w:rPr>
          <w:rFonts w:ascii="Times New Roman" w:hAnsi="Times New Roman"/>
          <w:sz w:val="24"/>
          <w:szCs w:val="24"/>
        </w:rPr>
        <w:t>-i</w:t>
      </w:r>
      <w:r w:rsidR="002B4CD5" w:rsidRPr="007E437A">
        <w:rPr>
          <w:rFonts w:ascii="Times New Roman" w:hAnsi="Times New Roman"/>
          <w:sz w:val="24"/>
          <w:szCs w:val="24"/>
        </w:rPr>
        <w:t xml:space="preserve"> § 52 lõiget 6, milles on sätestatud ajateenija ajateenistuskohast väljalubamise kord. Sätte kohaselt </w:t>
      </w:r>
      <w:r w:rsidR="002A7190" w:rsidRPr="007E437A">
        <w:rPr>
          <w:rFonts w:ascii="Times New Roman" w:hAnsi="Times New Roman"/>
          <w:sz w:val="24"/>
          <w:szCs w:val="24"/>
        </w:rPr>
        <w:t xml:space="preserve">on </w:t>
      </w:r>
      <w:r w:rsidR="002B4CD5" w:rsidRPr="007E437A">
        <w:rPr>
          <w:rFonts w:ascii="Times New Roman" w:hAnsi="Times New Roman"/>
          <w:sz w:val="24"/>
          <w:szCs w:val="24"/>
        </w:rPr>
        <w:t xml:space="preserve">ajateenijal õigus taotleda ajateenistuskohast väljalubamist, kui see ei takista sõjaväelise väljaõppe läbiviimist ega teenistusülesannete täitmist. Senise korra kohaselt tuli ajateenijal </w:t>
      </w:r>
      <w:r w:rsidR="002A7190" w:rsidRPr="007E437A">
        <w:rPr>
          <w:rFonts w:ascii="Times New Roman" w:hAnsi="Times New Roman"/>
          <w:sz w:val="24"/>
          <w:szCs w:val="24"/>
        </w:rPr>
        <w:t xml:space="preserve">esitada kirjalik taotlus, kui ta soovis </w:t>
      </w:r>
      <w:r w:rsidR="002B4CD5" w:rsidRPr="007E437A">
        <w:rPr>
          <w:rFonts w:ascii="Times New Roman" w:hAnsi="Times New Roman"/>
          <w:sz w:val="24"/>
          <w:szCs w:val="24"/>
        </w:rPr>
        <w:t>ajateenistuskohast väljal</w:t>
      </w:r>
      <w:r w:rsidR="002A7190" w:rsidRPr="007E437A">
        <w:rPr>
          <w:rFonts w:ascii="Times New Roman" w:hAnsi="Times New Roman"/>
          <w:sz w:val="24"/>
          <w:szCs w:val="24"/>
        </w:rPr>
        <w:t>uba saada</w:t>
      </w:r>
      <w:r w:rsidR="002B4CD5" w:rsidRPr="007E437A">
        <w:rPr>
          <w:rFonts w:ascii="Times New Roman" w:hAnsi="Times New Roman"/>
          <w:sz w:val="24"/>
          <w:szCs w:val="24"/>
        </w:rPr>
        <w:t xml:space="preserve">. </w:t>
      </w:r>
      <w:r w:rsidR="002A7190" w:rsidRPr="007E437A">
        <w:rPr>
          <w:rFonts w:ascii="Times New Roman" w:hAnsi="Times New Roman"/>
          <w:sz w:val="24"/>
          <w:szCs w:val="24"/>
        </w:rPr>
        <w:t>M</w:t>
      </w:r>
      <w:r w:rsidR="002B4CD5" w:rsidRPr="007E437A">
        <w:rPr>
          <w:rFonts w:ascii="Times New Roman" w:hAnsi="Times New Roman"/>
          <w:sz w:val="24"/>
          <w:szCs w:val="24"/>
        </w:rPr>
        <w:t xml:space="preserve">uutunud </w:t>
      </w:r>
      <w:r w:rsidR="002A7190" w:rsidRPr="007E437A">
        <w:rPr>
          <w:rFonts w:ascii="Times New Roman" w:hAnsi="Times New Roman"/>
          <w:sz w:val="24"/>
          <w:szCs w:val="24"/>
        </w:rPr>
        <w:t>tava tõttu</w:t>
      </w:r>
      <w:r w:rsidR="00904A5F" w:rsidRPr="007E437A">
        <w:rPr>
          <w:rFonts w:ascii="Times New Roman" w:hAnsi="Times New Roman"/>
          <w:sz w:val="24"/>
          <w:szCs w:val="24"/>
        </w:rPr>
        <w:t xml:space="preserve"> antakse väljaluba</w:t>
      </w:r>
      <w:r w:rsidR="002B4CD5" w:rsidRPr="007E437A">
        <w:rPr>
          <w:rFonts w:ascii="Times New Roman" w:hAnsi="Times New Roman"/>
          <w:sz w:val="24"/>
          <w:szCs w:val="24"/>
        </w:rPr>
        <w:t xml:space="preserve"> ajateenijale </w:t>
      </w:r>
      <w:r w:rsidR="002B4CD5" w:rsidRPr="007E437A">
        <w:rPr>
          <w:rFonts w:ascii="Times New Roman" w:hAnsi="Times New Roman"/>
          <w:sz w:val="24"/>
          <w:szCs w:val="24"/>
        </w:rPr>
        <w:lastRenderedPageBreak/>
        <w:t xml:space="preserve">ka ilma </w:t>
      </w:r>
      <w:r w:rsidR="002A7190" w:rsidRPr="007E437A">
        <w:rPr>
          <w:rFonts w:ascii="Times New Roman" w:hAnsi="Times New Roman"/>
          <w:sz w:val="24"/>
          <w:szCs w:val="24"/>
        </w:rPr>
        <w:t>tema</w:t>
      </w:r>
      <w:r w:rsidR="002B4CD5" w:rsidRPr="007E437A">
        <w:rPr>
          <w:rFonts w:ascii="Times New Roman" w:hAnsi="Times New Roman"/>
          <w:sz w:val="24"/>
          <w:szCs w:val="24"/>
        </w:rPr>
        <w:t xml:space="preserve"> taotluseta. Kuigi väljaloa andmise sagedus ja kord sõ</w:t>
      </w:r>
      <w:r w:rsidR="004B5924" w:rsidRPr="007E437A">
        <w:rPr>
          <w:rFonts w:ascii="Times New Roman" w:hAnsi="Times New Roman"/>
          <w:sz w:val="24"/>
          <w:szCs w:val="24"/>
        </w:rPr>
        <w:t>ltu</w:t>
      </w:r>
      <w:r w:rsidR="002A7190" w:rsidRPr="007E437A">
        <w:rPr>
          <w:rFonts w:ascii="Times New Roman" w:hAnsi="Times New Roman"/>
          <w:sz w:val="24"/>
          <w:szCs w:val="24"/>
        </w:rPr>
        <w:t>vad</w:t>
      </w:r>
      <w:r w:rsidR="004B5924" w:rsidRPr="007E437A">
        <w:rPr>
          <w:rFonts w:ascii="Times New Roman" w:hAnsi="Times New Roman"/>
          <w:sz w:val="24"/>
          <w:szCs w:val="24"/>
        </w:rPr>
        <w:t xml:space="preserve"> väljaõppe intensiivsusest ning </w:t>
      </w:r>
      <w:r w:rsidR="002B4CD5" w:rsidRPr="007E437A">
        <w:rPr>
          <w:rFonts w:ascii="Times New Roman" w:hAnsi="Times New Roman"/>
          <w:sz w:val="24"/>
          <w:szCs w:val="24"/>
        </w:rPr>
        <w:t xml:space="preserve">plaanist, </w:t>
      </w:r>
      <w:r w:rsidR="002A7190" w:rsidRPr="007E437A">
        <w:rPr>
          <w:rFonts w:ascii="Times New Roman" w:hAnsi="Times New Roman"/>
          <w:sz w:val="24"/>
          <w:szCs w:val="24"/>
        </w:rPr>
        <w:t>on</w:t>
      </w:r>
      <w:r w:rsidR="002B4CD5" w:rsidRPr="007E437A">
        <w:rPr>
          <w:rFonts w:ascii="Times New Roman" w:hAnsi="Times New Roman"/>
          <w:sz w:val="24"/>
          <w:szCs w:val="24"/>
        </w:rPr>
        <w:t xml:space="preserve"> tänapäeval </w:t>
      </w:r>
      <w:r w:rsidR="002A7190" w:rsidRPr="007E437A">
        <w:rPr>
          <w:rFonts w:ascii="Times New Roman" w:hAnsi="Times New Roman"/>
          <w:sz w:val="24"/>
          <w:szCs w:val="24"/>
        </w:rPr>
        <w:t>üha tavalisem</w:t>
      </w:r>
      <w:r w:rsidR="002B4CD5" w:rsidRPr="007E437A">
        <w:rPr>
          <w:rFonts w:ascii="Times New Roman" w:hAnsi="Times New Roman"/>
          <w:sz w:val="24"/>
          <w:szCs w:val="24"/>
        </w:rPr>
        <w:t>, et ajateenija</w:t>
      </w:r>
      <w:r w:rsidR="002A7190" w:rsidRPr="007E437A">
        <w:rPr>
          <w:rFonts w:ascii="Times New Roman" w:hAnsi="Times New Roman"/>
          <w:sz w:val="24"/>
          <w:szCs w:val="24"/>
        </w:rPr>
        <w:t>l</w:t>
      </w:r>
      <w:r w:rsidR="002B4CD5" w:rsidRPr="007E437A">
        <w:rPr>
          <w:rFonts w:ascii="Times New Roman" w:hAnsi="Times New Roman"/>
          <w:sz w:val="24"/>
          <w:szCs w:val="24"/>
        </w:rPr>
        <w:t xml:space="preserve"> lubatakse ajateenistuskohast lahkuda peale tunniplaanis ettenähtud väljaõpet ning ajateenijal tuleb väeossa naasta enne öörahu. </w:t>
      </w:r>
      <w:r w:rsidR="002A7190" w:rsidRPr="007E437A">
        <w:rPr>
          <w:rFonts w:ascii="Times New Roman" w:hAnsi="Times New Roman"/>
          <w:sz w:val="24"/>
          <w:szCs w:val="24"/>
        </w:rPr>
        <w:t xml:space="preserve">Kuna </w:t>
      </w:r>
      <w:r w:rsidR="00904A5F" w:rsidRPr="007E437A">
        <w:rPr>
          <w:rFonts w:ascii="Times New Roman" w:hAnsi="Times New Roman"/>
          <w:sz w:val="24"/>
          <w:szCs w:val="24"/>
        </w:rPr>
        <w:t xml:space="preserve">seaduses kehtestatud väljaloa taotlemise kord ja tegelik väljaloa andmise </w:t>
      </w:r>
      <w:r w:rsidR="002A7190" w:rsidRPr="007E437A">
        <w:rPr>
          <w:rFonts w:ascii="Times New Roman" w:hAnsi="Times New Roman"/>
          <w:sz w:val="24"/>
          <w:szCs w:val="24"/>
        </w:rPr>
        <w:t>tava</w:t>
      </w:r>
      <w:r w:rsidR="00904A5F" w:rsidRPr="007E437A">
        <w:rPr>
          <w:rFonts w:ascii="Times New Roman" w:hAnsi="Times New Roman"/>
          <w:sz w:val="24"/>
          <w:szCs w:val="24"/>
        </w:rPr>
        <w:t xml:space="preserve"> enam ei ühti, antakse eelnõuga </w:t>
      </w:r>
      <w:r w:rsidR="00383C87" w:rsidRPr="007E437A">
        <w:rPr>
          <w:rFonts w:ascii="Times New Roman" w:hAnsi="Times New Roman"/>
          <w:sz w:val="24"/>
          <w:szCs w:val="24"/>
        </w:rPr>
        <w:t xml:space="preserve">ajateenistuskohast väljalubamise </w:t>
      </w:r>
      <w:r w:rsidR="00904A5F" w:rsidRPr="007E437A">
        <w:rPr>
          <w:rFonts w:ascii="Times New Roman" w:hAnsi="Times New Roman"/>
          <w:sz w:val="24"/>
          <w:szCs w:val="24"/>
        </w:rPr>
        <w:t xml:space="preserve">korra kehtestamine </w:t>
      </w:r>
      <w:r w:rsidR="002A7190" w:rsidRPr="007E437A">
        <w:rPr>
          <w:rFonts w:ascii="Times New Roman" w:hAnsi="Times New Roman"/>
          <w:sz w:val="24"/>
          <w:szCs w:val="24"/>
        </w:rPr>
        <w:t xml:space="preserve">üle </w:t>
      </w:r>
      <w:r w:rsidR="00904A5F" w:rsidRPr="007E437A">
        <w:rPr>
          <w:rFonts w:ascii="Times New Roman" w:hAnsi="Times New Roman"/>
          <w:sz w:val="24"/>
          <w:szCs w:val="24"/>
        </w:rPr>
        <w:t>Kaitseväe juhatajale</w:t>
      </w:r>
      <w:r w:rsidR="00D74442" w:rsidRPr="007E437A">
        <w:rPr>
          <w:rFonts w:ascii="Times New Roman" w:hAnsi="Times New Roman"/>
          <w:sz w:val="24"/>
          <w:szCs w:val="24"/>
        </w:rPr>
        <w:t xml:space="preserve"> (eelnõu punkt 1</w:t>
      </w:r>
      <w:r w:rsidR="00CD2C83" w:rsidRPr="007E437A">
        <w:rPr>
          <w:rFonts w:ascii="Times New Roman" w:hAnsi="Times New Roman"/>
          <w:sz w:val="24"/>
          <w:szCs w:val="24"/>
        </w:rPr>
        <w:t>3</w:t>
      </w:r>
      <w:r w:rsidR="00D74442" w:rsidRPr="007E437A">
        <w:rPr>
          <w:rFonts w:ascii="Times New Roman" w:hAnsi="Times New Roman"/>
          <w:sz w:val="24"/>
          <w:szCs w:val="24"/>
        </w:rPr>
        <w:t>)</w:t>
      </w:r>
      <w:r w:rsidR="00904A5F" w:rsidRPr="007E437A">
        <w:rPr>
          <w:rFonts w:ascii="Times New Roman" w:hAnsi="Times New Roman"/>
          <w:sz w:val="24"/>
          <w:szCs w:val="24"/>
        </w:rPr>
        <w:t>.</w:t>
      </w:r>
    </w:p>
    <w:p w14:paraId="4F0A2DBB" w14:textId="77777777" w:rsidR="007E437A" w:rsidRPr="007E437A" w:rsidRDefault="007E437A" w:rsidP="007E437A">
      <w:pPr>
        <w:pStyle w:val="Vahedeta"/>
        <w:jc w:val="both"/>
        <w:rPr>
          <w:rFonts w:ascii="Times New Roman" w:hAnsi="Times New Roman"/>
          <w:sz w:val="24"/>
          <w:szCs w:val="24"/>
        </w:rPr>
      </w:pPr>
    </w:p>
    <w:p w14:paraId="63D47E4E" w14:textId="02E53164" w:rsidR="001B2B1B" w:rsidRPr="007E437A" w:rsidRDefault="00801B15" w:rsidP="007E437A">
      <w:pPr>
        <w:pStyle w:val="Vahedeta"/>
        <w:jc w:val="both"/>
        <w:rPr>
          <w:rFonts w:ascii="Times New Roman" w:hAnsi="Times New Roman"/>
          <w:sz w:val="24"/>
          <w:szCs w:val="24"/>
        </w:rPr>
      </w:pPr>
      <w:r w:rsidRPr="007E437A">
        <w:rPr>
          <w:rFonts w:ascii="Times New Roman" w:hAnsi="Times New Roman"/>
          <w:b/>
          <w:sz w:val="24"/>
          <w:szCs w:val="24"/>
        </w:rPr>
        <w:t xml:space="preserve">Punktis </w:t>
      </w:r>
      <w:r w:rsidR="00CD2C83" w:rsidRPr="007E437A">
        <w:rPr>
          <w:rFonts w:ascii="Times New Roman" w:hAnsi="Times New Roman"/>
          <w:b/>
          <w:sz w:val="24"/>
          <w:szCs w:val="24"/>
        </w:rPr>
        <w:t>14</w:t>
      </w:r>
      <w:r w:rsidR="00CD2C83" w:rsidRPr="007E437A">
        <w:rPr>
          <w:rFonts w:ascii="Times New Roman" w:hAnsi="Times New Roman"/>
          <w:sz w:val="24"/>
          <w:szCs w:val="24"/>
        </w:rPr>
        <w:t xml:space="preserve"> </w:t>
      </w:r>
      <w:r w:rsidR="00EC26B8" w:rsidRPr="007E437A">
        <w:rPr>
          <w:rFonts w:ascii="Times New Roman" w:hAnsi="Times New Roman"/>
          <w:sz w:val="24"/>
          <w:szCs w:val="24"/>
        </w:rPr>
        <w:t>muudetakse KVTS</w:t>
      </w:r>
      <w:r w:rsidR="002A7190" w:rsidRPr="007E437A">
        <w:rPr>
          <w:rFonts w:ascii="Times New Roman" w:hAnsi="Times New Roman"/>
          <w:sz w:val="24"/>
          <w:szCs w:val="24"/>
        </w:rPr>
        <w:t>-i</w:t>
      </w:r>
      <w:r w:rsidR="00EC26B8" w:rsidRPr="007E437A">
        <w:rPr>
          <w:rFonts w:ascii="Times New Roman" w:hAnsi="Times New Roman"/>
          <w:sz w:val="24"/>
          <w:szCs w:val="24"/>
        </w:rPr>
        <w:t xml:space="preserve"> § 56, milles on sätestatud ajateenistuse</w:t>
      </w:r>
      <w:r w:rsidR="001B2B1B" w:rsidRPr="007E437A">
        <w:rPr>
          <w:rFonts w:ascii="Times New Roman" w:hAnsi="Times New Roman"/>
          <w:sz w:val="24"/>
          <w:szCs w:val="24"/>
        </w:rPr>
        <w:t xml:space="preserve"> lõppemise alused. Kui üldjuhul loetakse ajateenistus lõppenuks ajateenistuse kestuse lõppemisega</w:t>
      </w:r>
      <w:r w:rsidR="00C3380C" w:rsidRPr="007E437A">
        <w:rPr>
          <w:rFonts w:ascii="Times New Roman" w:hAnsi="Times New Roman"/>
          <w:sz w:val="24"/>
          <w:szCs w:val="24"/>
        </w:rPr>
        <w:t xml:space="preserve"> ehk 8- või 11- kuulise väljalõppe läbimisel</w:t>
      </w:r>
      <w:r w:rsidR="001B2B1B" w:rsidRPr="007E437A">
        <w:rPr>
          <w:rFonts w:ascii="Times New Roman" w:hAnsi="Times New Roman"/>
          <w:sz w:val="24"/>
          <w:szCs w:val="24"/>
        </w:rPr>
        <w:t xml:space="preserve">, siis teatud asjaolude esinemisel </w:t>
      </w:r>
      <w:r w:rsidR="00C3380C" w:rsidRPr="007E437A">
        <w:rPr>
          <w:rFonts w:ascii="Times New Roman" w:hAnsi="Times New Roman"/>
          <w:sz w:val="24"/>
          <w:szCs w:val="24"/>
        </w:rPr>
        <w:t xml:space="preserve">vabastab ajateenistuskoha ülem ajateenija </w:t>
      </w:r>
      <w:r w:rsidR="003C7306" w:rsidRPr="007E437A">
        <w:rPr>
          <w:rFonts w:ascii="Times New Roman" w:hAnsi="Times New Roman"/>
          <w:sz w:val="24"/>
          <w:szCs w:val="24"/>
        </w:rPr>
        <w:t xml:space="preserve">ajateenistusest </w:t>
      </w:r>
      <w:r w:rsidR="00C3380C" w:rsidRPr="007E437A">
        <w:rPr>
          <w:rFonts w:ascii="Times New Roman" w:hAnsi="Times New Roman"/>
          <w:sz w:val="24"/>
          <w:szCs w:val="24"/>
        </w:rPr>
        <w:t xml:space="preserve">enne ajateenistustähtaja lõppu. </w:t>
      </w:r>
      <w:r w:rsidR="001B2B1B" w:rsidRPr="007E437A">
        <w:rPr>
          <w:rFonts w:ascii="Times New Roman" w:hAnsi="Times New Roman"/>
          <w:sz w:val="24"/>
          <w:szCs w:val="24"/>
        </w:rPr>
        <w:t>Näiteks vabastatakse ajateenija ajateenistusest</w:t>
      </w:r>
      <w:r w:rsidR="00C3380C" w:rsidRPr="007E437A">
        <w:rPr>
          <w:rFonts w:ascii="Times New Roman" w:hAnsi="Times New Roman"/>
          <w:sz w:val="24"/>
          <w:szCs w:val="24"/>
        </w:rPr>
        <w:t xml:space="preserve"> enne</w:t>
      </w:r>
      <w:r w:rsidR="002A7190" w:rsidRPr="007E437A">
        <w:rPr>
          <w:rFonts w:ascii="Times New Roman" w:hAnsi="Times New Roman"/>
          <w:sz w:val="24"/>
          <w:szCs w:val="24"/>
        </w:rPr>
        <w:t xml:space="preserve"> </w:t>
      </w:r>
      <w:r w:rsidR="00C3380C" w:rsidRPr="007E437A">
        <w:rPr>
          <w:rFonts w:ascii="Times New Roman" w:hAnsi="Times New Roman"/>
          <w:sz w:val="24"/>
          <w:szCs w:val="24"/>
        </w:rPr>
        <w:t>tähtaeg</w:t>
      </w:r>
      <w:r w:rsidR="002A7190" w:rsidRPr="007E437A">
        <w:rPr>
          <w:rFonts w:ascii="Times New Roman" w:hAnsi="Times New Roman"/>
          <w:sz w:val="24"/>
          <w:szCs w:val="24"/>
        </w:rPr>
        <w:t>a</w:t>
      </w:r>
      <w:r w:rsidR="001B2B1B" w:rsidRPr="007E437A">
        <w:rPr>
          <w:rFonts w:ascii="Times New Roman" w:hAnsi="Times New Roman"/>
          <w:sz w:val="24"/>
          <w:szCs w:val="24"/>
        </w:rPr>
        <w:t xml:space="preserve">, kui </w:t>
      </w:r>
      <w:r w:rsidR="002A7190" w:rsidRPr="007E437A">
        <w:rPr>
          <w:rFonts w:ascii="Times New Roman" w:hAnsi="Times New Roman"/>
          <w:sz w:val="24"/>
          <w:szCs w:val="24"/>
        </w:rPr>
        <w:t xml:space="preserve">ta </w:t>
      </w:r>
      <w:r w:rsidR="001B2B1B" w:rsidRPr="007E437A">
        <w:rPr>
          <w:rFonts w:ascii="Times New Roman" w:hAnsi="Times New Roman"/>
          <w:sz w:val="24"/>
          <w:szCs w:val="24"/>
        </w:rPr>
        <w:t>ei vasta või ajutiselt ei vasta kaitseväeteenistuskohustuslase tervisenõuetele</w:t>
      </w:r>
      <w:r w:rsidR="002A7190" w:rsidRPr="007E437A">
        <w:rPr>
          <w:rFonts w:ascii="Times New Roman" w:hAnsi="Times New Roman"/>
          <w:sz w:val="24"/>
          <w:szCs w:val="24"/>
        </w:rPr>
        <w:t xml:space="preserve"> või kui a</w:t>
      </w:r>
      <w:r w:rsidR="001B2B1B" w:rsidRPr="007E437A">
        <w:rPr>
          <w:rFonts w:ascii="Times New Roman" w:hAnsi="Times New Roman"/>
          <w:sz w:val="24"/>
          <w:szCs w:val="24"/>
        </w:rPr>
        <w:t>jateenija sai lapsevanemaks või muuks last ülal</w:t>
      </w:r>
      <w:r w:rsidR="002A7190" w:rsidRPr="007E437A">
        <w:rPr>
          <w:rFonts w:ascii="Times New Roman" w:hAnsi="Times New Roman"/>
          <w:sz w:val="24"/>
          <w:szCs w:val="24"/>
        </w:rPr>
        <w:t xml:space="preserve"> </w:t>
      </w:r>
      <w:r w:rsidR="001B2B1B" w:rsidRPr="007E437A">
        <w:rPr>
          <w:rFonts w:ascii="Times New Roman" w:hAnsi="Times New Roman"/>
          <w:sz w:val="24"/>
          <w:szCs w:val="24"/>
        </w:rPr>
        <w:t>pidavaks isikuks või ainsaks isikuks</w:t>
      </w:r>
      <w:r w:rsidR="002A7190" w:rsidRPr="007E437A">
        <w:rPr>
          <w:rFonts w:ascii="Times New Roman" w:hAnsi="Times New Roman"/>
          <w:sz w:val="24"/>
          <w:szCs w:val="24"/>
        </w:rPr>
        <w:t>,</w:t>
      </w:r>
      <w:r w:rsidR="001B2B1B" w:rsidRPr="007E437A">
        <w:rPr>
          <w:rFonts w:ascii="Times New Roman" w:hAnsi="Times New Roman"/>
          <w:sz w:val="24"/>
          <w:szCs w:val="24"/>
        </w:rPr>
        <w:t xml:space="preserve"> kes peab ülal raske või sügava puudega inimest</w:t>
      </w:r>
      <w:r w:rsidR="002A7190" w:rsidRPr="007E437A">
        <w:rPr>
          <w:rFonts w:ascii="Times New Roman" w:hAnsi="Times New Roman"/>
          <w:sz w:val="24"/>
          <w:szCs w:val="24"/>
        </w:rPr>
        <w:t>,</w:t>
      </w:r>
      <w:r w:rsidR="001B2B1B" w:rsidRPr="007E437A">
        <w:rPr>
          <w:rFonts w:ascii="Times New Roman" w:hAnsi="Times New Roman"/>
          <w:sz w:val="24"/>
          <w:szCs w:val="24"/>
        </w:rPr>
        <w:t xml:space="preserve"> ning ülalpidamiskohustus tuleneb perekonnaseadusest.</w:t>
      </w:r>
    </w:p>
    <w:p w14:paraId="3D860480" w14:textId="4FFFF4D9" w:rsidR="008065E6" w:rsidRPr="007E437A" w:rsidRDefault="001B2B1B" w:rsidP="007E437A">
      <w:pPr>
        <w:pStyle w:val="Vahedeta"/>
        <w:jc w:val="both"/>
        <w:rPr>
          <w:rFonts w:ascii="Times New Roman" w:hAnsi="Times New Roman"/>
          <w:sz w:val="24"/>
          <w:szCs w:val="24"/>
        </w:rPr>
      </w:pPr>
      <w:r w:rsidRPr="007E437A">
        <w:rPr>
          <w:rFonts w:ascii="Times New Roman" w:hAnsi="Times New Roman"/>
          <w:sz w:val="24"/>
          <w:szCs w:val="24"/>
        </w:rPr>
        <w:t xml:space="preserve">Lisaks </w:t>
      </w:r>
      <w:r w:rsidR="007E229B" w:rsidRPr="007E437A">
        <w:rPr>
          <w:rFonts w:ascii="Times New Roman" w:hAnsi="Times New Roman"/>
          <w:sz w:val="24"/>
          <w:szCs w:val="24"/>
        </w:rPr>
        <w:t xml:space="preserve">eeltoodule </w:t>
      </w:r>
      <w:r w:rsidRPr="007E437A">
        <w:rPr>
          <w:rFonts w:ascii="Times New Roman" w:hAnsi="Times New Roman"/>
          <w:sz w:val="24"/>
          <w:szCs w:val="24"/>
        </w:rPr>
        <w:t>on KVTS-</w:t>
      </w:r>
      <w:proofErr w:type="spellStart"/>
      <w:r w:rsidR="002A7190" w:rsidRPr="007E437A">
        <w:rPr>
          <w:rFonts w:ascii="Times New Roman" w:hAnsi="Times New Roman"/>
          <w:sz w:val="24"/>
          <w:szCs w:val="24"/>
        </w:rPr>
        <w:t>i</w:t>
      </w:r>
      <w:r w:rsidRPr="007E437A">
        <w:rPr>
          <w:rFonts w:ascii="Times New Roman" w:hAnsi="Times New Roman"/>
          <w:sz w:val="24"/>
          <w:szCs w:val="24"/>
        </w:rPr>
        <w:t>s</w:t>
      </w:r>
      <w:proofErr w:type="spellEnd"/>
      <w:r w:rsidRPr="007E437A">
        <w:rPr>
          <w:rFonts w:ascii="Times New Roman" w:hAnsi="Times New Roman"/>
          <w:sz w:val="24"/>
          <w:szCs w:val="24"/>
        </w:rPr>
        <w:t xml:space="preserve"> sätestatud juhud, </w:t>
      </w:r>
      <w:r w:rsidR="003D3D88" w:rsidRPr="007E437A">
        <w:rPr>
          <w:rFonts w:ascii="Times New Roman" w:hAnsi="Times New Roman"/>
          <w:sz w:val="24"/>
          <w:szCs w:val="24"/>
        </w:rPr>
        <w:t xml:space="preserve">millal võib </w:t>
      </w:r>
      <w:r w:rsidR="00C3380C" w:rsidRPr="007E437A">
        <w:rPr>
          <w:rFonts w:ascii="Times New Roman" w:hAnsi="Times New Roman"/>
          <w:sz w:val="24"/>
          <w:szCs w:val="24"/>
        </w:rPr>
        <w:t xml:space="preserve">ajateenistuskoha ülem </w:t>
      </w:r>
      <w:r w:rsidRPr="007E437A">
        <w:rPr>
          <w:rFonts w:ascii="Times New Roman" w:hAnsi="Times New Roman"/>
          <w:sz w:val="24"/>
          <w:szCs w:val="24"/>
        </w:rPr>
        <w:t>ajateenija enne</w:t>
      </w:r>
      <w:r w:rsidR="003D3D88" w:rsidRPr="007E437A">
        <w:rPr>
          <w:rFonts w:ascii="Times New Roman" w:hAnsi="Times New Roman"/>
          <w:sz w:val="24"/>
          <w:szCs w:val="24"/>
        </w:rPr>
        <w:t xml:space="preserve"> </w:t>
      </w:r>
      <w:r w:rsidRPr="007E437A">
        <w:rPr>
          <w:rFonts w:ascii="Times New Roman" w:hAnsi="Times New Roman"/>
          <w:sz w:val="24"/>
          <w:szCs w:val="24"/>
        </w:rPr>
        <w:t>tähtaeg</w:t>
      </w:r>
      <w:r w:rsidR="003D3D88" w:rsidRPr="007E437A">
        <w:rPr>
          <w:rFonts w:ascii="Times New Roman" w:hAnsi="Times New Roman"/>
          <w:sz w:val="24"/>
          <w:szCs w:val="24"/>
        </w:rPr>
        <w:t>a</w:t>
      </w:r>
      <w:r w:rsidRPr="007E437A">
        <w:rPr>
          <w:rFonts w:ascii="Times New Roman" w:hAnsi="Times New Roman"/>
          <w:sz w:val="24"/>
          <w:szCs w:val="24"/>
        </w:rPr>
        <w:t xml:space="preserve"> </w:t>
      </w:r>
      <w:r w:rsidR="00C3380C" w:rsidRPr="007E437A">
        <w:rPr>
          <w:rFonts w:ascii="Times New Roman" w:hAnsi="Times New Roman"/>
          <w:sz w:val="24"/>
          <w:szCs w:val="24"/>
        </w:rPr>
        <w:t>ajateenistusest vabastada</w:t>
      </w:r>
      <w:r w:rsidRPr="007E437A">
        <w:rPr>
          <w:rFonts w:ascii="Times New Roman" w:hAnsi="Times New Roman"/>
          <w:sz w:val="24"/>
          <w:szCs w:val="24"/>
        </w:rPr>
        <w:t xml:space="preserve">. </w:t>
      </w:r>
      <w:r w:rsidR="003D3D88" w:rsidRPr="007E437A">
        <w:rPr>
          <w:rFonts w:ascii="Times New Roman" w:hAnsi="Times New Roman"/>
          <w:sz w:val="24"/>
          <w:szCs w:val="24"/>
        </w:rPr>
        <w:t>Need</w:t>
      </w:r>
      <w:r w:rsidRPr="007E437A">
        <w:rPr>
          <w:rFonts w:ascii="Times New Roman" w:hAnsi="Times New Roman"/>
          <w:sz w:val="24"/>
          <w:szCs w:val="24"/>
        </w:rPr>
        <w:t xml:space="preserve"> on ajateenija raske perekondlik olukord või</w:t>
      </w:r>
      <w:r w:rsidR="003D3D88" w:rsidRPr="007E437A">
        <w:rPr>
          <w:rFonts w:ascii="Times New Roman" w:hAnsi="Times New Roman"/>
          <w:sz w:val="24"/>
          <w:szCs w:val="24"/>
        </w:rPr>
        <w:t xml:space="preserve"> kui</w:t>
      </w:r>
      <w:r w:rsidRPr="007E437A">
        <w:rPr>
          <w:rFonts w:ascii="Times New Roman" w:hAnsi="Times New Roman"/>
          <w:sz w:val="24"/>
          <w:szCs w:val="24"/>
        </w:rPr>
        <w:t xml:space="preserve"> esmase sõjaväelise väljaõppe läbinud ajateenija võetakse tegevteenistusse kadetina või esmase sõjaväelise väljaõppe läbinud ajateenija asub kõrgharidust</w:t>
      </w:r>
      <w:r w:rsidR="007E229B" w:rsidRPr="007E437A">
        <w:rPr>
          <w:rFonts w:ascii="Times New Roman" w:hAnsi="Times New Roman"/>
          <w:sz w:val="24"/>
          <w:szCs w:val="24"/>
        </w:rPr>
        <w:t xml:space="preserve"> omandama arsti või õe erialal.</w:t>
      </w:r>
      <w:r w:rsidR="00C3380C" w:rsidRPr="007E437A">
        <w:rPr>
          <w:rFonts w:ascii="Times New Roman" w:hAnsi="Times New Roman"/>
          <w:sz w:val="24"/>
          <w:szCs w:val="24"/>
        </w:rPr>
        <w:t xml:space="preserve"> Muul </w:t>
      </w:r>
      <w:r w:rsidR="00DF3115" w:rsidRPr="007E437A">
        <w:rPr>
          <w:rFonts w:ascii="Times New Roman" w:hAnsi="Times New Roman"/>
          <w:sz w:val="24"/>
          <w:szCs w:val="24"/>
        </w:rPr>
        <w:t xml:space="preserve">põhjusel </w:t>
      </w:r>
      <w:r w:rsidR="003D3D88" w:rsidRPr="007E437A">
        <w:rPr>
          <w:rFonts w:ascii="Times New Roman" w:hAnsi="Times New Roman"/>
          <w:sz w:val="24"/>
          <w:szCs w:val="24"/>
        </w:rPr>
        <w:t xml:space="preserve">vabastatakse ajateenistusest </w:t>
      </w:r>
      <w:r w:rsidR="00C3380C" w:rsidRPr="007E437A">
        <w:rPr>
          <w:rFonts w:ascii="Times New Roman" w:hAnsi="Times New Roman"/>
          <w:sz w:val="24"/>
          <w:szCs w:val="24"/>
        </w:rPr>
        <w:t>enne</w:t>
      </w:r>
      <w:r w:rsidR="003D3D88" w:rsidRPr="007E437A">
        <w:rPr>
          <w:rFonts w:ascii="Times New Roman" w:hAnsi="Times New Roman"/>
          <w:sz w:val="24"/>
          <w:szCs w:val="24"/>
        </w:rPr>
        <w:t xml:space="preserve"> </w:t>
      </w:r>
      <w:r w:rsidR="00C3380C" w:rsidRPr="007E437A">
        <w:rPr>
          <w:rFonts w:ascii="Times New Roman" w:hAnsi="Times New Roman"/>
          <w:sz w:val="24"/>
          <w:szCs w:val="24"/>
        </w:rPr>
        <w:t>tähtaeg</w:t>
      </w:r>
      <w:r w:rsidR="003D3D88" w:rsidRPr="007E437A">
        <w:rPr>
          <w:rFonts w:ascii="Times New Roman" w:hAnsi="Times New Roman"/>
          <w:sz w:val="24"/>
          <w:szCs w:val="24"/>
        </w:rPr>
        <w:t>a</w:t>
      </w:r>
      <w:r w:rsidR="00C3380C" w:rsidRPr="007E437A">
        <w:rPr>
          <w:rFonts w:ascii="Times New Roman" w:hAnsi="Times New Roman"/>
          <w:sz w:val="24"/>
          <w:szCs w:val="24"/>
        </w:rPr>
        <w:t xml:space="preserve"> üldjuhul</w:t>
      </w:r>
      <w:r w:rsidR="003D3D88" w:rsidRPr="007E437A">
        <w:rPr>
          <w:rFonts w:ascii="Times New Roman" w:hAnsi="Times New Roman"/>
          <w:sz w:val="24"/>
          <w:szCs w:val="24"/>
        </w:rPr>
        <w:t xml:space="preserve"> siis</w:t>
      </w:r>
      <w:r w:rsidR="00C3380C" w:rsidRPr="007E437A">
        <w:rPr>
          <w:rFonts w:ascii="Times New Roman" w:hAnsi="Times New Roman"/>
          <w:sz w:val="24"/>
          <w:szCs w:val="24"/>
        </w:rPr>
        <w:t xml:space="preserve">, </w:t>
      </w:r>
      <w:r w:rsidR="003D3D88" w:rsidRPr="007E437A">
        <w:rPr>
          <w:rFonts w:ascii="Times New Roman" w:hAnsi="Times New Roman"/>
          <w:sz w:val="24"/>
          <w:szCs w:val="24"/>
        </w:rPr>
        <w:t>kui</w:t>
      </w:r>
      <w:r w:rsidR="00C3380C" w:rsidRPr="007E437A">
        <w:rPr>
          <w:rFonts w:ascii="Times New Roman" w:hAnsi="Times New Roman"/>
          <w:sz w:val="24"/>
          <w:szCs w:val="24"/>
        </w:rPr>
        <w:t xml:space="preserve"> isik ei ole läbinud ajateenistust ettenähtud mahus </w:t>
      </w:r>
      <w:r w:rsidR="003D3D88" w:rsidRPr="007E437A">
        <w:rPr>
          <w:rFonts w:ascii="Times New Roman" w:hAnsi="Times New Roman"/>
          <w:sz w:val="24"/>
          <w:szCs w:val="24"/>
        </w:rPr>
        <w:t>ja</w:t>
      </w:r>
      <w:r w:rsidR="00C3380C" w:rsidRPr="007E437A">
        <w:rPr>
          <w:rFonts w:ascii="Times New Roman" w:hAnsi="Times New Roman"/>
          <w:sz w:val="24"/>
          <w:szCs w:val="24"/>
        </w:rPr>
        <w:t xml:space="preserve"> teda sõjaaja ametikohale ei </w:t>
      </w:r>
      <w:r w:rsidR="005A4486" w:rsidRPr="007E437A">
        <w:rPr>
          <w:rFonts w:ascii="Times New Roman" w:hAnsi="Times New Roman"/>
          <w:sz w:val="24"/>
          <w:szCs w:val="24"/>
        </w:rPr>
        <w:t>nimetata</w:t>
      </w:r>
      <w:r w:rsidR="00DF3115" w:rsidRPr="007E437A">
        <w:rPr>
          <w:rFonts w:ascii="Times New Roman" w:hAnsi="Times New Roman"/>
          <w:sz w:val="24"/>
          <w:szCs w:val="24"/>
        </w:rPr>
        <w:t>.</w:t>
      </w:r>
    </w:p>
    <w:p w14:paraId="4DD6F3BB" w14:textId="5FDD12DF" w:rsidR="000217F9" w:rsidRPr="007E437A" w:rsidRDefault="001B2B1B" w:rsidP="007E437A">
      <w:pPr>
        <w:pStyle w:val="Vahedeta"/>
        <w:jc w:val="both"/>
        <w:rPr>
          <w:rFonts w:ascii="Times New Roman" w:hAnsi="Times New Roman"/>
          <w:sz w:val="24"/>
          <w:szCs w:val="24"/>
        </w:rPr>
      </w:pPr>
      <w:r w:rsidRPr="007E437A">
        <w:rPr>
          <w:rFonts w:ascii="Times New Roman" w:hAnsi="Times New Roman"/>
          <w:sz w:val="24"/>
          <w:szCs w:val="24"/>
        </w:rPr>
        <w:t xml:space="preserve">Ajateenistus loetakse lõppenuks, kui ajateenija on läbinud kogu väljaõppeprogrammi ettenähtud tähtajaga. Erialakursus läbitakse </w:t>
      </w:r>
      <w:r w:rsidR="003D3D88" w:rsidRPr="007E437A">
        <w:rPr>
          <w:rFonts w:ascii="Times New Roman" w:hAnsi="Times New Roman"/>
          <w:sz w:val="24"/>
          <w:szCs w:val="24"/>
        </w:rPr>
        <w:t>umbes</w:t>
      </w:r>
      <w:r w:rsidRPr="007E437A">
        <w:rPr>
          <w:rFonts w:ascii="Times New Roman" w:hAnsi="Times New Roman"/>
          <w:sz w:val="24"/>
          <w:szCs w:val="24"/>
        </w:rPr>
        <w:t xml:space="preserve"> </w:t>
      </w:r>
      <w:r w:rsidR="003D3D88" w:rsidRPr="007E437A">
        <w:rPr>
          <w:rFonts w:ascii="Times New Roman" w:hAnsi="Times New Roman"/>
          <w:sz w:val="24"/>
          <w:szCs w:val="24"/>
        </w:rPr>
        <w:t>viie</w:t>
      </w:r>
      <w:r w:rsidRPr="007E437A">
        <w:rPr>
          <w:rFonts w:ascii="Times New Roman" w:hAnsi="Times New Roman"/>
          <w:sz w:val="24"/>
          <w:szCs w:val="24"/>
        </w:rPr>
        <w:t xml:space="preserve"> kuu möödumisel ajateenistuse algusest, mis tähendab, et selleks ajaks on ajateenija omandanud enda ametikohale vastavad oskused ja teadmised. Pärast erialakursuseid jätkub ajateenijate väljaõpe üheskoos allüksusekursusel, mille eesmär</w:t>
      </w:r>
      <w:r w:rsidR="003D3D88" w:rsidRPr="007E437A">
        <w:rPr>
          <w:rFonts w:ascii="Times New Roman" w:hAnsi="Times New Roman"/>
          <w:sz w:val="24"/>
          <w:szCs w:val="24"/>
        </w:rPr>
        <w:t>k</w:t>
      </w:r>
      <w:r w:rsidRPr="007E437A">
        <w:rPr>
          <w:rFonts w:ascii="Times New Roman" w:hAnsi="Times New Roman"/>
          <w:sz w:val="24"/>
          <w:szCs w:val="24"/>
        </w:rPr>
        <w:t xml:space="preserve"> on harjutada koostööd oma jao, rühma, kompanii ja suurema üksuse koosseisus. Seega on selleks etapiks ajateenijal läbitud </w:t>
      </w:r>
      <w:r w:rsidR="003D3D88" w:rsidRPr="007E437A">
        <w:rPr>
          <w:rFonts w:ascii="Times New Roman" w:hAnsi="Times New Roman"/>
          <w:sz w:val="24"/>
          <w:szCs w:val="24"/>
        </w:rPr>
        <w:t xml:space="preserve">kolm neljandikku </w:t>
      </w:r>
      <w:r w:rsidRPr="007E437A">
        <w:rPr>
          <w:rFonts w:ascii="Times New Roman" w:hAnsi="Times New Roman"/>
          <w:sz w:val="24"/>
          <w:szCs w:val="24"/>
        </w:rPr>
        <w:t xml:space="preserve">tema väljaõppeprogrammist, </w:t>
      </w:r>
      <w:r w:rsidR="003D3D88" w:rsidRPr="007E437A">
        <w:rPr>
          <w:rFonts w:ascii="Times New Roman" w:hAnsi="Times New Roman"/>
          <w:sz w:val="24"/>
          <w:szCs w:val="24"/>
        </w:rPr>
        <w:t xml:space="preserve">ta on </w:t>
      </w:r>
      <w:r w:rsidRPr="007E437A">
        <w:rPr>
          <w:rFonts w:ascii="Times New Roman" w:hAnsi="Times New Roman"/>
          <w:sz w:val="24"/>
          <w:szCs w:val="24"/>
        </w:rPr>
        <w:t>omandanud n</w:t>
      </w:r>
      <w:r w:rsidR="003D3D88" w:rsidRPr="007E437A">
        <w:rPr>
          <w:rFonts w:ascii="Times New Roman" w:hAnsi="Times New Roman"/>
          <w:sz w:val="24"/>
          <w:szCs w:val="24"/>
        </w:rPr>
        <w:t>-</w:t>
      </w:r>
      <w:r w:rsidRPr="007E437A">
        <w:rPr>
          <w:rFonts w:ascii="Times New Roman" w:hAnsi="Times New Roman"/>
          <w:sz w:val="24"/>
          <w:szCs w:val="24"/>
        </w:rPr>
        <w:t>ö üksikvõitlejana ametikohale kehtestatud nõuded ja oskused</w:t>
      </w:r>
      <w:r w:rsidR="003D3D88" w:rsidRPr="007E437A">
        <w:rPr>
          <w:rFonts w:ascii="Times New Roman" w:hAnsi="Times New Roman"/>
          <w:sz w:val="24"/>
          <w:szCs w:val="24"/>
        </w:rPr>
        <w:t xml:space="preserve"> ning seega </w:t>
      </w:r>
      <w:r w:rsidRPr="007E437A">
        <w:rPr>
          <w:rFonts w:ascii="Times New Roman" w:hAnsi="Times New Roman"/>
          <w:sz w:val="24"/>
          <w:szCs w:val="24"/>
        </w:rPr>
        <w:t xml:space="preserve">saaks </w:t>
      </w:r>
      <w:r w:rsidR="003D3D88" w:rsidRPr="007E437A">
        <w:rPr>
          <w:rFonts w:ascii="Times New Roman" w:hAnsi="Times New Roman"/>
          <w:sz w:val="24"/>
          <w:szCs w:val="24"/>
        </w:rPr>
        <w:t>ta</w:t>
      </w:r>
      <w:r w:rsidRPr="007E437A">
        <w:rPr>
          <w:rFonts w:ascii="Times New Roman" w:hAnsi="Times New Roman"/>
          <w:sz w:val="24"/>
          <w:szCs w:val="24"/>
        </w:rPr>
        <w:t xml:space="preserve"> </w:t>
      </w:r>
      <w:r w:rsidR="004B5924" w:rsidRPr="007E437A">
        <w:rPr>
          <w:rFonts w:ascii="Times New Roman" w:hAnsi="Times New Roman"/>
          <w:sz w:val="24"/>
          <w:szCs w:val="24"/>
        </w:rPr>
        <w:t>asuda</w:t>
      </w:r>
      <w:r w:rsidRPr="007E437A">
        <w:rPr>
          <w:rFonts w:ascii="Times New Roman" w:hAnsi="Times New Roman"/>
          <w:sz w:val="24"/>
          <w:szCs w:val="24"/>
        </w:rPr>
        <w:t xml:space="preserve"> tegev</w:t>
      </w:r>
      <w:r w:rsidR="004B5924" w:rsidRPr="007E437A">
        <w:rPr>
          <w:rFonts w:ascii="Times New Roman" w:hAnsi="Times New Roman"/>
          <w:sz w:val="24"/>
          <w:szCs w:val="24"/>
        </w:rPr>
        <w:t>teenistusse</w:t>
      </w:r>
      <w:r w:rsidRPr="007E437A">
        <w:rPr>
          <w:rFonts w:ascii="Times New Roman" w:hAnsi="Times New Roman"/>
          <w:sz w:val="24"/>
          <w:szCs w:val="24"/>
        </w:rPr>
        <w:t xml:space="preserve"> enne ajateenistuse väljaõppeprogrammi </w:t>
      </w:r>
      <w:r w:rsidR="004B5924" w:rsidRPr="007E437A">
        <w:rPr>
          <w:rFonts w:ascii="Times New Roman" w:hAnsi="Times New Roman"/>
          <w:sz w:val="24"/>
          <w:szCs w:val="24"/>
        </w:rPr>
        <w:t xml:space="preserve">läbimist </w:t>
      </w:r>
      <w:r w:rsidRPr="007E437A">
        <w:rPr>
          <w:rFonts w:ascii="Times New Roman" w:hAnsi="Times New Roman"/>
          <w:sz w:val="24"/>
          <w:szCs w:val="24"/>
        </w:rPr>
        <w:t>(st 8- või 11-kuu läbi</w:t>
      </w:r>
      <w:r w:rsidR="007E229B" w:rsidRPr="007E437A">
        <w:rPr>
          <w:rFonts w:ascii="Times New Roman" w:hAnsi="Times New Roman"/>
          <w:sz w:val="24"/>
          <w:szCs w:val="24"/>
        </w:rPr>
        <w:t xml:space="preserve">mist). </w:t>
      </w:r>
      <w:r w:rsidRPr="007E437A">
        <w:rPr>
          <w:rFonts w:ascii="Times New Roman" w:hAnsi="Times New Roman"/>
          <w:sz w:val="24"/>
          <w:szCs w:val="24"/>
        </w:rPr>
        <w:t>Täna</w:t>
      </w:r>
      <w:r w:rsidR="003D3D88" w:rsidRPr="007E437A">
        <w:rPr>
          <w:rFonts w:ascii="Times New Roman" w:hAnsi="Times New Roman"/>
          <w:sz w:val="24"/>
          <w:szCs w:val="24"/>
        </w:rPr>
        <w:t>päeval</w:t>
      </w:r>
      <w:r w:rsidRPr="007E437A">
        <w:rPr>
          <w:rFonts w:ascii="Times New Roman" w:hAnsi="Times New Roman"/>
          <w:sz w:val="24"/>
          <w:szCs w:val="24"/>
        </w:rPr>
        <w:t xml:space="preserve"> on võimalik sellisel viisil tegevteenistusse võtta ajateenijat vaid kadetina. Et tagada Kaitseväe </w:t>
      </w:r>
      <w:r w:rsidR="003D3D88" w:rsidRPr="007E437A">
        <w:rPr>
          <w:rFonts w:ascii="Times New Roman" w:hAnsi="Times New Roman"/>
          <w:sz w:val="24"/>
          <w:szCs w:val="24"/>
        </w:rPr>
        <w:t xml:space="preserve">teatud </w:t>
      </w:r>
      <w:r w:rsidRPr="007E437A">
        <w:rPr>
          <w:rFonts w:ascii="Times New Roman" w:hAnsi="Times New Roman"/>
          <w:sz w:val="24"/>
          <w:szCs w:val="24"/>
        </w:rPr>
        <w:t xml:space="preserve">ülesannete järjepidev toimimine, tuleb </w:t>
      </w:r>
      <w:r w:rsidR="000217F9" w:rsidRPr="007E437A">
        <w:rPr>
          <w:rFonts w:ascii="Times New Roman" w:hAnsi="Times New Roman"/>
          <w:sz w:val="24"/>
          <w:szCs w:val="24"/>
        </w:rPr>
        <w:t>tegevteenistusse võtmise eesmärgil ajateenistusest vabastamise aluseid laiendada.</w:t>
      </w:r>
    </w:p>
    <w:p w14:paraId="66EBE95F" w14:textId="7303CF81" w:rsidR="000217F9" w:rsidRPr="007E437A" w:rsidRDefault="000217F9" w:rsidP="007E437A">
      <w:pPr>
        <w:pStyle w:val="Vahedeta"/>
        <w:jc w:val="both"/>
        <w:rPr>
          <w:rFonts w:ascii="Times New Roman" w:hAnsi="Times New Roman"/>
          <w:sz w:val="24"/>
          <w:szCs w:val="24"/>
        </w:rPr>
      </w:pPr>
      <w:r w:rsidRPr="007E437A">
        <w:rPr>
          <w:rFonts w:ascii="Times New Roman" w:hAnsi="Times New Roman"/>
          <w:sz w:val="24"/>
          <w:szCs w:val="24"/>
        </w:rPr>
        <w:t>Enne 2012. aastat kehtinud KVTS-i kohaselt</w:t>
      </w:r>
      <w:r w:rsidR="003D3D88" w:rsidRPr="007E437A">
        <w:rPr>
          <w:rFonts w:ascii="Times New Roman" w:hAnsi="Times New Roman"/>
          <w:sz w:val="24"/>
          <w:szCs w:val="24"/>
        </w:rPr>
        <w:t xml:space="preserve"> oli ette nähtud järgmine:</w:t>
      </w:r>
      <w:r w:rsidRPr="007E437A">
        <w:rPr>
          <w:rFonts w:ascii="Times New Roman" w:hAnsi="Times New Roman"/>
          <w:sz w:val="24"/>
          <w:szCs w:val="24"/>
        </w:rPr>
        <w:t xml:space="preserve"> kui ajateenija oli teeninud vähemalt </w:t>
      </w:r>
      <w:r w:rsidR="003D3D88" w:rsidRPr="007E437A">
        <w:rPr>
          <w:rFonts w:ascii="Times New Roman" w:hAnsi="Times New Roman"/>
          <w:sz w:val="24"/>
          <w:szCs w:val="24"/>
        </w:rPr>
        <w:t xml:space="preserve">kolm neljandikku </w:t>
      </w:r>
      <w:r w:rsidRPr="007E437A">
        <w:rPr>
          <w:rFonts w:ascii="Times New Roman" w:hAnsi="Times New Roman"/>
          <w:sz w:val="24"/>
          <w:szCs w:val="24"/>
        </w:rPr>
        <w:t>oma ajateenistuse kestusest, võis ta teenistusest vabastada ja lugeda tema ajateenistuskohustus</w:t>
      </w:r>
      <w:r w:rsidR="003D3D88" w:rsidRPr="007E437A">
        <w:rPr>
          <w:rFonts w:ascii="Times New Roman" w:hAnsi="Times New Roman"/>
          <w:sz w:val="24"/>
          <w:szCs w:val="24"/>
        </w:rPr>
        <w:t>e</w:t>
      </w:r>
      <w:r w:rsidRPr="007E437A">
        <w:rPr>
          <w:rFonts w:ascii="Times New Roman" w:hAnsi="Times New Roman"/>
          <w:sz w:val="24"/>
          <w:szCs w:val="24"/>
        </w:rPr>
        <w:t xml:space="preserve"> täidetuks väeosa ülema otsuse alusel lepingulisse teenistusse võtmisega alalises valmiduses olevas väeüksuses või allüksuses. Seega </w:t>
      </w:r>
      <w:r w:rsidR="003D3D88" w:rsidRPr="007E437A">
        <w:rPr>
          <w:rFonts w:ascii="Times New Roman" w:hAnsi="Times New Roman"/>
          <w:sz w:val="24"/>
          <w:szCs w:val="24"/>
        </w:rPr>
        <w:t xml:space="preserve">on </w:t>
      </w:r>
      <w:r w:rsidRPr="007E437A">
        <w:rPr>
          <w:rFonts w:ascii="Times New Roman" w:hAnsi="Times New Roman"/>
          <w:sz w:val="24"/>
          <w:szCs w:val="24"/>
        </w:rPr>
        <w:t>ajateenijate tegevteenistusse võtmine enne ajateenistuse lõppu olnud ka varasem praktika, kuigi 2013. aasta 1. aprillil jõustunud KVTS-</w:t>
      </w:r>
      <w:r w:rsidR="003D3D88" w:rsidRPr="007E437A">
        <w:rPr>
          <w:rFonts w:ascii="Times New Roman" w:hAnsi="Times New Roman"/>
          <w:sz w:val="24"/>
          <w:szCs w:val="24"/>
        </w:rPr>
        <w:t>i</w:t>
      </w:r>
      <w:r w:rsidRPr="007E437A">
        <w:rPr>
          <w:rFonts w:ascii="Times New Roman" w:hAnsi="Times New Roman"/>
          <w:sz w:val="24"/>
          <w:szCs w:val="24"/>
        </w:rPr>
        <w:t>ga sellist võimalust enam ette ei nähtud.</w:t>
      </w:r>
    </w:p>
    <w:p w14:paraId="78FC2901" w14:textId="2F8D13C9" w:rsidR="00A56864" w:rsidRPr="007E437A" w:rsidRDefault="007E229B" w:rsidP="007E437A">
      <w:pPr>
        <w:pStyle w:val="Vahedeta"/>
        <w:jc w:val="both"/>
        <w:rPr>
          <w:rFonts w:ascii="Times New Roman" w:hAnsi="Times New Roman"/>
          <w:sz w:val="24"/>
          <w:szCs w:val="24"/>
        </w:rPr>
      </w:pPr>
      <w:r w:rsidRPr="007E437A">
        <w:rPr>
          <w:rFonts w:ascii="Times New Roman" w:hAnsi="Times New Roman"/>
          <w:sz w:val="24"/>
          <w:szCs w:val="24"/>
        </w:rPr>
        <w:t>KVTS</w:t>
      </w:r>
      <w:r w:rsidR="003D3D88" w:rsidRPr="007E437A">
        <w:rPr>
          <w:rFonts w:ascii="Times New Roman" w:hAnsi="Times New Roman"/>
          <w:sz w:val="24"/>
          <w:szCs w:val="24"/>
        </w:rPr>
        <w:t>-i</w:t>
      </w:r>
      <w:r w:rsidRPr="007E437A">
        <w:rPr>
          <w:rFonts w:ascii="Times New Roman" w:hAnsi="Times New Roman"/>
          <w:sz w:val="24"/>
          <w:szCs w:val="24"/>
        </w:rPr>
        <w:t xml:space="preserve"> § 56 lõike 3 punktis 2 sätestatakse, et ajateenistuskoha ülem võib ajateenija ajateenistusest vabastada, kui esmase sõjaväelise väljaõppe läbinud ajateenija võetakse tegevteenistusse kadetina. </w:t>
      </w:r>
      <w:r w:rsidR="000217F9" w:rsidRPr="007E437A">
        <w:rPr>
          <w:rFonts w:ascii="Times New Roman" w:hAnsi="Times New Roman"/>
          <w:sz w:val="24"/>
          <w:szCs w:val="24"/>
        </w:rPr>
        <w:t>Eelnõuga muudetakse KVTS</w:t>
      </w:r>
      <w:r w:rsidR="003D3D88" w:rsidRPr="007E437A">
        <w:rPr>
          <w:rFonts w:ascii="Times New Roman" w:hAnsi="Times New Roman"/>
          <w:sz w:val="24"/>
          <w:szCs w:val="24"/>
        </w:rPr>
        <w:t>-i</w:t>
      </w:r>
      <w:r w:rsidR="000217F9" w:rsidRPr="007E437A">
        <w:rPr>
          <w:rFonts w:ascii="Times New Roman" w:hAnsi="Times New Roman"/>
          <w:sz w:val="24"/>
          <w:szCs w:val="24"/>
        </w:rPr>
        <w:t xml:space="preserve"> § 56 lõike 3 punkti 2 ning sätestatakse, </w:t>
      </w:r>
      <w:r w:rsidR="006618C1" w:rsidRPr="007E437A">
        <w:rPr>
          <w:rFonts w:ascii="Times New Roman" w:hAnsi="Times New Roman"/>
          <w:sz w:val="24"/>
          <w:szCs w:val="24"/>
        </w:rPr>
        <w:t>et</w:t>
      </w:r>
      <w:r w:rsidR="000217F9" w:rsidRPr="007E437A">
        <w:rPr>
          <w:rFonts w:ascii="Times New Roman" w:hAnsi="Times New Roman"/>
          <w:sz w:val="24"/>
          <w:szCs w:val="24"/>
        </w:rPr>
        <w:t xml:space="preserve"> ajateenistuskoha ülem võib ajateenija ajateenistusest vabastada, kui esmase sõjalise väljaõppe läbinud ajateenija võetakse tegevteenistusse. </w:t>
      </w:r>
      <w:r w:rsidR="006618C1" w:rsidRPr="007E437A">
        <w:rPr>
          <w:rFonts w:ascii="Times New Roman" w:hAnsi="Times New Roman"/>
          <w:sz w:val="24"/>
          <w:szCs w:val="24"/>
        </w:rPr>
        <w:t>Kõnesolevast s</w:t>
      </w:r>
      <w:r w:rsidRPr="007E437A">
        <w:rPr>
          <w:rFonts w:ascii="Times New Roman" w:hAnsi="Times New Roman"/>
          <w:sz w:val="24"/>
          <w:szCs w:val="24"/>
        </w:rPr>
        <w:t>ättest jäetakse välja sõna „kadett“</w:t>
      </w:r>
      <w:r w:rsidR="000217F9" w:rsidRPr="007E437A">
        <w:rPr>
          <w:rFonts w:ascii="Times New Roman" w:hAnsi="Times New Roman"/>
          <w:sz w:val="24"/>
          <w:szCs w:val="24"/>
        </w:rPr>
        <w:t xml:space="preserve"> ning s</w:t>
      </w:r>
      <w:r w:rsidRPr="007E437A">
        <w:rPr>
          <w:rFonts w:ascii="Times New Roman" w:hAnsi="Times New Roman"/>
          <w:sz w:val="24"/>
          <w:szCs w:val="24"/>
        </w:rPr>
        <w:t>ellega laiendatakse enne</w:t>
      </w:r>
      <w:r w:rsidR="007E437A">
        <w:rPr>
          <w:rFonts w:ascii="Times New Roman" w:hAnsi="Times New Roman"/>
          <w:sz w:val="24"/>
          <w:szCs w:val="24"/>
        </w:rPr>
        <w:t>tähtaegselt</w:t>
      </w:r>
      <w:r w:rsidRPr="007E437A">
        <w:rPr>
          <w:rFonts w:ascii="Times New Roman" w:hAnsi="Times New Roman"/>
          <w:sz w:val="24"/>
          <w:szCs w:val="24"/>
        </w:rPr>
        <w:t xml:space="preserve"> ajateenistusest vabastamise võimalust tegevteenistusse võtmise eesmärgil. </w:t>
      </w:r>
      <w:r w:rsidR="003D3D88" w:rsidRPr="007E437A">
        <w:rPr>
          <w:rFonts w:ascii="Times New Roman" w:hAnsi="Times New Roman"/>
          <w:sz w:val="24"/>
          <w:szCs w:val="24"/>
        </w:rPr>
        <w:t>Kui isik vabastatakse a</w:t>
      </w:r>
      <w:r w:rsidRPr="007E437A">
        <w:rPr>
          <w:rFonts w:ascii="Times New Roman" w:hAnsi="Times New Roman"/>
          <w:sz w:val="24"/>
          <w:szCs w:val="24"/>
        </w:rPr>
        <w:t>jateenistusest enne</w:t>
      </w:r>
      <w:r w:rsidR="003D3D88" w:rsidRPr="007E437A">
        <w:rPr>
          <w:rFonts w:ascii="Times New Roman" w:hAnsi="Times New Roman"/>
          <w:sz w:val="24"/>
          <w:szCs w:val="24"/>
        </w:rPr>
        <w:t xml:space="preserve"> </w:t>
      </w:r>
      <w:r w:rsidRPr="007E437A">
        <w:rPr>
          <w:rFonts w:ascii="Times New Roman" w:hAnsi="Times New Roman"/>
          <w:sz w:val="24"/>
          <w:szCs w:val="24"/>
        </w:rPr>
        <w:t>tähtaeg</w:t>
      </w:r>
      <w:r w:rsidR="003D3D88" w:rsidRPr="007E437A">
        <w:rPr>
          <w:rFonts w:ascii="Times New Roman" w:hAnsi="Times New Roman"/>
          <w:sz w:val="24"/>
          <w:szCs w:val="24"/>
        </w:rPr>
        <w:t xml:space="preserve">a, </w:t>
      </w:r>
      <w:r w:rsidRPr="007E437A">
        <w:rPr>
          <w:rFonts w:ascii="Times New Roman" w:hAnsi="Times New Roman"/>
          <w:sz w:val="24"/>
          <w:szCs w:val="24"/>
        </w:rPr>
        <w:t xml:space="preserve">võetakse </w:t>
      </w:r>
      <w:r w:rsidR="003D3D88" w:rsidRPr="007E437A">
        <w:rPr>
          <w:rFonts w:ascii="Times New Roman" w:hAnsi="Times New Roman"/>
          <w:sz w:val="24"/>
          <w:szCs w:val="24"/>
        </w:rPr>
        <w:t>ta</w:t>
      </w:r>
      <w:r w:rsidRPr="007E437A">
        <w:rPr>
          <w:rFonts w:ascii="Times New Roman" w:hAnsi="Times New Roman"/>
          <w:sz w:val="24"/>
          <w:szCs w:val="24"/>
        </w:rPr>
        <w:t xml:space="preserve"> tähtajaliselt tegevteenistusse </w:t>
      </w:r>
      <w:r w:rsidR="003D3D88" w:rsidRPr="007E437A">
        <w:rPr>
          <w:rFonts w:ascii="Times New Roman" w:hAnsi="Times New Roman"/>
          <w:sz w:val="24"/>
          <w:szCs w:val="24"/>
        </w:rPr>
        <w:t>ja</w:t>
      </w:r>
      <w:r w:rsidRPr="007E437A">
        <w:rPr>
          <w:rFonts w:ascii="Times New Roman" w:hAnsi="Times New Roman"/>
          <w:sz w:val="24"/>
          <w:szCs w:val="24"/>
        </w:rPr>
        <w:t xml:space="preserve"> </w:t>
      </w:r>
      <w:r w:rsidR="005A4486" w:rsidRPr="007E437A">
        <w:rPr>
          <w:rFonts w:ascii="Times New Roman" w:hAnsi="Times New Roman"/>
          <w:sz w:val="24"/>
          <w:szCs w:val="24"/>
        </w:rPr>
        <w:t xml:space="preserve">nimetatakse </w:t>
      </w:r>
      <w:r w:rsidRPr="007E437A">
        <w:rPr>
          <w:rFonts w:ascii="Times New Roman" w:hAnsi="Times New Roman"/>
          <w:sz w:val="24"/>
          <w:szCs w:val="24"/>
        </w:rPr>
        <w:t xml:space="preserve">rahuaja ametikohale. Tegevteenistusse võtmisel </w:t>
      </w:r>
      <w:r w:rsidR="003D3D88" w:rsidRPr="007E437A">
        <w:rPr>
          <w:rFonts w:ascii="Times New Roman" w:hAnsi="Times New Roman"/>
          <w:sz w:val="24"/>
          <w:szCs w:val="24"/>
        </w:rPr>
        <w:t xml:space="preserve">ja </w:t>
      </w:r>
      <w:r w:rsidRPr="007E437A">
        <w:rPr>
          <w:rFonts w:ascii="Times New Roman" w:hAnsi="Times New Roman"/>
          <w:sz w:val="24"/>
          <w:szCs w:val="24"/>
        </w:rPr>
        <w:t>rahuaja ametikohale määramisel peab isikul olema ametikohal nõutav haridus ning sõjaväeline väljaõpe.</w:t>
      </w:r>
    </w:p>
    <w:p w14:paraId="5DB380E9" w14:textId="638375CE" w:rsidR="00A56864" w:rsidRPr="007E437A" w:rsidRDefault="00A56864" w:rsidP="007E437A">
      <w:pPr>
        <w:pStyle w:val="Vahedeta"/>
        <w:jc w:val="both"/>
        <w:rPr>
          <w:rFonts w:ascii="Times New Roman" w:hAnsi="Times New Roman"/>
          <w:b/>
          <w:sz w:val="24"/>
          <w:szCs w:val="24"/>
        </w:rPr>
      </w:pPr>
    </w:p>
    <w:p w14:paraId="454B5D7E" w14:textId="2CF24FFC" w:rsidR="00F151CD" w:rsidRPr="007E437A" w:rsidRDefault="00F151CD" w:rsidP="007E437A">
      <w:pPr>
        <w:pStyle w:val="Vahedeta"/>
        <w:jc w:val="both"/>
        <w:rPr>
          <w:rFonts w:ascii="Times New Roman" w:hAnsi="Times New Roman"/>
          <w:sz w:val="24"/>
          <w:szCs w:val="24"/>
        </w:rPr>
      </w:pPr>
      <w:r w:rsidRPr="007E437A">
        <w:rPr>
          <w:rFonts w:ascii="Times New Roman" w:hAnsi="Times New Roman"/>
          <w:b/>
          <w:sz w:val="24"/>
          <w:szCs w:val="24"/>
        </w:rPr>
        <w:lastRenderedPageBreak/>
        <w:t xml:space="preserve">Punktiga </w:t>
      </w:r>
      <w:r w:rsidR="003E57EF" w:rsidRPr="007E437A">
        <w:rPr>
          <w:rFonts w:ascii="Times New Roman" w:hAnsi="Times New Roman"/>
          <w:b/>
          <w:sz w:val="24"/>
          <w:szCs w:val="24"/>
        </w:rPr>
        <w:t>15</w:t>
      </w:r>
      <w:r w:rsidR="003E57EF" w:rsidRPr="007E437A">
        <w:rPr>
          <w:rFonts w:ascii="Times New Roman" w:hAnsi="Times New Roman"/>
          <w:sz w:val="24"/>
          <w:szCs w:val="24"/>
        </w:rPr>
        <w:t xml:space="preserve"> </w:t>
      </w:r>
      <w:r w:rsidRPr="007E437A">
        <w:rPr>
          <w:rFonts w:ascii="Times New Roman" w:hAnsi="Times New Roman"/>
          <w:sz w:val="24"/>
          <w:szCs w:val="24"/>
        </w:rPr>
        <w:t>täiendatakse KVTS</w:t>
      </w:r>
      <w:r w:rsidR="003D3D88" w:rsidRPr="007E437A">
        <w:rPr>
          <w:rFonts w:ascii="Times New Roman" w:hAnsi="Times New Roman"/>
          <w:sz w:val="24"/>
          <w:szCs w:val="24"/>
        </w:rPr>
        <w:t>-i</w:t>
      </w:r>
      <w:r w:rsidRPr="007E437A">
        <w:rPr>
          <w:rFonts w:ascii="Times New Roman" w:hAnsi="Times New Roman"/>
          <w:sz w:val="24"/>
          <w:szCs w:val="24"/>
        </w:rPr>
        <w:t xml:space="preserve"> § 56 lõiget 3 punktiga 4 ning lisatakse ajateenistusest enne</w:t>
      </w:r>
      <w:r w:rsidR="003D3D88" w:rsidRPr="007E437A">
        <w:rPr>
          <w:rFonts w:ascii="Times New Roman" w:hAnsi="Times New Roman"/>
          <w:sz w:val="24"/>
          <w:szCs w:val="24"/>
        </w:rPr>
        <w:t xml:space="preserve"> </w:t>
      </w:r>
      <w:r w:rsidRPr="007E437A">
        <w:rPr>
          <w:rFonts w:ascii="Times New Roman" w:hAnsi="Times New Roman"/>
          <w:sz w:val="24"/>
          <w:szCs w:val="24"/>
        </w:rPr>
        <w:t>tähtaeg</w:t>
      </w:r>
      <w:r w:rsidR="003D3D88" w:rsidRPr="007E437A">
        <w:rPr>
          <w:rFonts w:ascii="Times New Roman" w:hAnsi="Times New Roman"/>
          <w:sz w:val="24"/>
          <w:szCs w:val="24"/>
        </w:rPr>
        <w:t>a</w:t>
      </w:r>
      <w:r w:rsidRPr="007E437A">
        <w:rPr>
          <w:rFonts w:ascii="Times New Roman" w:hAnsi="Times New Roman"/>
          <w:sz w:val="24"/>
          <w:szCs w:val="24"/>
        </w:rPr>
        <w:t xml:space="preserve"> vabastamise </w:t>
      </w:r>
      <w:r w:rsidR="000217F9" w:rsidRPr="007E437A">
        <w:rPr>
          <w:rFonts w:ascii="Times New Roman" w:hAnsi="Times New Roman"/>
          <w:sz w:val="24"/>
          <w:szCs w:val="24"/>
        </w:rPr>
        <w:t xml:space="preserve">võimalusena ajateenistuskoha ülema </w:t>
      </w:r>
      <w:r w:rsidR="008C6D62" w:rsidRPr="007E437A">
        <w:rPr>
          <w:rFonts w:ascii="Times New Roman" w:hAnsi="Times New Roman"/>
          <w:sz w:val="24"/>
          <w:szCs w:val="24"/>
        </w:rPr>
        <w:t xml:space="preserve">antud </w:t>
      </w:r>
      <w:r w:rsidR="000217F9" w:rsidRPr="007E437A">
        <w:rPr>
          <w:rFonts w:ascii="Times New Roman" w:hAnsi="Times New Roman"/>
          <w:sz w:val="24"/>
          <w:szCs w:val="24"/>
        </w:rPr>
        <w:t xml:space="preserve">hinnang </w:t>
      </w:r>
      <w:r w:rsidR="00C17CFB" w:rsidRPr="007E437A">
        <w:rPr>
          <w:rFonts w:ascii="Times New Roman" w:hAnsi="Times New Roman"/>
          <w:sz w:val="24"/>
          <w:szCs w:val="24"/>
        </w:rPr>
        <w:t xml:space="preserve">selle kohta, et </w:t>
      </w:r>
      <w:r w:rsidR="000217F9" w:rsidRPr="007E437A">
        <w:rPr>
          <w:rFonts w:ascii="Times New Roman" w:hAnsi="Times New Roman"/>
          <w:sz w:val="24"/>
          <w:szCs w:val="24"/>
        </w:rPr>
        <w:t>ajateenija</w:t>
      </w:r>
      <w:r w:rsidR="00C17CFB" w:rsidRPr="007E437A">
        <w:rPr>
          <w:rFonts w:ascii="Times New Roman" w:hAnsi="Times New Roman"/>
          <w:sz w:val="24"/>
          <w:szCs w:val="24"/>
        </w:rPr>
        <w:t xml:space="preserve">t ei </w:t>
      </w:r>
      <w:r w:rsidR="008C6D62" w:rsidRPr="007E437A">
        <w:rPr>
          <w:rFonts w:ascii="Times New Roman" w:hAnsi="Times New Roman"/>
          <w:sz w:val="24"/>
          <w:szCs w:val="24"/>
        </w:rPr>
        <w:t>ole otstarbekas</w:t>
      </w:r>
      <w:r w:rsidR="007354D3" w:rsidRPr="007E437A">
        <w:rPr>
          <w:rFonts w:ascii="Times New Roman" w:hAnsi="Times New Roman"/>
          <w:sz w:val="24"/>
          <w:szCs w:val="24"/>
        </w:rPr>
        <w:t xml:space="preserve"> </w:t>
      </w:r>
      <w:r w:rsidR="00225478" w:rsidRPr="007E437A">
        <w:rPr>
          <w:rFonts w:ascii="Times New Roman" w:hAnsi="Times New Roman"/>
          <w:sz w:val="24"/>
          <w:szCs w:val="24"/>
        </w:rPr>
        <w:t>sõja</w:t>
      </w:r>
      <w:r w:rsidR="005C7384" w:rsidRPr="007E437A">
        <w:rPr>
          <w:rFonts w:ascii="Times New Roman" w:hAnsi="Times New Roman"/>
          <w:sz w:val="24"/>
          <w:szCs w:val="24"/>
        </w:rPr>
        <w:t xml:space="preserve">aja ametikohale </w:t>
      </w:r>
      <w:r w:rsidR="00D46C38" w:rsidRPr="007E437A">
        <w:rPr>
          <w:rFonts w:ascii="Times New Roman" w:hAnsi="Times New Roman"/>
          <w:sz w:val="24"/>
          <w:szCs w:val="24"/>
        </w:rPr>
        <w:t>nimeta</w:t>
      </w:r>
      <w:r w:rsidR="00C17CFB" w:rsidRPr="007E437A">
        <w:rPr>
          <w:rFonts w:ascii="Times New Roman" w:hAnsi="Times New Roman"/>
          <w:sz w:val="24"/>
          <w:szCs w:val="24"/>
        </w:rPr>
        <w:t>da</w:t>
      </w:r>
      <w:r w:rsidR="005C7384" w:rsidRPr="007E437A">
        <w:rPr>
          <w:rFonts w:ascii="Times New Roman" w:hAnsi="Times New Roman"/>
          <w:sz w:val="24"/>
          <w:szCs w:val="24"/>
        </w:rPr>
        <w:t xml:space="preserve">. </w:t>
      </w:r>
      <w:r w:rsidR="00C66614" w:rsidRPr="007E437A">
        <w:rPr>
          <w:rFonts w:ascii="Times New Roman" w:hAnsi="Times New Roman"/>
          <w:sz w:val="24"/>
          <w:szCs w:val="24"/>
        </w:rPr>
        <w:t xml:space="preserve">Sõjaaja ametikohale </w:t>
      </w:r>
      <w:r w:rsidR="00D46C38" w:rsidRPr="007E437A">
        <w:rPr>
          <w:rFonts w:ascii="Times New Roman" w:hAnsi="Times New Roman"/>
          <w:sz w:val="24"/>
          <w:szCs w:val="24"/>
        </w:rPr>
        <w:t xml:space="preserve">nimetamise </w:t>
      </w:r>
      <w:r w:rsidR="00D51C8D" w:rsidRPr="007E437A">
        <w:rPr>
          <w:rFonts w:ascii="Times New Roman" w:hAnsi="Times New Roman"/>
          <w:sz w:val="24"/>
          <w:szCs w:val="24"/>
        </w:rPr>
        <w:t xml:space="preserve">eeldus on isiku </w:t>
      </w:r>
      <w:r w:rsidR="009D5F0C" w:rsidRPr="007E437A">
        <w:rPr>
          <w:rFonts w:ascii="Times New Roman" w:hAnsi="Times New Roman"/>
          <w:sz w:val="24"/>
          <w:szCs w:val="24"/>
        </w:rPr>
        <w:t xml:space="preserve">omandatud </w:t>
      </w:r>
      <w:r w:rsidR="00D51C8D" w:rsidRPr="007E437A">
        <w:rPr>
          <w:rFonts w:ascii="Times New Roman" w:hAnsi="Times New Roman"/>
          <w:sz w:val="24"/>
          <w:szCs w:val="24"/>
        </w:rPr>
        <w:t xml:space="preserve">sõjaväeline väljaõpe, mis on vajalik </w:t>
      </w:r>
      <w:r w:rsidR="00C17CFB" w:rsidRPr="007E437A">
        <w:rPr>
          <w:rFonts w:ascii="Times New Roman" w:hAnsi="Times New Roman"/>
          <w:sz w:val="24"/>
          <w:szCs w:val="24"/>
        </w:rPr>
        <w:t xml:space="preserve">selleks, et täita </w:t>
      </w:r>
      <w:r w:rsidR="008C6D62" w:rsidRPr="007E437A">
        <w:rPr>
          <w:rFonts w:ascii="Times New Roman" w:hAnsi="Times New Roman"/>
          <w:sz w:val="24"/>
          <w:szCs w:val="24"/>
        </w:rPr>
        <w:t xml:space="preserve">edukalt </w:t>
      </w:r>
      <w:r w:rsidR="00D51C8D" w:rsidRPr="007E437A">
        <w:rPr>
          <w:rFonts w:ascii="Times New Roman" w:hAnsi="Times New Roman"/>
          <w:sz w:val="24"/>
          <w:szCs w:val="24"/>
        </w:rPr>
        <w:t>teenistusülesan</w:t>
      </w:r>
      <w:r w:rsidR="00C17CFB" w:rsidRPr="007E437A">
        <w:rPr>
          <w:rFonts w:ascii="Times New Roman" w:hAnsi="Times New Roman"/>
          <w:sz w:val="24"/>
          <w:szCs w:val="24"/>
        </w:rPr>
        <w:t>deid</w:t>
      </w:r>
      <w:r w:rsidR="00D51C8D" w:rsidRPr="007E437A">
        <w:rPr>
          <w:rFonts w:ascii="Times New Roman" w:hAnsi="Times New Roman"/>
          <w:sz w:val="24"/>
          <w:szCs w:val="24"/>
        </w:rPr>
        <w:t xml:space="preserve"> rahu- ja sõjaajal.</w:t>
      </w:r>
      <w:r w:rsidR="00C66614" w:rsidRPr="007E437A">
        <w:rPr>
          <w:rFonts w:ascii="Times New Roman" w:hAnsi="Times New Roman"/>
          <w:sz w:val="24"/>
          <w:szCs w:val="24"/>
        </w:rPr>
        <w:t xml:space="preserve"> </w:t>
      </w:r>
      <w:r w:rsidR="00D46C38" w:rsidRPr="007E437A">
        <w:rPr>
          <w:rFonts w:ascii="Times New Roman" w:hAnsi="Times New Roman"/>
          <w:sz w:val="24"/>
          <w:szCs w:val="24"/>
        </w:rPr>
        <w:t xml:space="preserve">Sõjaaja üksuste </w:t>
      </w:r>
      <w:r w:rsidR="009D5F0C" w:rsidRPr="007E437A">
        <w:rPr>
          <w:rFonts w:ascii="Times New Roman" w:hAnsi="Times New Roman"/>
          <w:sz w:val="24"/>
          <w:szCs w:val="24"/>
        </w:rPr>
        <w:t>komplekteerimisel on igal üksusesse kuuluval isikul oma</w:t>
      </w:r>
      <w:r w:rsidR="004B5924" w:rsidRPr="007E437A">
        <w:rPr>
          <w:rFonts w:ascii="Times New Roman" w:hAnsi="Times New Roman"/>
          <w:sz w:val="24"/>
          <w:szCs w:val="24"/>
        </w:rPr>
        <w:t xml:space="preserve"> kindel eesmärk ja funktsioon, mistõ</w:t>
      </w:r>
      <w:r w:rsidR="009D5F0C" w:rsidRPr="007E437A">
        <w:rPr>
          <w:rFonts w:ascii="Times New Roman" w:hAnsi="Times New Roman"/>
          <w:sz w:val="24"/>
          <w:szCs w:val="24"/>
        </w:rPr>
        <w:t xml:space="preserve">ttu on oluline, et sõjaaja ametikohale </w:t>
      </w:r>
      <w:r w:rsidR="00D46C38" w:rsidRPr="007E437A">
        <w:rPr>
          <w:rFonts w:ascii="Times New Roman" w:hAnsi="Times New Roman"/>
          <w:sz w:val="24"/>
          <w:szCs w:val="24"/>
        </w:rPr>
        <w:t xml:space="preserve">nimetatud </w:t>
      </w:r>
      <w:r w:rsidR="009D5F0C" w:rsidRPr="007E437A">
        <w:rPr>
          <w:rFonts w:ascii="Times New Roman" w:hAnsi="Times New Roman"/>
          <w:sz w:val="24"/>
          <w:szCs w:val="24"/>
        </w:rPr>
        <w:t xml:space="preserve">isik suudab nii rahu- kui ka sõjaajal oma ülesandeid täita vastavalt </w:t>
      </w:r>
      <w:r w:rsidR="000C05AA" w:rsidRPr="007E437A">
        <w:rPr>
          <w:rFonts w:ascii="Times New Roman" w:hAnsi="Times New Roman"/>
          <w:sz w:val="24"/>
          <w:szCs w:val="24"/>
        </w:rPr>
        <w:t>ootustele ja</w:t>
      </w:r>
      <w:r w:rsidR="009D5F0C" w:rsidRPr="007E437A">
        <w:rPr>
          <w:rFonts w:ascii="Times New Roman" w:hAnsi="Times New Roman"/>
          <w:sz w:val="24"/>
          <w:szCs w:val="24"/>
        </w:rPr>
        <w:t xml:space="preserve"> väljaõppele. </w:t>
      </w:r>
      <w:r w:rsidR="000C05AA" w:rsidRPr="007E437A">
        <w:rPr>
          <w:rFonts w:ascii="Times New Roman" w:hAnsi="Times New Roman"/>
          <w:sz w:val="24"/>
          <w:szCs w:val="24"/>
        </w:rPr>
        <w:t>Kõige esmase</w:t>
      </w:r>
      <w:r w:rsidR="008C6D62" w:rsidRPr="007E437A">
        <w:rPr>
          <w:rFonts w:ascii="Times New Roman" w:hAnsi="Times New Roman"/>
          <w:sz w:val="24"/>
          <w:szCs w:val="24"/>
        </w:rPr>
        <w:t>ma</w:t>
      </w:r>
      <w:r w:rsidR="000C05AA" w:rsidRPr="007E437A">
        <w:rPr>
          <w:rFonts w:ascii="Times New Roman" w:hAnsi="Times New Roman"/>
          <w:sz w:val="24"/>
          <w:szCs w:val="24"/>
        </w:rPr>
        <w:t xml:space="preserve"> ja vahetuma hinnangu ajateenija võimekusele ja oskustele saab anda tema ajateenistuskoha ülem.</w:t>
      </w:r>
      <w:r w:rsidR="008065E6" w:rsidRPr="007E437A">
        <w:rPr>
          <w:rFonts w:ascii="Times New Roman" w:hAnsi="Times New Roman"/>
          <w:sz w:val="24"/>
          <w:szCs w:val="24"/>
        </w:rPr>
        <w:t xml:space="preserve"> </w:t>
      </w:r>
      <w:r w:rsidR="000C05AA" w:rsidRPr="007E437A">
        <w:rPr>
          <w:rFonts w:ascii="Times New Roman" w:hAnsi="Times New Roman"/>
          <w:sz w:val="24"/>
          <w:szCs w:val="24"/>
        </w:rPr>
        <w:t xml:space="preserve">Kui ajateenija ei suuda ajateenistuses antavat väljaõpet omandada, siis </w:t>
      </w:r>
      <w:r w:rsidR="008C6D62" w:rsidRPr="007E437A">
        <w:rPr>
          <w:rFonts w:ascii="Times New Roman" w:hAnsi="Times New Roman"/>
          <w:sz w:val="24"/>
          <w:szCs w:val="24"/>
        </w:rPr>
        <w:t xml:space="preserve">ei ole </w:t>
      </w:r>
      <w:r w:rsidR="000C05AA" w:rsidRPr="007E437A">
        <w:rPr>
          <w:rFonts w:ascii="Times New Roman" w:hAnsi="Times New Roman"/>
          <w:sz w:val="24"/>
          <w:szCs w:val="24"/>
        </w:rPr>
        <w:t xml:space="preserve">puudulike oskustega ajateenijat otstarbekas sõjaaja ametikohale </w:t>
      </w:r>
      <w:r w:rsidR="00D46C38" w:rsidRPr="007E437A">
        <w:rPr>
          <w:rFonts w:ascii="Times New Roman" w:hAnsi="Times New Roman"/>
          <w:sz w:val="24"/>
          <w:szCs w:val="24"/>
        </w:rPr>
        <w:t>nimetada</w:t>
      </w:r>
      <w:r w:rsidR="000C05AA" w:rsidRPr="007E437A">
        <w:rPr>
          <w:rFonts w:ascii="Times New Roman" w:hAnsi="Times New Roman"/>
          <w:sz w:val="24"/>
          <w:szCs w:val="24"/>
        </w:rPr>
        <w:t xml:space="preserve">, kuna puuduliku sõjaväelise väljaõppega reservis olev isik võib seada ohtu kogu oma üksuse. Seega </w:t>
      </w:r>
      <w:r w:rsidR="008C6D62" w:rsidRPr="007E437A">
        <w:rPr>
          <w:rFonts w:ascii="Times New Roman" w:hAnsi="Times New Roman"/>
          <w:sz w:val="24"/>
          <w:szCs w:val="24"/>
        </w:rPr>
        <w:t xml:space="preserve">antakse </w:t>
      </w:r>
      <w:r w:rsidR="000C05AA" w:rsidRPr="007E437A">
        <w:rPr>
          <w:rFonts w:ascii="Times New Roman" w:hAnsi="Times New Roman"/>
          <w:sz w:val="24"/>
          <w:szCs w:val="24"/>
        </w:rPr>
        <w:t>eelnõuga ajateenistuskoha ülemale võimalus vabastada ajateenija ajateenistusest enne</w:t>
      </w:r>
      <w:r w:rsidR="008C6D62" w:rsidRPr="007E437A">
        <w:rPr>
          <w:rFonts w:ascii="Times New Roman" w:hAnsi="Times New Roman"/>
          <w:sz w:val="24"/>
          <w:szCs w:val="24"/>
        </w:rPr>
        <w:t xml:space="preserve"> </w:t>
      </w:r>
      <w:r w:rsidR="000C05AA" w:rsidRPr="007E437A">
        <w:rPr>
          <w:rFonts w:ascii="Times New Roman" w:hAnsi="Times New Roman"/>
          <w:sz w:val="24"/>
          <w:szCs w:val="24"/>
        </w:rPr>
        <w:t>tähtaeg</w:t>
      </w:r>
      <w:r w:rsidR="008C6D62" w:rsidRPr="007E437A">
        <w:rPr>
          <w:rFonts w:ascii="Times New Roman" w:hAnsi="Times New Roman"/>
          <w:sz w:val="24"/>
          <w:szCs w:val="24"/>
        </w:rPr>
        <w:t>a</w:t>
      </w:r>
      <w:r w:rsidR="000C05AA" w:rsidRPr="007E437A">
        <w:rPr>
          <w:rFonts w:ascii="Times New Roman" w:hAnsi="Times New Roman"/>
          <w:sz w:val="24"/>
          <w:szCs w:val="24"/>
        </w:rPr>
        <w:t xml:space="preserve">, kui ülema hinnangul </w:t>
      </w:r>
      <w:r w:rsidR="008C6D62" w:rsidRPr="007E437A">
        <w:rPr>
          <w:rFonts w:ascii="Times New Roman" w:hAnsi="Times New Roman"/>
          <w:sz w:val="24"/>
          <w:szCs w:val="24"/>
        </w:rPr>
        <w:t xml:space="preserve">ei ole </w:t>
      </w:r>
      <w:r w:rsidRPr="007E437A">
        <w:rPr>
          <w:rFonts w:ascii="Times New Roman" w:hAnsi="Times New Roman"/>
          <w:sz w:val="24"/>
          <w:szCs w:val="24"/>
        </w:rPr>
        <w:t>ajateenijat võimalik sõjaaja ametikohale nimetada</w:t>
      </w:r>
      <w:r w:rsidR="000C05AA" w:rsidRPr="007E437A">
        <w:rPr>
          <w:rFonts w:ascii="Times New Roman" w:hAnsi="Times New Roman"/>
          <w:sz w:val="24"/>
          <w:szCs w:val="24"/>
        </w:rPr>
        <w:t>. Enne</w:t>
      </w:r>
      <w:r w:rsidR="008C6D62" w:rsidRPr="007E437A">
        <w:rPr>
          <w:rFonts w:ascii="Times New Roman" w:hAnsi="Times New Roman"/>
          <w:sz w:val="24"/>
          <w:szCs w:val="24"/>
        </w:rPr>
        <w:t xml:space="preserve"> </w:t>
      </w:r>
      <w:r w:rsidR="000C05AA" w:rsidRPr="007E437A">
        <w:rPr>
          <w:rFonts w:ascii="Times New Roman" w:hAnsi="Times New Roman"/>
          <w:sz w:val="24"/>
          <w:szCs w:val="24"/>
        </w:rPr>
        <w:t>tähtaeg</w:t>
      </w:r>
      <w:r w:rsidR="008C6D62" w:rsidRPr="007E437A">
        <w:rPr>
          <w:rFonts w:ascii="Times New Roman" w:hAnsi="Times New Roman"/>
          <w:sz w:val="24"/>
          <w:szCs w:val="24"/>
        </w:rPr>
        <w:t>a</w:t>
      </w:r>
      <w:r w:rsidR="000C05AA" w:rsidRPr="007E437A">
        <w:rPr>
          <w:rFonts w:ascii="Times New Roman" w:hAnsi="Times New Roman"/>
          <w:sz w:val="24"/>
          <w:szCs w:val="24"/>
        </w:rPr>
        <w:t xml:space="preserve"> ajateenistusest vabastatud isik arvatakse reservi.</w:t>
      </w:r>
      <w:r w:rsidR="0000084D" w:rsidRPr="007E437A">
        <w:rPr>
          <w:rFonts w:ascii="Times New Roman" w:hAnsi="Times New Roman"/>
          <w:sz w:val="24"/>
          <w:szCs w:val="24"/>
        </w:rPr>
        <w:t xml:space="preserve"> Selle sätte alusel ajateenistusest vabastatud isikul ei ole õigus</w:t>
      </w:r>
      <w:r w:rsidR="008C6D62" w:rsidRPr="007E437A">
        <w:rPr>
          <w:rFonts w:ascii="Times New Roman" w:hAnsi="Times New Roman"/>
          <w:sz w:val="24"/>
          <w:szCs w:val="24"/>
        </w:rPr>
        <w:t>t saada</w:t>
      </w:r>
      <w:r w:rsidR="0000084D" w:rsidRPr="007E437A">
        <w:rPr>
          <w:rFonts w:ascii="Times New Roman" w:hAnsi="Times New Roman"/>
          <w:sz w:val="24"/>
          <w:szCs w:val="24"/>
        </w:rPr>
        <w:t xml:space="preserve"> KVTS</w:t>
      </w:r>
      <w:r w:rsidR="008C6D62" w:rsidRPr="007E437A">
        <w:rPr>
          <w:rFonts w:ascii="Times New Roman" w:hAnsi="Times New Roman"/>
          <w:sz w:val="24"/>
          <w:szCs w:val="24"/>
        </w:rPr>
        <w:t>-</w:t>
      </w:r>
      <w:proofErr w:type="spellStart"/>
      <w:r w:rsidR="0000084D" w:rsidRPr="007E437A">
        <w:rPr>
          <w:rFonts w:ascii="Times New Roman" w:hAnsi="Times New Roman"/>
          <w:sz w:val="24"/>
          <w:szCs w:val="24"/>
        </w:rPr>
        <w:t>is</w:t>
      </w:r>
      <w:proofErr w:type="spellEnd"/>
      <w:r w:rsidR="0000084D" w:rsidRPr="007E437A">
        <w:rPr>
          <w:rFonts w:ascii="Times New Roman" w:hAnsi="Times New Roman"/>
          <w:sz w:val="24"/>
          <w:szCs w:val="24"/>
        </w:rPr>
        <w:t xml:space="preserve"> sätestatud hüvitis</w:t>
      </w:r>
      <w:r w:rsidR="008C6D62" w:rsidRPr="007E437A">
        <w:rPr>
          <w:rFonts w:ascii="Times New Roman" w:hAnsi="Times New Roman"/>
          <w:sz w:val="24"/>
          <w:szCs w:val="24"/>
        </w:rPr>
        <w:t>i ega</w:t>
      </w:r>
      <w:r w:rsidR="0000084D" w:rsidRPr="007E437A">
        <w:rPr>
          <w:rFonts w:ascii="Times New Roman" w:hAnsi="Times New Roman"/>
          <w:sz w:val="24"/>
          <w:szCs w:val="24"/>
        </w:rPr>
        <w:t xml:space="preserve"> toetus</w:t>
      </w:r>
      <w:r w:rsidR="008C6D62" w:rsidRPr="007E437A">
        <w:rPr>
          <w:rFonts w:ascii="Times New Roman" w:hAnsi="Times New Roman"/>
          <w:sz w:val="24"/>
          <w:szCs w:val="24"/>
        </w:rPr>
        <w:t>i</w:t>
      </w:r>
      <w:r w:rsidR="0000084D" w:rsidRPr="007E437A">
        <w:rPr>
          <w:rFonts w:ascii="Times New Roman" w:hAnsi="Times New Roman"/>
          <w:sz w:val="24"/>
          <w:szCs w:val="24"/>
        </w:rPr>
        <w:t xml:space="preserve">, mis on ettenähtud </w:t>
      </w:r>
      <w:r w:rsidR="004B5924" w:rsidRPr="007E437A">
        <w:rPr>
          <w:rFonts w:ascii="Times New Roman" w:hAnsi="Times New Roman"/>
          <w:sz w:val="24"/>
          <w:szCs w:val="24"/>
        </w:rPr>
        <w:t xml:space="preserve">tavapärase </w:t>
      </w:r>
      <w:r w:rsidR="0000084D" w:rsidRPr="007E437A">
        <w:rPr>
          <w:rFonts w:ascii="Times New Roman" w:hAnsi="Times New Roman"/>
          <w:sz w:val="24"/>
          <w:szCs w:val="24"/>
        </w:rPr>
        <w:t>tähta</w:t>
      </w:r>
      <w:r w:rsidR="004B5924" w:rsidRPr="007E437A">
        <w:rPr>
          <w:rFonts w:ascii="Times New Roman" w:hAnsi="Times New Roman"/>
          <w:sz w:val="24"/>
          <w:szCs w:val="24"/>
        </w:rPr>
        <w:t>jaga</w:t>
      </w:r>
      <w:r w:rsidR="0000084D" w:rsidRPr="007E437A">
        <w:rPr>
          <w:rFonts w:ascii="Times New Roman" w:hAnsi="Times New Roman"/>
          <w:sz w:val="24"/>
          <w:szCs w:val="24"/>
        </w:rPr>
        <w:t xml:space="preserve"> ajateenistuse läbimise korral. S</w:t>
      </w:r>
      <w:r w:rsidR="008C6D62" w:rsidRPr="007E437A">
        <w:rPr>
          <w:rFonts w:ascii="Times New Roman" w:hAnsi="Times New Roman"/>
          <w:sz w:val="24"/>
          <w:szCs w:val="24"/>
        </w:rPr>
        <w:t>ee tähendab, et</w:t>
      </w:r>
      <w:r w:rsidR="0000084D" w:rsidRPr="007E437A">
        <w:rPr>
          <w:rFonts w:ascii="Times New Roman" w:hAnsi="Times New Roman"/>
          <w:sz w:val="24"/>
          <w:szCs w:val="24"/>
        </w:rPr>
        <w:t xml:space="preserve"> ennetähtaegselt ajateenistusest vabastatud isikule ei maksta mootorsõiduki juhtimisõiguse omamise eest toetust, samuti lõpetatakse isiku eest sotsiaalmaksu maksmine.</w:t>
      </w:r>
      <w:r w:rsidR="008065E6" w:rsidRPr="007E437A">
        <w:rPr>
          <w:rFonts w:ascii="Times New Roman" w:hAnsi="Times New Roman"/>
          <w:sz w:val="24"/>
          <w:szCs w:val="24"/>
        </w:rPr>
        <w:t xml:space="preserve"> </w:t>
      </w:r>
      <w:r w:rsidR="0000084D" w:rsidRPr="007E437A">
        <w:rPr>
          <w:rFonts w:ascii="Times New Roman" w:hAnsi="Times New Roman"/>
          <w:sz w:val="24"/>
          <w:szCs w:val="24"/>
        </w:rPr>
        <w:t>Tulenevalt sotsiaalmaksuseaduse § 6 lõikest 3</w:t>
      </w:r>
      <w:r w:rsidR="0000084D" w:rsidRPr="007E437A">
        <w:rPr>
          <w:rFonts w:ascii="Times New Roman" w:hAnsi="Times New Roman"/>
          <w:sz w:val="24"/>
          <w:szCs w:val="24"/>
          <w:vertAlign w:val="superscript"/>
        </w:rPr>
        <w:t xml:space="preserve">3 </w:t>
      </w:r>
      <w:r w:rsidR="0000084D" w:rsidRPr="007E437A">
        <w:rPr>
          <w:rFonts w:ascii="Times New Roman" w:hAnsi="Times New Roman"/>
          <w:sz w:val="24"/>
          <w:szCs w:val="24"/>
        </w:rPr>
        <w:t>maksab</w:t>
      </w:r>
      <w:r w:rsidR="0000084D" w:rsidRPr="007E437A">
        <w:rPr>
          <w:rFonts w:ascii="Times New Roman" w:hAnsi="Times New Roman"/>
          <w:sz w:val="24"/>
          <w:szCs w:val="24"/>
          <w:vertAlign w:val="superscript"/>
        </w:rPr>
        <w:t xml:space="preserve"> </w:t>
      </w:r>
      <w:r w:rsidR="008C6D62" w:rsidRPr="007E437A">
        <w:rPr>
          <w:rFonts w:ascii="Times New Roman" w:hAnsi="Times New Roman"/>
          <w:sz w:val="24"/>
          <w:szCs w:val="24"/>
        </w:rPr>
        <w:t xml:space="preserve">riik </w:t>
      </w:r>
      <w:r w:rsidR="0000084D" w:rsidRPr="007E437A">
        <w:rPr>
          <w:rFonts w:ascii="Times New Roman" w:hAnsi="Times New Roman"/>
          <w:sz w:val="24"/>
          <w:szCs w:val="24"/>
        </w:rPr>
        <w:t>sotsiaalmaksu tähta</w:t>
      </w:r>
      <w:r w:rsidR="008C6D62" w:rsidRPr="007E437A">
        <w:rPr>
          <w:rFonts w:ascii="Times New Roman" w:hAnsi="Times New Roman"/>
          <w:sz w:val="24"/>
          <w:szCs w:val="24"/>
        </w:rPr>
        <w:t>jaks</w:t>
      </w:r>
      <w:r w:rsidR="0000084D" w:rsidRPr="007E437A">
        <w:rPr>
          <w:rFonts w:ascii="Times New Roman" w:hAnsi="Times New Roman"/>
          <w:sz w:val="24"/>
          <w:szCs w:val="24"/>
        </w:rPr>
        <w:t xml:space="preserve"> ajateenistuse lõpetanud isiku eest kaks kuud </w:t>
      </w:r>
      <w:r w:rsidR="008C6D62" w:rsidRPr="007E437A">
        <w:rPr>
          <w:rFonts w:ascii="Times New Roman" w:hAnsi="Times New Roman"/>
          <w:sz w:val="24"/>
          <w:szCs w:val="24"/>
        </w:rPr>
        <w:t xml:space="preserve">alates </w:t>
      </w:r>
      <w:r w:rsidR="0000084D" w:rsidRPr="007E437A">
        <w:rPr>
          <w:rFonts w:ascii="Times New Roman" w:hAnsi="Times New Roman"/>
          <w:sz w:val="24"/>
          <w:szCs w:val="24"/>
        </w:rPr>
        <w:t>ajateenistuses</w:t>
      </w:r>
      <w:r w:rsidR="008C6D62" w:rsidRPr="007E437A">
        <w:rPr>
          <w:rFonts w:ascii="Times New Roman" w:hAnsi="Times New Roman"/>
          <w:sz w:val="24"/>
          <w:szCs w:val="24"/>
        </w:rPr>
        <w:t>t</w:t>
      </w:r>
      <w:r w:rsidR="0000084D" w:rsidRPr="007E437A">
        <w:rPr>
          <w:rFonts w:ascii="Times New Roman" w:hAnsi="Times New Roman"/>
          <w:sz w:val="24"/>
          <w:szCs w:val="24"/>
        </w:rPr>
        <w:t xml:space="preserve"> vabastamise päevast</w:t>
      </w:r>
      <w:r w:rsidR="00134DE6" w:rsidRPr="007E437A">
        <w:rPr>
          <w:rFonts w:ascii="Times New Roman" w:hAnsi="Times New Roman"/>
          <w:sz w:val="24"/>
          <w:szCs w:val="24"/>
        </w:rPr>
        <w:t xml:space="preserve">. Isikule, kes vabastati ajateenistusest ennetähtaegselt põhjusel, et </w:t>
      </w:r>
      <w:r w:rsidR="008C6D62" w:rsidRPr="007E437A">
        <w:rPr>
          <w:rFonts w:ascii="Times New Roman" w:hAnsi="Times New Roman"/>
          <w:sz w:val="24"/>
          <w:szCs w:val="24"/>
        </w:rPr>
        <w:t xml:space="preserve">ta </w:t>
      </w:r>
      <w:r w:rsidR="00134DE6" w:rsidRPr="007E437A">
        <w:rPr>
          <w:rFonts w:ascii="Times New Roman" w:hAnsi="Times New Roman"/>
          <w:sz w:val="24"/>
          <w:szCs w:val="24"/>
        </w:rPr>
        <w:t>ei suutnud ajateenistuses väljaõpet omandada, lõpetatakse sotsiaalmaksu maksmine</w:t>
      </w:r>
      <w:r w:rsidR="007A2E2F" w:rsidRPr="007E437A">
        <w:rPr>
          <w:rFonts w:ascii="Times New Roman" w:hAnsi="Times New Roman"/>
          <w:sz w:val="24"/>
          <w:szCs w:val="24"/>
        </w:rPr>
        <w:t xml:space="preserve"> üks kuu peale</w:t>
      </w:r>
      <w:r w:rsidR="00134DE6" w:rsidRPr="007E437A">
        <w:rPr>
          <w:rFonts w:ascii="Times New Roman" w:hAnsi="Times New Roman"/>
          <w:sz w:val="24"/>
          <w:szCs w:val="24"/>
        </w:rPr>
        <w:t xml:space="preserve"> ajateenistusest vabasta</w:t>
      </w:r>
      <w:r w:rsidR="007A2E2F" w:rsidRPr="007E437A">
        <w:rPr>
          <w:rFonts w:ascii="Times New Roman" w:hAnsi="Times New Roman"/>
          <w:sz w:val="24"/>
          <w:szCs w:val="24"/>
        </w:rPr>
        <w:t>mist.</w:t>
      </w:r>
    </w:p>
    <w:p w14:paraId="00F58348" w14:textId="58904C5F" w:rsidR="00353E65" w:rsidRPr="007E437A" w:rsidRDefault="00353E65" w:rsidP="007E437A">
      <w:pPr>
        <w:pStyle w:val="Vahedeta"/>
        <w:jc w:val="both"/>
        <w:rPr>
          <w:rFonts w:ascii="Times New Roman" w:hAnsi="Times New Roman"/>
          <w:sz w:val="24"/>
          <w:szCs w:val="24"/>
        </w:rPr>
      </w:pPr>
    </w:p>
    <w:p w14:paraId="64C254E5" w14:textId="3F3D3527" w:rsidR="004E67FC" w:rsidRPr="007E437A" w:rsidRDefault="00353E65" w:rsidP="007E437A">
      <w:pPr>
        <w:pStyle w:val="Vahedeta"/>
        <w:jc w:val="both"/>
        <w:rPr>
          <w:rFonts w:ascii="Times New Roman" w:hAnsi="Times New Roman"/>
          <w:sz w:val="24"/>
          <w:szCs w:val="24"/>
        </w:rPr>
      </w:pPr>
      <w:r w:rsidRPr="007E437A">
        <w:rPr>
          <w:rFonts w:ascii="Times New Roman" w:hAnsi="Times New Roman"/>
          <w:b/>
          <w:sz w:val="24"/>
          <w:szCs w:val="24"/>
        </w:rPr>
        <w:t xml:space="preserve">Punktis </w:t>
      </w:r>
      <w:r w:rsidR="00CD2C83" w:rsidRPr="007E437A">
        <w:rPr>
          <w:rFonts w:ascii="Times New Roman" w:hAnsi="Times New Roman"/>
          <w:b/>
          <w:sz w:val="24"/>
          <w:szCs w:val="24"/>
        </w:rPr>
        <w:t>16</w:t>
      </w:r>
      <w:r w:rsidR="00CD2C83" w:rsidRPr="007E437A">
        <w:rPr>
          <w:rFonts w:ascii="Times New Roman" w:hAnsi="Times New Roman"/>
          <w:sz w:val="24"/>
          <w:szCs w:val="24"/>
        </w:rPr>
        <w:t xml:space="preserve"> </w:t>
      </w:r>
      <w:r w:rsidRPr="007E437A">
        <w:rPr>
          <w:rFonts w:ascii="Times New Roman" w:hAnsi="Times New Roman"/>
          <w:sz w:val="24"/>
          <w:szCs w:val="24"/>
        </w:rPr>
        <w:t>täiendatakse KVTS</w:t>
      </w:r>
      <w:r w:rsidR="008C6D62" w:rsidRPr="007E437A">
        <w:rPr>
          <w:rFonts w:ascii="Times New Roman" w:hAnsi="Times New Roman"/>
          <w:sz w:val="24"/>
          <w:szCs w:val="24"/>
        </w:rPr>
        <w:t>-i</w:t>
      </w:r>
      <w:r w:rsidRPr="007E437A">
        <w:rPr>
          <w:rFonts w:ascii="Times New Roman" w:hAnsi="Times New Roman"/>
          <w:sz w:val="24"/>
          <w:szCs w:val="24"/>
        </w:rPr>
        <w:t xml:space="preserve"> § 76 lõiget 1 punktiga 11</w:t>
      </w:r>
      <w:r w:rsidR="004E67FC" w:rsidRPr="007E437A">
        <w:rPr>
          <w:rFonts w:ascii="Times New Roman" w:hAnsi="Times New Roman"/>
          <w:sz w:val="24"/>
          <w:szCs w:val="24"/>
        </w:rPr>
        <w:t>. KVTS</w:t>
      </w:r>
      <w:r w:rsidR="008C6D62" w:rsidRPr="007E437A">
        <w:rPr>
          <w:rFonts w:ascii="Times New Roman" w:hAnsi="Times New Roman"/>
          <w:sz w:val="24"/>
          <w:szCs w:val="24"/>
        </w:rPr>
        <w:t>-i</w:t>
      </w:r>
      <w:r w:rsidR="004E67FC" w:rsidRPr="007E437A">
        <w:rPr>
          <w:rFonts w:ascii="Times New Roman" w:hAnsi="Times New Roman"/>
          <w:sz w:val="24"/>
          <w:szCs w:val="24"/>
        </w:rPr>
        <w:t xml:space="preserve"> §</w:t>
      </w:r>
      <w:r w:rsidR="008C6D62" w:rsidRPr="007E437A">
        <w:rPr>
          <w:rFonts w:ascii="Times New Roman" w:hAnsi="Times New Roman"/>
          <w:sz w:val="24"/>
          <w:szCs w:val="24"/>
        </w:rPr>
        <w:t>-s</w:t>
      </w:r>
      <w:r w:rsidR="004E67FC" w:rsidRPr="007E437A">
        <w:rPr>
          <w:rFonts w:ascii="Times New Roman" w:hAnsi="Times New Roman"/>
          <w:sz w:val="24"/>
          <w:szCs w:val="24"/>
        </w:rPr>
        <w:t xml:space="preserve"> 76 on sätestatud alused, mille </w:t>
      </w:r>
      <w:r w:rsidR="008F1DB2" w:rsidRPr="007E437A">
        <w:rPr>
          <w:rFonts w:ascii="Times New Roman" w:hAnsi="Times New Roman"/>
          <w:sz w:val="24"/>
          <w:szCs w:val="24"/>
        </w:rPr>
        <w:t>puhul</w:t>
      </w:r>
      <w:r w:rsidR="004E67FC" w:rsidRPr="007E437A">
        <w:rPr>
          <w:rFonts w:ascii="Times New Roman" w:hAnsi="Times New Roman"/>
          <w:sz w:val="24"/>
          <w:szCs w:val="24"/>
        </w:rPr>
        <w:t xml:space="preserve"> reservis olev isik vabastatakse reservteenistuses osalemise kohustusest. Lõikes 1 on kehtestatud loetelu asjaoludest, mille ilmnemisel </w:t>
      </w:r>
      <w:r w:rsidR="008C6D62" w:rsidRPr="007E437A">
        <w:rPr>
          <w:rFonts w:ascii="Times New Roman" w:hAnsi="Times New Roman"/>
          <w:sz w:val="24"/>
          <w:szCs w:val="24"/>
        </w:rPr>
        <w:t xml:space="preserve">vabastatakse </w:t>
      </w:r>
      <w:r w:rsidR="004E67FC" w:rsidRPr="007E437A">
        <w:rPr>
          <w:rFonts w:ascii="Times New Roman" w:hAnsi="Times New Roman"/>
          <w:sz w:val="24"/>
          <w:szCs w:val="24"/>
        </w:rPr>
        <w:t>reservis olev isik reservteenistuses osalemise kohustusest ilma vastava</w:t>
      </w:r>
      <w:r w:rsidR="008C6D62" w:rsidRPr="007E437A">
        <w:rPr>
          <w:rFonts w:ascii="Times New Roman" w:hAnsi="Times New Roman"/>
          <w:sz w:val="24"/>
          <w:szCs w:val="24"/>
        </w:rPr>
        <w:t>t</w:t>
      </w:r>
      <w:r w:rsidR="004E67FC" w:rsidRPr="007E437A">
        <w:rPr>
          <w:rFonts w:ascii="Times New Roman" w:hAnsi="Times New Roman"/>
          <w:sz w:val="24"/>
          <w:szCs w:val="24"/>
        </w:rPr>
        <w:t xml:space="preserve"> otsust vormistamata, s.t tegemist ei ole Kaitseväe juhataja või tema volitatud ülema tehtava kaalutlusotsusega. Nimetatud loetellu lisatakse reservis olevad isikud, kes on usulistel või kõlbelistel põhjustel keeldunud reservteenistusest ning esitanud vastava taotluse Kaitseressursside Ametile KVTS</w:t>
      </w:r>
      <w:r w:rsidR="008C6D62" w:rsidRPr="007E437A">
        <w:rPr>
          <w:rFonts w:ascii="Times New Roman" w:hAnsi="Times New Roman"/>
          <w:sz w:val="24"/>
          <w:szCs w:val="24"/>
        </w:rPr>
        <w:t>-i</w:t>
      </w:r>
      <w:r w:rsidR="004E67FC" w:rsidRPr="007E437A">
        <w:rPr>
          <w:rFonts w:ascii="Times New Roman" w:hAnsi="Times New Roman"/>
          <w:sz w:val="24"/>
          <w:szCs w:val="24"/>
        </w:rPr>
        <w:t xml:space="preserve"> § 80</w:t>
      </w:r>
      <w:r w:rsidR="004E67FC" w:rsidRPr="007E437A">
        <w:rPr>
          <w:rFonts w:ascii="Times New Roman" w:hAnsi="Times New Roman"/>
          <w:sz w:val="24"/>
          <w:szCs w:val="24"/>
          <w:vertAlign w:val="superscript"/>
        </w:rPr>
        <w:t>1</w:t>
      </w:r>
      <w:r w:rsidR="004E67FC" w:rsidRPr="007E437A">
        <w:rPr>
          <w:rFonts w:ascii="Times New Roman" w:hAnsi="Times New Roman"/>
          <w:sz w:val="24"/>
          <w:szCs w:val="24"/>
        </w:rPr>
        <w:t xml:space="preserve"> lõikes 3 sätestatud korras. Taotlus reservteenistuse asendamiseks asendusteenistusega tuleb esitada vähemalt 30 päeva enne reservteenistuse algust. Hiljem esitatud taotlus reservteenistusse tulemise kohustusest ei vabasta.</w:t>
      </w:r>
      <w:r w:rsidR="00B07EEF" w:rsidRPr="007E437A">
        <w:rPr>
          <w:rFonts w:ascii="Times New Roman" w:hAnsi="Times New Roman"/>
          <w:sz w:val="24"/>
          <w:szCs w:val="24"/>
        </w:rPr>
        <w:t xml:space="preserve"> Kaitseressursside Amet otsustab, kas asendada reservteenistus asendusteenistusega.</w:t>
      </w:r>
    </w:p>
    <w:p w14:paraId="5979118A" w14:textId="77777777" w:rsidR="004E67FC" w:rsidRPr="007E437A" w:rsidRDefault="004E67FC" w:rsidP="007E437A">
      <w:pPr>
        <w:pStyle w:val="Vahedeta"/>
        <w:jc w:val="both"/>
        <w:rPr>
          <w:rFonts w:ascii="Times New Roman" w:hAnsi="Times New Roman"/>
          <w:sz w:val="24"/>
          <w:szCs w:val="24"/>
        </w:rPr>
      </w:pPr>
    </w:p>
    <w:p w14:paraId="7278C302" w14:textId="6E80D23E" w:rsidR="008065E6" w:rsidRPr="007E437A" w:rsidRDefault="004E67FC" w:rsidP="007E437A">
      <w:pPr>
        <w:pStyle w:val="Vahedeta"/>
        <w:jc w:val="both"/>
        <w:rPr>
          <w:rFonts w:ascii="Times New Roman" w:hAnsi="Times New Roman"/>
          <w:sz w:val="24"/>
          <w:szCs w:val="24"/>
        </w:rPr>
      </w:pPr>
      <w:r w:rsidRPr="007E437A">
        <w:rPr>
          <w:rFonts w:ascii="Times New Roman" w:hAnsi="Times New Roman"/>
          <w:b/>
          <w:sz w:val="24"/>
          <w:szCs w:val="24"/>
        </w:rPr>
        <w:t xml:space="preserve">Punktis </w:t>
      </w:r>
      <w:r w:rsidR="00CD2C83" w:rsidRPr="007E437A">
        <w:rPr>
          <w:rFonts w:ascii="Times New Roman" w:hAnsi="Times New Roman"/>
          <w:b/>
          <w:sz w:val="24"/>
          <w:szCs w:val="24"/>
        </w:rPr>
        <w:t>17</w:t>
      </w:r>
      <w:r w:rsidR="00CD2C83" w:rsidRPr="007E437A">
        <w:rPr>
          <w:rFonts w:ascii="Times New Roman" w:hAnsi="Times New Roman"/>
          <w:sz w:val="24"/>
          <w:szCs w:val="24"/>
        </w:rPr>
        <w:t xml:space="preserve"> </w:t>
      </w:r>
      <w:r w:rsidRPr="007E437A">
        <w:rPr>
          <w:rFonts w:ascii="Times New Roman" w:hAnsi="Times New Roman"/>
          <w:sz w:val="24"/>
          <w:szCs w:val="24"/>
        </w:rPr>
        <w:t xml:space="preserve">tunnistatakse </w:t>
      </w:r>
      <w:r w:rsidR="006B3179" w:rsidRPr="007E437A">
        <w:rPr>
          <w:rFonts w:ascii="Times New Roman" w:hAnsi="Times New Roman"/>
          <w:sz w:val="24"/>
          <w:szCs w:val="24"/>
        </w:rPr>
        <w:t xml:space="preserve">kehtetuks </w:t>
      </w:r>
      <w:r w:rsidRPr="007E437A">
        <w:rPr>
          <w:rFonts w:ascii="Times New Roman" w:hAnsi="Times New Roman"/>
          <w:sz w:val="24"/>
          <w:szCs w:val="24"/>
        </w:rPr>
        <w:t>KVTS</w:t>
      </w:r>
      <w:r w:rsidR="008C6D62" w:rsidRPr="007E437A">
        <w:rPr>
          <w:rFonts w:ascii="Times New Roman" w:hAnsi="Times New Roman"/>
          <w:sz w:val="24"/>
          <w:szCs w:val="24"/>
        </w:rPr>
        <w:t>-i</w:t>
      </w:r>
      <w:r w:rsidRPr="007E437A">
        <w:rPr>
          <w:rFonts w:ascii="Times New Roman" w:hAnsi="Times New Roman"/>
          <w:sz w:val="24"/>
          <w:szCs w:val="24"/>
        </w:rPr>
        <w:t xml:space="preserve"> § 76 lõi</w:t>
      </w:r>
      <w:r w:rsidR="008C6D62" w:rsidRPr="007E437A">
        <w:rPr>
          <w:rFonts w:ascii="Times New Roman" w:hAnsi="Times New Roman"/>
          <w:sz w:val="24"/>
          <w:szCs w:val="24"/>
        </w:rPr>
        <w:t>k</w:t>
      </w:r>
      <w:r w:rsidRPr="007E437A">
        <w:rPr>
          <w:rFonts w:ascii="Times New Roman" w:hAnsi="Times New Roman"/>
          <w:sz w:val="24"/>
          <w:szCs w:val="24"/>
        </w:rPr>
        <w:t xml:space="preserve">e 3 punkt 3, </w:t>
      </w:r>
      <w:r w:rsidR="00623C94" w:rsidRPr="007E437A">
        <w:rPr>
          <w:rFonts w:ascii="Times New Roman" w:hAnsi="Times New Roman"/>
          <w:sz w:val="24"/>
          <w:szCs w:val="24"/>
        </w:rPr>
        <w:t xml:space="preserve">mis </w:t>
      </w:r>
      <w:r w:rsidRPr="007E437A">
        <w:rPr>
          <w:rFonts w:ascii="Times New Roman" w:hAnsi="Times New Roman"/>
          <w:sz w:val="24"/>
          <w:szCs w:val="24"/>
        </w:rPr>
        <w:t xml:space="preserve">on seotud eelmises punktis tehtava muudatusega. Kui reservis olev isik on esitanud Kaitseressursside Ametile </w:t>
      </w:r>
      <w:r w:rsidR="00CC3A8F" w:rsidRPr="007E437A">
        <w:rPr>
          <w:rFonts w:ascii="Times New Roman" w:hAnsi="Times New Roman"/>
          <w:sz w:val="24"/>
          <w:szCs w:val="24"/>
        </w:rPr>
        <w:t>tähta</w:t>
      </w:r>
      <w:r w:rsidR="006B3179" w:rsidRPr="007E437A">
        <w:rPr>
          <w:rFonts w:ascii="Times New Roman" w:hAnsi="Times New Roman"/>
          <w:sz w:val="24"/>
          <w:szCs w:val="24"/>
        </w:rPr>
        <w:t>jaks</w:t>
      </w:r>
      <w:r w:rsidR="00CC3A8F" w:rsidRPr="007E437A">
        <w:rPr>
          <w:rFonts w:ascii="Times New Roman" w:hAnsi="Times New Roman"/>
          <w:sz w:val="24"/>
          <w:szCs w:val="24"/>
        </w:rPr>
        <w:t xml:space="preserve"> taotluse reservteenistuse asendamiseks asendusteenistusega, siis </w:t>
      </w:r>
      <w:r w:rsidR="006B3179" w:rsidRPr="007E437A">
        <w:rPr>
          <w:rFonts w:ascii="Times New Roman" w:hAnsi="Times New Roman"/>
          <w:sz w:val="24"/>
          <w:szCs w:val="24"/>
        </w:rPr>
        <w:t xml:space="preserve">ei ole </w:t>
      </w:r>
      <w:r w:rsidR="00CC3A8F" w:rsidRPr="007E437A">
        <w:rPr>
          <w:rFonts w:ascii="Times New Roman" w:hAnsi="Times New Roman"/>
          <w:sz w:val="24"/>
          <w:szCs w:val="24"/>
        </w:rPr>
        <w:t>reservis oleva isiku reservteenistust korraldava</w:t>
      </w:r>
      <w:r w:rsidR="006B3179" w:rsidRPr="007E437A">
        <w:rPr>
          <w:rFonts w:ascii="Times New Roman" w:hAnsi="Times New Roman"/>
          <w:sz w:val="24"/>
          <w:szCs w:val="24"/>
        </w:rPr>
        <w:t xml:space="preserve">l </w:t>
      </w:r>
      <w:r w:rsidR="00CC3A8F" w:rsidRPr="007E437A">
        <w:rPr>
          <w:rFonts w:ascii="Times New Roman" w:hAnsi="Times New Roman"/>
          <w:sz w:val="24"/>
          <w:szCs w:val="24"/>
        </w:rPr>
        <w:t>ülema</w:t>
      </w:r>
      <w:r w:rsidR="006B3179" w:rsidRPr="007E437A">
        <w:rPr>
          <w:rFonts w:ascii="Times New Roman" w:hAnsi="Times New Roman"/>
          <w:sz w:val="24"/>
          <w:szCs w:val="24"/>
        </w:rPr>
        <w:t>l</w:t>
      </w:r>
      <w:r w:rsidR="00CC3A8F" w:rsidRPr="007E437A">
        <w:rPr>
          <w:rFonts w:ascii="Times New Roman" w:hAnsi="Times New Roman"/>
          <w:sz w:val="24"/>
          <w:szCs w:val="24"/>
        </w:rPr>
        <w:t xml:space="preserve"> </w:t>
      </w:r>
      <w:r w:rsidR="006B3179" w:rsidRPr="007E437A">
        <w:rPr>
          <w:rFonts w:ascii="Times New Roman" w:hAnsi="Times New Roman"/>
          <w:sz w:val="24"/>
          <w:szCs w:val="24"/>
        </w:rPr>
        <w:t xml:space="preserve">vaja </w:t>
      </w:r>
      <w:r w:rsidR="00CC3A8F" w:rsidRPr="007E437A">
        <w:rPr>
          <w:rFonts w:ascii="Times New Roman" w:hAnsi="Times New Roman"/>
          <w:sz w:val="24"/>
          <w:szCs w:val="24"/>
        </w:rPr>
        <w:t>vabastamisotsust vormistada.</w:t>
      </w:r>
    </w:p>
    <w:p w14:paraId="2F62F95C" w14:textId="0A01952E" w:rsidR="007A5906" w:rsidRPr="007E437A" w:rsidRDefault="007A5906" w:rsidP="007E437A">
      <w:pPr>
        <w:pStyle w:val="Vahedeta"/>
        <w:jc w:val="both"/>
        <w:rPr>
          <w:rFonts w:ascii="Times New Roman" w:hAnsi="Times New Roman"/>
          <w:sz w:val="24"/>
          <w:szCs w:val="24"/>
        </w:rPr>
      </w:pPr>
    </w:p>
    <w:p w14:paraId="6885BE8D" w14:textId="7972D15D" w:rsidR="009C1DE3" w:rsidRPr="007E437A" w:rsidRDefault="007A5906" w:rsidP="007E437A">
      <w:pPr>
        <w:pStyle w:val="Vahedeta"/>
        <w:jc w:val="both"/>
        <w:rPr>
          <w:rFonts w:ascii="Times New Roman" w:hAnsi="Times New Roman"/>
          <w:sz w:val="24"/>
          <w:szCs w:val="24"/>
        </w:rPr>
      </w:pPr>
      <w:r w:rsidRPr="007E437A">
        <w:rPr>
          <w:rFonts w:ascii="Times New Roman" w:hAnsi="Times New Roman"/>
          <w:b/>
          <w:sz w:val="24"/>
          <w:szCs w:val="24"/>
        </w:rPr>
        <w:t xml:space="preserve">Punktis </w:t>
      </w:r>
      <w:r w:rsidR="00CD2C83" w:rsidRPr="007E437A">
        <w:rPr>
          <w:rFonts w:ascii="Times New Roman" w:hAnsi="Times New Roman"/>
          <w:b/>
          <w:sz w:val="24"/>
          <w:szCs w:val="24"/>
        </w:rPr>
        <w:t xml:space="preserve">18 </w:t>
      </w:r>
      <w:r w:rsidRPr="007E437A">
        <w:rPr>
          <w:rFonts w:ascii="Times New Roman" w:hAnsi="Times New Roman"/>
          <w:sz w:val="24"/>
          <w:szCs w:val="24"/>
        </w:rPr>
        <w:t>muudetakse KVTS</w:t>
      </w:r>
      <w:r w:rsidR="006B3179" w:rsidRPr="007E437A">
        <w:rPr>
          <w:rFonts w:ascii="Times New Roman" w:hAnsi="Times New Roman"/>
          <w:sz w:val="24"/>
          <w:szCs w:val="24"/>
        </w:rPr>
        <w:t>-i</w:t>
      </w:r>
      <w:r w:rsidRPr="007E437A">
        <w:rPr>
          <w:rFonts w:ascii="Times New Roman" w:hAnsi="Times New Roman"/>
          <w:sz w:val="24"/>
          <w:szCs w:val="24"/>
        </w:rPr>
        <w:t xml:space="preserve"> § 79 lõiget 2</w:t>
      </w:r>
      <w:r w:rsidRPr="007E437A">
        <w:rPr>
          <w:rFonts w:ascii="Times New Roman" w:hAnsi="Times New Roman"/>
          <w:sz w:val="24"/>
          <w:szCs w:val="24"/>
          <w:vertAlign w:val="superscript"/>
        </w:rPr>
        <w:t>1</w:t>
      </w:r>
      <w:r w:rsidRPr="007E437A">
        <w:rPr>
          <w:rFonts w:ascii="Times New Roman" w:hAnsi="Times New Roman"/>
          <w:sz w:val="24"/>
          <w:szCs w:val="24"/>
        </w:rPr>
        <w:t xml:space="preserve">. </w:t>
      </w:r>
      <w:r w:rsidR="008F1DB2" w:rsidRPr="007E437A">
        <w:rPr>
          <w:rFonts w:ascii="Times New Roman" w:hAnsi="Times New Roman"/>
          <w:sz w:val="24"/>
          <w:szCs w:val="24"/>
        </w:rPr>
        <w:t>KVTS</w:t>
      </w:r>
      <w:r w:rsidR="006B3179" w:rsidRPr="007E437A">
        <w:rPr>
          <w:rFonts w:ascii="Times New Roman" w:hAnsi="Times New Roman"/>
          <w:sz w:val="24"/>
          <w:szCs w:val="24"/>
        </w:rPr>
        <w:t>-i</w:t>
      </w:r>
      <w:r w:rsidR="008F1DB2" w:rsidRPr="007E437A">
        <w:rPr>
          <w:rFonts w:ascii="Times New Roman" w:hAnsi="Times New Roman"/>
          <w:sz w:val="24"/>
          <w:szCs w:val="24"/>
        </w:rPr>
        <w:t xml:space="preserve"> §</w:t>
      </w:r>
      <w:r w:rsidR="006B3179" w:rsidRPr="007E437A">
        <w:rPr>
          <w:rFonts w:ascii="Times New Roman" w:hAnsi="Times New Roman"/>
          <w:sz w:val="24"/>
          <w:szCs w:val="24"/>
        </w:rPr>
        <w:t>-s</w:t>
      </w:r>
      <w:r w:rsidR="008F1DB2" w:rsidRPr="007E437A">
        <w:rPr>
          <w:rFonts w:ascii="Times New Roman" w:hAnsi="Times New Roman"/>
          <w:sz w:val="24"/>
          <w:szCs w:val="24"/>
        </w:rPr>
        <w:t xml:space="preserve"> 79 </w:t>
      </w:r>
      <w:r w:rsidR="006B3179" w:rsidRPr="007E437A">
        <w:rPr>
          <w:rFonts w:ascii="Times New Roman" w:hAnsi="Times New Roman"/>
          <w:sz w:val="24"/>
          <w:szCs w:val="24"/>
        </w:rPr>
        <w:t xml:space="preserve">on sätestatud </w:t>
      </w:r>
      <w:r w:rsidR="008F1DB2" w:rsidRPr="007E437A">
        <w:rPr>
          <w:rFonts w:ascii="Times New Roman" w:hAnsi="Times New Roman"/>
          <w:sz w:val="24"/>
          <w:szCs w:val="24"/>
        </w:rPr>
        <w:t>asjaolud, mille esinemisel võib</w:t>
      </w:r>
      <w:r w:rsidR="009C1DE3" w:rsidRPr="007E437A">
        <w:rPr>
          <w:rFonts w:ascii="Times New Roman" w:hAnsi="Times New Roman"/>
          <w:sz w:val="24"/>
          <w:szCs w:val="24"/>
        </w:rPr>
        <w:t xml:space="preserve"> reservväelase</w:t>
      </w:r>
      <w:r w:rsidR="008F1DB2" w:rsidRPr="007E437A">
        <w:rPr>
          <w:rFonts w:ascii="Times New Roman" w:hAnsi="Times New Roman"/>
          <w:sz w:val="24"/>
          <w:szCs w:val="24"/>
        </w:rPr>
        <w:t xml:space="preserve"> </w:t>
      </w:r>
      <w:r w:rsidR="009C1DE3" w:rsidRPr="007E437A">
        <w:rPr>
          <w:rFonts w:ascii="Times New Roman" w:hAnsi="Times New Roman"/>
          <w:sz w:val="24"/>
          <w:szCs w:val="24"/>
        </w:rPr>
        <w:t xml:space="preserve">enne </w:t>
      </w:r>
      <w:r w:rsidR="008F1DB2" w:rsidRPr="007E437A">
        <w:rPr>
          <w:rFonts w:ascii="Times New Roman" w:hAnsi="Times New Roman"/>
          <w:sz w:val="24"/>
          <w:szCs w:val="24"/>
        </w:rPr>
        <w:t>õppekogunemise</w:t>
      </w:r>
      <w:r w:rsidR="009C1DE3" w:rsidRPr="007E437A">
        <w:rPr>
          <w:rFonts w:ascii="Times New Roman" w:hAnsi="Times New Roman"/>
          <w:sz w:val="24"/>
          <w:szCs w:val="24"/>
        </w:rPr>
        <w:t xml:space="preserve"> lõppu reservteenistusest vabastada. Sellis</w:t>
      </w:r>
      <w:r w:rsidR="00891EB4" w:rsidRPr="007E437A">
        <w:rPr>
          <w:rFonts w:ascii="Times New Roman" w:hAnsi="Times New Roman"/>
          <w:sz w:val="24"/>
          <w:szCs w:val="24"/>
        </w:rPr>
        <w:t>ed</w:t>
      </w:r>
      <w:r w:rsidR="009C1DE3" w:rsidRPr="007E437A">
        <w:rPr>
          <w:rFonts w:ascii="Times New Roman" w:hAnsi="Times New Roman"/>
          <w:sz w:val="24"/>
          <w:szCs w:val="24"/>
        </w:rPr>
        <w:t xml:space="preserve"> olukor</w:t>
      </w:r>
      <w:r w:rsidR="00891EB4" w:rsidRPr="007E437A">
        <w:rPr>
          <w:rFonts w:ascii="Times New Roman" w:hAnsi="Times New Roman"/>
          <w:sz w:val="24"/>
          <w:szCs w:val="24"/>
        </w:rPr>
        <w:t>rad</w:t>
      </w:r>
      <w:r w:rsidR="009C1DE3" w:rsidRPr="007E437A">
        <w:rPr>
          <w:rFonts w:ascii="Times New Roman" w:hAnsi="Times New Roman"/>
          <w:sz w:val="24"/>
          <w:szCs w:val="24"/>
        </w:rPr>
        <w:t xml:space="preserve"> on näiteks reservväelase halvenenud terviseseisund, mille tõttu ei ole </w:t>
      </w:r>
      <w:r w:rsidR="00891EB4" w:rsidRPr="007E437A">
        <w:rPr>
          <w:rFonts w:ascii="Times New Roman" w:hAnsi="Times New Roman"/>
          <w:sz w:val="24"/>
          <w:szCs w:val="24"/>
        </w:rPr>
        <w:t xml:space="preserve">tal </w:t>
      </w:r>
      <w:r w:rsidR="009C1DE3" w:rsidRPr="007E437A">
        <w:rPr>
          <w:rFonts w:ascii="Times New Roman" w:hAnsi="Times New Roman"/>
          <w:sz w:val="24"/>
          <w:szCs w:val="24"/>
        </w:rPr>
        <w:t>enam võimalik õppekogunemisel osaleda</w:t>
      </w:r>
      <w:r w:rsidR="00891EB4" w:rsidRPr="007E437A">
        <w:rPr>
          <w:rFonts w:ascii="Times New Roman" w:hAnsi="Times New Roman"/>
          <w:sz w:val="24"/>
          <w:szCs w:val="24"/>
        </w:rPr>
        <w:t>,</w:t>
      </w:r>
      <w:r w:rsidR="009C1DE3" w:rsidRPr="007E437A">
        <w:rPr>
          <w:rFonts w:ascii="Times New Roman" w:hAnsi="Times New Roman"/>
          <w:sz w:val="24"/>
          <w:szCs w:val="24"/>
        </w:rPr>
        <w:t xml:space="preserve"> või ootamatult tekkinud raske perekondlik olukord. KVTS</w:t>
      </w:r>
      <w:r w:rsidR="00891EB4" w:rsidRPr="007E437A">
        <w:rPr>
          <w:rFonts w:ascii="Times New Roman" w:hAnsi="Times New Roman"/>
          <w:sz w:val="24"/>
          <w:szCs w:val="24"/>
        </w:rPr>
        <w:t>-i</w:t>
      </w:r>
      <w:r w:rsidR="009C1DE3" w:rsidRPr="007E437A">
        <w:rPr>
          <w:rFonts w:ascii="Times New Roman" w:hAnsi="Times New Roman"/>
          <w:sz w:val="24"/>
          <w:szCs w:val="24"/>
        </w:rPr>
        <w:t xml:space="preserve"> § 79 lõike 2</w:t>
      </w:r>
      <w:r w:rsidR="009C1DE3" w:rsidRPr="007E437A">
        <w:rPr>
          <w:rFonts w:ascii="Times New Roman" w:hAnsi="Times New Roman"/>
          <w:sz w:val="24"/>
          <w:szCs w:val="24"/>
          <w:vertAlign w:val="superscript"/>
        </w:rPr>
        <w:t>1</w:t>
      </w:r>
      <w:r w:rsidR="009C1DE3" w:rsidRPr="007E437A">
        <w:rPr>
          <w:rFonts w:ascii="Times New Roman" w:hAnsi="Times New Roman"/>
          <w:sz w:val="24"/>
          <w:szCs w:val="24"/>
        </w:rPr>
        <w:t xml:space="preserve"> kohaselt </w:t>
      </w:r>
      <w:r w:rsidR="00891EB4" w:rsidRPr="007E437A">
        <w:rPr>
          <w:rFonts w:ascii="Times New Roman" w:hAnsi="Times New Roman"/>
          <w:sz w:val="24"/>
          <w:szCs w:val="24"/>
        </w:rPr>
        <w:t xml:space="preserve">võib </w:t>
      </w:r>
      <w:r w:rsidR="009C1DE3" w:rsidRPr="007E437A">
        <w:rPr>
          <w:rFonts w:ascii="Times New Roman" w:hAnsi="Times New Roman"/>
          <w:sz w:val="24"/>
          <w:szCs w:val="24"/>
        </w:rPr>
        <w:t>Kaitseväe juhataja või tema volitatud ülem vabastada reservväelase õppekogunemiselt Kaitseväe ülesannetest tuleneval põhjusel kõrgendatud kaitsevalmiduse ja mobilisatsiooni ajal.</w:t>
      </w:r>
    </w:p>
    <w:p w14:paraId="060F42AB" w14:textId="77777777" w:rsidR="00F54CEB" w:rsidRPr="007E437A" w:rsidRDefault="00F54CEB" w:rsidP="007E437A">
      <w:pPr>
        <w:pStyle w:val="Vahedeta"/>
        <w:jc w:val="both"/>
        <w:rPr>
          <w:rFonts w:ascii="Times New Roman" w:hAnsi="Times New Roman"/>
          <w:sz w:val="24"/>
          <w:szCs w:val="24"/>
        </w:rPr>
      </w:pPr>
    </w:p>
    <w:p w14:paraId="6AE1F823" w14:textId="183EFC99" w:rsidR="008065E6" w:rsidRPr="007E437A" w:rsidRDefault="007B2FC9" w:rsidP="007E437A">
      <w:pPr>
        <w:pStyle w:val="Vahedeta"/>
        <w:jc w:val="both"/>
        <w:rPr>
          <w:rFonts w:ascii="Times New Roman" w:hAnsi="Times New Roman"/>
          <w:sz w:val="24"/>
          <w:szCs w:val="24"/>
        </w:rPr>
      </w:pPr>
      <w:r w:rsidRPr="007E437A">
        <w:rPr>
          <w:rFonts w:ascii="Times New Roman" w:hAnsi="Times New Roman"/>
          <w:sz w:val="24"/>
          <w:szCs w:val="24"/>
        </w:rPr>
        <w:t>Õppekogunemiste läbiviimise praktikas on esinenud olukord</w:t>
      </w:r>
      <w:r w:rsidR="004466B3" w:rsidRPr="007E437A">
        <w:rPr>
          <w:rFonts w:ascii="Times New Roman" w:hAnsi="Times New Roman"/>
          <w:sz w:val="24"/>
          <w:szCs w:val="24"/>
        </w:rPr>
        <w:t>i</w:t>
      </w:r>
      <w:r w:rsidRPr="007E437A">
        <w:rPr>
          <w:rFonts w:ascii="Times New Roman" w:hAnsi="Times New Roman"/>
          <w:sz w:val="24"/>
          <w:szCs w:val="24"/>
        </w:rPr>
        <w:t>, kus</w:t>
      </w:r>
      <w:r w:rsidR="00117EE1" w:rsidRPr="007E437A">
        <w:rPr>
          <w:rFonts w:ascii="Times New Roman" w:hAnsi="Times New Roman"/>
          <w:sz w:val="24"/>
          <w:szCs w:val="24"/>
        </w:rPr>
        <w:t xml:space="preserve"> õppekogunemisele kutsutud üksuse väljaõppe </w:t>
      </w:r>
      <w:r w:rsidRPr="007E437A">
        <w:rPr>
          <w:rFonts w:ascii="Times New Roman" w:hAnsi="Times New Roman"/>
          <w:sz w:val="24"/>
          <w:szCs w:val="24"/>
        </w:rPr>
        <w:t xml:space="preserve">eesmärk on saavutatud enne õppekogunemise kutses märgitud tähtaega, kuid </w:t>
      </w:r>
      <w:r w:rsidRPr="007E437A">
        <w:rPr>
          <w:rFonts w:ascii="Times New Roman" w:hAnsi="Times New Roman"/>
          <w:sz w:val="24"/>
          <w:szCs w:val="24"/>
        </w:rPr>
        <w:lastRenderedPageBreak/>
        <w:t>seaduses puudu</w:t>
      </w:r>
      <w:r w:rsidR="003E53AD" w:rsidRPr="007E437A">
        <w:rPr>
          <w:rFonts w:ascii="Times New Roman" w:hAnsi="Times New Roman"/>
          <w:sz w:val="24"/>
          <w:szCs w:val="24"/>
        </w:rPr>
        <w:t>b</w:t>
      </w:r>
      <w:r w:rsidRPr="007E437A">
        <w:rPr>
          <w:rFonts w:ascii="Times New Roman" w:hAnsi="Times New Roman"/>
          <w:sz w:val="24"/>
          <w:szCs w:val="24"/>
        </w:rPr>
        <w:t xml:space="preserve"> alus </w:t>
      </w:r>
      <w:r w:rsidR="004466B3" w:rsidRPr="007E437A">
        <w:rPr>
          <w:rFonts w:ascii="Times New Roman" w:hAnsi="Times New Roman"/>
          <w:sz w:val="24"/>
          <w:szCs w:val="24"/>
        </w:rPr>
        <w:t xml:space="preserve">vabastada </w:t>
      </w:r>
      <w:r w:rsidRPr="007E437A">
        <w:rPr>
          <w:rFonts w:ascii="Times New Roman" w:hAnsi="Times New Roman"/>
          <w:sz w:val="24"/>
          <w:szCs w:val="24"/>
        </w:rPr>
        <w:t>reservväelas</w:t>
      </w:r>
      <w:r w:rsidR="004466B3" w:rsidRPr="007E437A">
        <w:rPr>
          <w:rFonts w:ascii="Times New Roman" w:hAnsi="Times New Roman"/>
          <w:sz w:val="24"/>
          <w:szCs w:val="24"/>
        </w:rPr>
        <w:t>i</w:t>
      </w:r>
      <w:r w:rsidR="003E53AD" w:rsidRPr="007E437A">
        <w:rPr>
          <w:rFonts w:ascii="Times New Roman" w:hAnsi="Times New Roman"/>
          <w:sz w:val="24"/>
          <w:szCs w:val="24"/>
        </w:rPr>
        <w:t xml:space="preserve"> </w:t>
      </w:r>
      <w:r w:rsidRPr="007E437A">
        <w:rPr>
          <w:rFonts w:ascii="Times New Roman" w:hAnsi="Times New Roman"/>
          <w:sz w:val="24"/>
          <w:szCs w:val="24"/>
        </w:rPr>
        <w:t>õppekogunemiselt enne õppekogunemise lõppu</w:t>
      </w:r>
      <w:r w:rsidR="009C1DE3" w:rsidRPr="007E437A">
        <w:rPr>
          <w:rFonts w:ascii="Times New Roman" w:hAnsi="Times New Roman"/>
          <w:sz w:val="24"/>
          <w:szCs w:val="24"/>
        </w:rPr>
        <w:t xml:space="preserve"> Kaitseväe ettepanekul.</w:t>
      </w:r>
      <w:r w:rsidRPr="007E437A">
        <w:rPr>
          <w:rFonts w:ascii="Times New Roman" w:hAnsi="Times New Roman"/>
          <w:sz w:val="24"/>
          <w:szCs w:val="24"/>
        </w:rPr>
        <w:t xml:space="preserve"> Seaduses on sätestatud vastav </w:t>
      </w:r>
      <w:r w:rsidR="008D0140" w:rsidRPr="007E437A">
        <w:rPr>
          <w:rFonts w:ascii="Times New Roman" w:hAnsi="Times New Roman"/>
          <w:sz w:val="24"/>
          <w:szCs w:val="24"/>
        </w:rPr>
        <w:t>võimalus</w:t>
      </w:r>
      <w:r w:rsidRPr="007E437A">
        <w:rPr>
          <w:rFonts w:ascii="Times New Roman" w:hAnsi="Times New Roman"/>
          <w:sz w:val="24"/>
          <w:szCs w:val="24"/>
        </w:rPr>
        <w:t xml:space="preserve"> vaid kõrgendatud kaitsevalmiduse ja mobilisatsiooni ajal, kuid Kaitseväe hinnangul on vaja vastav </w:t>
      </w:r>
      <w:r w:rsidR="00117EE1" w:rsidRPr="007E437A">
        <w:rPr>
          <w:rFonts w:ascii="Times New Roman" w:hAnsi="Times New Roman"/>
          <w:sz w:val="24"/>
          <w:szCs w:val="24"/>
        </w:rPr>
        <w:t>erisus</w:t>
      </w:r>
      <w:r w:rsidRPr="007E437A">
        <w:rPr>
          <w:rFonts w:ascii="Times New Roman" w:hAnsi="Times New Roman"/>
          <w:sz w:val="24"/>
          <w:szCs w:val="24"/>
        </w:rPr>
        <w:t xml:space="preserve"> sätesta</w:t>
      </w:r>
      <w:r w:rsidR="003E53AD" w:rsidRPr="007E437A">
        <w:rPr>
          <w:rFonts w:ascii="Times New Roman" w:hAnsi="Times New Roman"/>
          <w:sz w:val="24"/>
          <w:szCs w:val="24"/>
        </w:rPr>
        <w:t>da</w:t>
      </w:r>
      <w:r w:rsidRPr="007E437A">
        <w:rPr>
          <w:rFonts w:ascii="Times New Roman" w:hAnsi="Times New Roman"/>
          <w:sz w:val="24"/>
          <w:szCs w:val="24"/>
        </w:rPr>
        <w:t xml:space="preserve"> ka rahuajal korraldatavate</w:t>
      </w:r>
      <w:r w:rsidR="00117EE1" w:rsidRPr="007E437A">
        <w:rPr>
          <w:rFonts w:ascii="Times New Roman" w:hAnsi="Times New Roman"/>
          <w:sz w:val="24"/>
          <w:szCs w:val="24"/>
        </w:rPr>
        <w:t>le</w:t>
      </w:r>
      <w:r w:rsidRPr="007E437A">
        <w:rPr>
          <w:rFonts w:ascii="Times New Roman" w:hAnsi="Times New Roman"/>
          <w:sz w:val="24"/>
          <w:szCs w:val="24"/>
        </w:rPr>
        <w:t xml:space="preserve"> õppekogunemiste</w:t>
      </w:r>
      <w:r w:rsidR="00117EE1" w:rsidRPr="007E437A">
        <w:rPr>
          <w:rFonts w:ascii="Times New Roman" w:hAnsi="Times New Roman"/>
          <w:sz w:val="24"/>
          <w:szCs w:val="24"/>
        </w:rPr>
        <w:t>le</w:t>
      </w:r>
      <w:r w:rsidRPr="007E437A">
        <w:rPr>
          <w:rFonts w:ascii="Times New Roman" w:hAnsi="Times New Roman"/>
          <w:sz w:val="24"/>
          <w:szCs w:val="24"/>
        </w:rPr>
        <w:t xml:space="preserve">. </w:t>
      </w:r>
      <w:r w:rsidR="004466B3" w:rsidRPr="007E437A">
        <w:rPr>
          <w:rFonts w:ascii="Times New Roman" w:hAnsi="Times New Roman"/>
          <w:sz w:val="24"/>
          <w:szCs w:val="24"/>
        </w:rPr>
        <w:t xml:space="preserve">Sellise </w:t>
      </w:r>
      <w:r w:rsidR="008F1DB2" w:rsidRPr="007E437A">
        <w:rPr>
          <w:rFonts w:ascii="Times New Roman" w:hAnsi="Times New Roman"/>
          <w:sz w:val="24"/>
          <w:szCs w:val="24"/>
        </w:rPr>
        <w:t>võimaluse sätestamine</w:t>
      </w:r>
      <w:r w:rsidR="00117EE1" w:rsidRPr="007E437A">
        <w:rPr>
          <w:rFonts w:ascii="Times New Roman" w:hAnsi="Times New Roman"/>
          <w:sz w:val="24"/>
          <w:szCs w:val="24"/>
        </w:rPr>
        <w:t xml:space="preserve"> annab vajaliku paindlikkuse </w:t>
      </w:r>
      <w:r w:rsidR="004466B3" w:rsidRPr="007E437A">
        <w:rPr>
          <w:rFonts w:ascii="Times New Roman" w:hAnsi="Times New Roman"/>
          <w:sz w:val="24"/>
          <w:szCs w:val="24"/>
        </w:rPr>
        <w:t xml:space="preserve">kasutada </w:t>
      </w:r>
      <w:r w:rsidR="00117EE1" w:rsidRPr="007E437A">
        <w:rPr>
          <w:rFonts w:ascii="Times New Roman" w:hAnsi="Times New Roman"/>
          <w:sz w:val="24"/>
          <w:szCs w:val="24"/>
        </w:rPr>
        <w:t>õppekogunemisele kutsutud üksus</w:t>
      </w:r>
      <w:r w:rsidR="004466B3" w:rsidRPr="007E437A">
        <w:rPr>
          <w:rFonts w:ascii="Times New Roman" w:hAnsi="Times New Roman"/>
          <w:sz w:val="24"/>
          <w:szCs w:val="24"/>
        </w:rPr>
        <w:t>te</w:t>
      </w:r>
      <w:r w:rsidR="00117EE1" w:rsidRPr="007E437A">
        <w:rPr>
          <w:rFonts w:ascii="Times New Roman" w:hAnsi="Times New Roman"/>
          <w:sz w:val="24"/>
          <w:szCs w:val="24"/>
        </w:rPr>
        <w:t xml:space="preserve"> ja reservväelaste </w:t>
      </w:r>
      <w:r w:rsidR="004466B3" w:rsidRPr="007E437A">
        <w:rPr>
          <w:rFonts w:ascii="Times New Roman" w:hAnsi="Times New Roman"/>
          <w:sz w:val="24"/>
          <w:szCs w:val="24"/>
        </w:rPr>
        <w:t xml:space="preserve">aega tõhusamalt </w:t>
      </w:r>
      <w:r w:rsidR="00117EE1" w:rsidRPr="007E437A">
        <w:rPr>
          <w:rFonts w:ascii="Times New Roman" w:hAnsi="Times New Roman"/>
          <w:sz w:val="24"/>
          <w:szCs w:val="24"/>
        </w:rPr>
        <w:t xml:space="preserve">ning </w:t>
      </w:r>
      <w:r w:rsidR="007F1229" w:rsidRPr="007E437A">
        <w:rPr>
          <w:rFonts w:ascii="Times New Roman" w:hAnsi="Times New Roman"/>
          <w:sz w:val="24"/>
          <w:szCs w:val="24"/>
        </w:rPr>
        <w:t>tegelik õppekogunemisel osalemise aeg sõltub väljaõppe tulemuste ja eesmärkide saavutamise kiirusest.</w:t>
      </w:r>
      <w:r w:rsidR="00000279" w:rsidRPr="007E437A">
        <w:rPr>
          <w:rFonts w:ascii="Times New Roman" w:hAnsi="Times New Roman"/>
          <w:sz w:val="24"/>
          <w:szCs w:val="24"/>
        </w:rPr>
        <w:t xml:space="preserve"> </w:t>
      </w:r>
      <w:r w:rsidR="008F1DB2" w:rsidRPr="007E437A">
        <w:rPr>
          <w:rFonts w:ascii="Times New Roman" w:hAnsi="Times New Roman"/>
          <w:sz w:val="24"/>
          <w:szCs w:val="24"/>
        </w:rPr>
        <w:t xml:space="preserve">Seetõttu muudetakse </w:t>
      </w:r>
      <w:r w:rsidR="00000279" w:rsidRPr="007E437A">
        <w:rPr>
          <w:rFonts w:ascii="Times New Roman" w:hAnsi="Times New Roman"/>
          <w:sz w:val="24"/>
          <w:szCs w:val="24"/>
        </w:rPr>
        <w:t>KVTS</w:t>
      </w:r>
      <w:r w:rsidR="004466B3" w:rsidRPr="007E437A">
        <w:rPr>
          <w:rFonts w:ascii="Times New Roman" w:hAnsi="Times New Roman"/>
          <w:sz w:val="24"/>
          <w:szCs w:val="24"/>
        </w:rPr>
        <w:t>-i</w:t>
      </w:r>
      <w:r w:rsidR="00000279" w:rsidRPr="007E437A">
        <w:rPr>
          <w:rFonts w:ascii="Times New Roman" w:hAnsi="Times New Roman"/>
          <w:sz w:val="24"/>
          <w:szCs w:val="24"/>
        </w:rPr>
        <w:t xml:space="preserve"> § 79 lõi</w:t>
      </w:r>
      <w:r w:rsidR="008F1DB2" w:rsidRPr="007E437A">
        <w:rPr>
          <w:rFonts w:ascii="Times New Roman" w:hAnsi="Times New Roman"/>
          <w:sz w:val="24"/>
          <w:szCs w:val="24"/>
        </w:rPr>
        <w:t xml:space="preserve">get </w:t>
      </w:r>
      <w:r w:rsidR="00000279" w:rsidRPr="007E437A">
        <w:rPr>
          <w:rFonts w:ascii="Times New Roman" w:hAnsi="Times New Roman"/>
          <w:sz w:val="24"/>
          <w:szCs w:val="24"/>
        </w:rPr>
        <w:t>2</w:t>
      </w:r>
      <w:r w:rsidR="00000279" w:rsidRPr="007E437A">
        <w:rPr>
          <w:rFonts w:ascii="Times New Roman" w:hAnsi="Times New Roman"/>
          <w:sz w:val="24"/>
          <w:szCs w:val="24"/>
          <w:vertAlign w:val="superscript"/>
        </w:rPr>
        <w:t>1</w:t>
      </w:r>
      <w:r w:rsidR="00000279" w:rsidRPr="007E437A">
        <w:rPr>
          <w:rFonts w:ascii="Times New Roman" w:hAnsi="Times New Roman"/>
          <w:sz w:val="24"/>
          <w:szCs w:val="24"/>
        </w:rPr>
        <w:t xml:space="preserve"> </w:t>
      </w:r>
      <w:r w:rsidR="004466B3" w:rsidRPr="007E437A">
        <w:rPr>
          <w:rFonts w:ascii="Times New Roman" w:hAnsi="Times New Roman"/>
          <w:sz w:val="24"/>
          <w:szCs w:val="24"/>
        </w:rPr>
        <w:t xml:space="preserve">ja see </w:t>
      </w:r>
      <w:r w:rsidR="008F1DB2" w:rsidRPr="007E437A">
        <w:rPr>
          <w:rFonts w:ascii="Times New Roman" w:hAnsi="Times New Roman"/>
          <w:sz w:val="24"/>
          <w:szCs w:val="24"/>
        </w:rPr>
        <w:t>sõnastatakse selliselt, et Kaitseväe juhataja või tema volitatud ülem võib vabastada reservväelase õppekogunemiselt Kaitseväe ülesannetest tulenevatel põhjustel. Vastav alus laieneb nii kõrgendatud kaitsevalmiduse, mobilisatsiooni kui ka rahuajal õppekogunemise korraldamisele.</w:t>
      </w:r>
    </w:p>
    <w:p w14:paraId="7A23F89E" w14:textId="77777777" w:rsidR="00000279" w:rsidRPr="007E437A" w:rsidRDefault="00000279" w:rsidP="007E437A">
      <w:pPr>
        <w:pStyle w:val="Vahedeta"/>
        <w:jc w:val="both"/>
        <w:rPr>
          <w:rFonts w:ascii="Times New Roman" w:hAnsi="Times New Roman"/>
          <w:sz w:val="24"/>
          <w:szCs w:val="24"/>
        </w:rPr>
      </w:pPr>
    </w:p>
    <w:p w14:paraId="79F955A4" w14:textId="045E7F40" w:rsidR="008065E6" w:rsidRPr="007E437A" w:rsidRDefault="00313F72" w:rsidP="007E437A">
      <w:pPr>
        <w:pStyle w:val="Vahedeta"/>
        <w:jc w:val="both"/>
        <w:rPr>
          <w:rFonts w:ascii="Times New Roman" w:hAnsi="Times New Roman"/>
          <w:sz w:val="24"/>
          <w:szCs w:val="24"/>
        </w:rPr>
      </w:pPr>
      <w:r w:rsidRPr="007E437A">
        <w:rPr>
          <w:rFonts w:ascii="Times New Roman" w:hAnsi="Times New Roman"/>
          <w:b/>
          <w:sz w:val="24"/>
          <w:szCs w:val="24"/>
        </w:rPr>
        <w:t>Punkti</w:t>
      </w:r>
      <w:r w:rsidR="002E4F00" w:rsidRPr="007E437A">
        <w:rPr>
          <w:rFonts w:ascii="Times New Roman" w:hAnsi="Times New Roman"/>
          <w:b/>
          <w:sz w:val="24"/>
          <w:szCs w:val="24"/>
        </w:rPr>
        <w:t>ga</w:t>
      </w:r>
      <w:r w:rsidR="00623C94" w:rsidRPr="007E437A">
        <w:rPr>
          <w:rFonts w:ascii="Times New Roman" w:hAnsi="Times New Roman"/>
          <w:b/>
          <w:sz w:val="24"/>
          <w:szCs w:val="24"/>
        </w:rPr>
        <w:t xml:space="preserve"> </w:t>
      </w:r>
      <w:r w:rsidR="003E57EF" w:rsidRPr="007E437A">
        <w:rPr>
          <w:rFonts w:ascii="Times New Roman" w:hAnsi="Times New Roman"/>
          <w:b/>
          <w:sz w:val="24"/>
          <w:szCs w:val="24"/>
        </w:rPr>
        <w:t>19</w:t>
      </w:r>
      <w:r w:rsidR="003E57EF" w:rsidRPr="007E437A">
        <w:rPr>
          <w:rFonts w:ascii="Times New Roman" w:hAnsi="Times New Roman"/>
          <w:sz w:val="24"/>
          <w:szCs w:val="24"/>
        </w:rPr>
        <w:t xml:space="preserve"> </w:t>
      </w:r>
      <w:r w:rsidRPr="007E437A">
        <w:rPr>
          <w:rFonts w:ascii="Times New Roman" w:hAnsi="Times New Roman"/>
          <w:sz w:val="24"/>
          <w:szCs w:val="24"/>
        </w:rPr>
        <w:t>täiendatakse KVTS</w:t>
      </w:r>
      <w:r w:rsidR="004466B3" w:rsidRPr="007E437A">
        <w:rPr>
          <w:rFonts w:ascii="Times New Roman" w:hAnsi="Times New Roman"/>
          <w:sz w:val="24"/>
          <w:szCs w:val="24"/>
        </w:rPr>
        <w:t>-</w:t>
      </w:r>
      <w:r w:rsidRPr="007E437A">
        <w:rPr>
          <w:rFonts w:ascii="Times New Roman" w:hAnsi="Times New Roman"/>
          <w:sz w:val="24"/>
          <w:szCs w:val="24"/>
        </w:rPr>
        <w:t>i uue peatükiga</w:t>
      </w:r>
      <w:r w:rsidR="002E4F00" w:rsidRPr="007E437A">
        <w:rPr>
          <w:rFonts w:ascii="Times New Roman" w:hAnsi="Times New Roman"/>
          <w:sz w:val="24"/>
          <w:szCs w:val="24"/>
        </w:rPr>
        <w:t xml:space="preserve"> 7</w:t>
      </w:r>
      <w:r w:rsidR="002E4F00" w:rsidRPr="007E437A">
        <w:rPr>
          <w:rFonts w:ascii="Times New Roman" w:hAnsi="Times New Roman"/>
          <w:sz w:val="24"/>
          <w:szCs w:val="24"/>
          <w:vertAlign w:val="superscript"/>
        </w:rPr>
        <w:t>3</w:t>
      </w:r>
      <w:r w:rsidRPr="007E437A">
        <w:rPr>
          <w:rFonts w:ascii="Times New Roman" w:hAnsi="Times New Roman"/>
          <w:sz w:val="24"/>
          <w:szCs w:val="24"/>
        </w:rPr>
        <w:t>, millega kehtestatakse vabatahtliku teenistus</w:t>
      </w:r>
      <w:r w:rsidR="00BE7C1E" w:rsidRPr="007E437A">
        <w:rPr>
          <w:rFonts w:ascii="Times New Roman" w:hAnsi="Times New Roman"/>
          <w:sz w:val="24"/>
          <w:szCs w:val="24"/>
        </w:rPr>
        <w:t>e</w:t>
      </w:r>
      <w:r w:rsidRPr="007E437A">
        <w:rPr>
          <w:rFonts w:ascii="Times New Roman" w:hAnsi="Times New Roman"/>
          <w:sz w:val="24"/>
          <w:szCs w:val="24"/>
        </w:rPr>
        <w:t xml:space="preserve"> korraldamise põhimõtted ja alused.</w:t>
      </w:r>
    </w:p>
    <w:p w14:paraId="2496A2E0" w14:textId="77777777" w:rsidR="00F54CEB" w:rsidRPr="007E437A" w:rsidRDefault="00F54CEB" w:rsidP="007E437A">
      <w:pPr>
        <w:pStyle w:val="Vahedeta"/>
        <w:jc w:val="both"/>
        <w:rPr>
          <w:rFonts w:ascii="Times New Roman" w:hAnsi="Times New Roman"/>
          <w:sz w:val="24"/>
          <w:szCs w:val="24"/>
        </w:rPr>
      </w:pPr>
    </w:p>
    <w:p w14:paraId="7D98F1A7" w14:textId="0633596A" w:rsidR="003E1B22" w:rsidRPr="007E437A" w:rsidRDefault="006D3856" w:rsidP="007E437A">
      <w:pPr>
        <w:pStyle w:val="Vahedeta"/>
        <w:jc w:val="both"/>
        <w:rPr>
          <w:rFonts w:ascii="Times New Roman" w:hAnsi="Times New Roman"/>
          <w:sz w:val="24"/>
          <w:szCs w:val="24"/>
        </w:rPr>
      </w:pPr>
      <w:commentRangeStart w:id="16"/>
      <w:r w:rsidRPr="007E437A">
        <w:rPr>
          <w:rFonts w:ascii="Times New Roman" w:hAnsi="Times New Roman"/>
          <w:sz w:val="24"/>
          <w:szCs w:val="24"/>
        </w:rPr>
        <w:t xml:space="preserve">Eelnõuga luuakse täiendav kaitseväeteenistuse liik, milleks on vabatahtlik teenistus. </w:t>
      </w:r>
      <w:commentRangeEnd w:id="16"/>
      <w:r w:rsidR="00374BFC">
        <w:rPr>
          <w:rStyle w:val="Kommentaariviide"/>
          <w:rFonts w:ascii="Calibri" w:hAnsi="Calibri"/>
          <w:szCs w:val="20"/>
        </w:rPr>
        <w:commentReference w:id="16"/>
      </w:r>
      <w:r w:rsidR="003E1B22" w:rsidRPr="007E437A">
        <w:rPr>
          <w:rFonts w:ascii="Times New Roman" w:hAnsi="Times New Roman"/>
          <w:sz w:val="24"/>
          <w:szCs w:val="24"/>
        </w:rPr>
        <w:t>Uue teenistusliigi loomisega laiendatakse</w:t>
      </w:r>
      <w:r w:rsidR="008065E6" w:rsidRPr="007E437A">
        <w:rPr>
          <w:rFonts w:ascii="Times New Roman" w:hAnsi="Times New Roman"/>
          <w:sz w:val="24"/>
          <w:szCs w:val="24"/>
        </w:rPr>
        <w:t xml:space="preserve"> </w:t>
      </w:r>
      <w:r w:rsidR="003E1B22" w:rsidRPr="007E437A">
        <w:rPr>
          <w:rFonts w:ascii="Times New Roman" w:hAnsi="Times New Roman"/>
          <w:sz w:val="24"/>
          <w:szCs w:val="24"/>
        </w:rPr>
        <w:t xml:space="preserve">reservis olevate isikute võimalusi osaleda Kaitseväe ülesannete täitmisel, mis põhineb vabatahtlikkusel </w:t>
      </w:r>
      <w:r w:rsidR="00A57605" w:rsidRPr="007E437A">
        <w:rPr>
          <w:rFonts w:ascii="Times New Roman" w:hAnsi="Times New Roman"/>
          <w:sz w:val="24"/>
          <w:szCs w:val="24"/>
        </w:rPr>
        <w:t>ning</w:t>
      </w:r>
      <w:r w:rsidR="003E1B22" w:rsidRPr="007E437A">
        <w:rPr>
          <w:rFonts w:ascii="Times New Roman" w:hAnsi="Times New Roman"/>
          <w:sz w:val="24"/>
          <w:szCs w:val="24"/>
        </w:rPr>
        <w:t xml:space="preserve"> on eristatud reservteenistusest ehk õppekogunemisel ja lisaõppekogunemisel osalemisest.</w:t>
      </w:r>
      <w:r w:rsidR="00DC2C99" w:rsidRPr="007E437A">
        <w:rPr>
          <w:rFonts w:ascii="Times New Roman" w:hAnsi="Times New Roman"/>
          <w:sz w:val="24"/>
          <w:szCs w:val="24"/>
        </w:rPr>
        <w:t xml:space="preserve"> </w:t>
      </w:r>
      <w:commentRangeStart w:id="17"/>
      <w:r w:rsidR="00DC2C99" w:rsidRPr="007E437A">
        <w:rPr>
          <w:rFonts w:ascii="Times New Roman" w:hAnsi="Times New Roman"/>
          <w:sz w:val="24"/>
          <w:szCs w:val="24"/>
        </w:rPr>
        <w:t>Samuti on see teenistusliik oma põhiolemuselt tei</w:t>
      </w:r>
      <w:r w:rsidR="00A57605" w:rsidRPr="007E437A">
        <w:rPr>
          <w:rFonts w:ascii="Times New Roman" w:hAnsi="Times New Roman"/>
          <w:sz w:val="24"/>
          <w:szCs w:val="24"/>
        </w:rPr>
        <w:t>stsugune</w:t>
      </w:r>
      <w:r w:rsidR="00DC2C99" w:rsidRPr="007E437A">
        <w:rPr>
          <w:rFonts w:ascii="Times New Roman" w:hAnsi="Times New Roman"/>
          <w:sz w:val="24"/>
          <w:szCs w:val="24"/>
        </w:rPr>
        <w:t xml:space="preserve"> kui Kaitseliidu tegevliikmete vabatahtlik tegevus </w:t>
      </w:r>
      <w:commentRangeEnd w:id="17"/>
      <w:r w:rsidR="00374BFC">
        <w:rPr>
          <w:rStyle w:val="Kommentaariviide"/>
          <w:rFonts w:ascii="Calibri" w:hAnsi="Calibri"/>
          <w:szCs w:val="20"/>
        </w:rPr>
        <w:commentReference w:id="17"/>
      </w:r>
      <w:r w:rsidR="00DC2C99" w:rsidRPr="007E437A">
        <w:rPr>
          <w:rFonts w:ascii="Times New Roman" w:hAnsi="Times New Roman"/>
          <w:sz w:val="24"/>
          <w:szCs w:val="24"/>
        </w:rPr>
        <w:t xml:space="preserve">– Kaitseliidus täidetakse erinevaid teenistuskohustusi vabast ajast ja tasu saamata, uus sätestatav vabatahtlik teenistus on kaitseväeteenistusse asumine, mille kohta sõlmitakse töösuhet kinnitav leping </w:t>
      </w:r>
      <w:r w:rsidR="00A57605" w:rsidRPr="007E437A">
        <w:rPr>
          <w:rFonts w:ascii="Times New Roman" w:hAnsi="Times New Roman"/>
          <w:sz w:val="24"/>
          <w:szCs w:val="24"/>
        </w:rPr>
        <w:t xml:space="preserve">ja mis </w:t>
      </w:r>
      <w:r w:rsidR="00DC2C99" w:rsidRPr="007E437A">
        <w:rPr>
          <w:rFonts w:ascii="Times New Roman" w:hAnsi="Times New Roman"/>
          <w:sz w:val="24"/>
          <w:szCs w:val="24"/>
        </w:rPr>
        <w:t xml:space="preserve">on </w:t>
      </w:r>
      <w:r w:rsidR="00A57605" w:rsidRPr="007E437A">
        <w:rPr>
          <w:rFonts w:ascii="Times New Roman" w:hAnsi="Times New Roman"/>
          <w:sz w:val="24"/>
          <w:szCs w:val="24"/>
        </w:rPr>
        <w:t xml:space="preserve">mõeldud </w:t>
      </w:r>
      <w:r w:rsidR="00DC2C99" w:rsidRPr="007E437A">
        <w:rPr>
          <w:rFonts w:ascii="Times New Roman" w:hAnsi="Times New Roman"/>
          <w:sz w:val="24"/>
          <w:szCs w:val="24"/>
        </w:rPr>
        <w:t xml:space="preserve">eeskätt lühikeste </w:t>
      </w:r>
      <w:commentRangeStart w:id="18"/>
      <w:r w:rsidR="00DC2C99" w:rsidRPr="007E437A">
        <w:rPr>
          <w:rFonts w:ascii="Times New Roman" w:hAnsi="Times New Roman"/>
          <w:sz w:val="24"/>
          <w:szCs w:val="24"/>
        </w:rPr>
        <w:t>tööampsude tegemiseks.</w:t>
      </w:r>
      <w:r w:rsidR="00B07EEF" w:rsidRPr="007E437A">
        <w:rPr>
          <w:rFonts w:ascii="Times New Roman" w:hAnsi="Times New Roman"/>
          <w:sz w:val="24"/>
          <w:szCs w:val="24"/>
        </w:rPr>
        <w:t xml:space="preserve"> </w:t>
      </w:r>
      <w:commentRangeEnd w:id="18"/>
      <w:r w:rsidR="00CB71BE">
        <w:rPr>
          <w:rStyle w:val="Kommentaariviide"/>
          <w:rFonts w:ascii="Calibri" w:hAnsi="Calibri"/>
          <w:szCs w:val="20"/>
        </w:rPr>
        <w:commentReference w:id="18"/>
      </w:r>
      <w:r w:rsidR="00DC2C99" w:rsidRPr="007E437A">
        <w:rPr>
          <w:rFonts w:ascii="Times New Roman" w:hAnsi="Times New Roman"/>
          <w:sz w:val="24"/>
          <w:szCs w:val="24"/>
        </w:rPr>
        <w:t>Tasustamine toimub tegevväelastega samadel põhimõtetel.</w:t>
      </w:r>
    </w:p>
    <w:p w14:paraId="3B3F1786" w14:textId="78EFAB91" w:rsidR="003E1B22" w:rsidRPr="007E437A" w:rsidRDefault="003E1B22" w:rsidP="007E437A">
      <w:pPr>
        <w:pStyle w:val="Vahedeta"/>
        <w:jc w:val="both"/>
        <w:rPr>
          <w:rFonts w:ascii="Times New Roman" w:hAnsi="Times New Roman"/>
          <w:sz w:val="24"/>
          <w:szCs w:val="24"/>
        </w:rPr>
      </w:pPr>
    </w:p>
    <w:p w14:paraId="6D576964" w14:textId="6E6B6642" w:rsidR="008065E6" w:rsidRPr="007E437A" w:rsidRDefault="006D3856" w:rsidP="007E437A">
      <w:pPr>
        <w:pStyle w:val="Vahedeta"/>
        <w:jc w:val="both"/>
        <w:rPr>
          <w:rFonts w:ascii="Times New Roman" w:hAnsi="Times New Roman"/>
          <w:sz w:val="24"/>
          <w:szCs w:val="24"/>
        </w:rPr>
      </w:pPr>
      <w:r w:rsidRPr="007E437A">
        <w:rPr>
          <w:rFonts w:ascii="Times New Roman" w:hAnsi="Times New Roman"/>
          <w:sz w:val="24"/>
          <w:szCs w:val="24"/>
        </w:rPr>
        <w:t>Kehtiva KVTS</w:t>
      </w:r>
      <w:r w:rsidR="00A57605" w:rsidRPr="007E437A">
        <w:rPr>
          <w:rFonts w:ascii="Times New Roman" w:hAnsi="Times New Roman"/>
          <w:sz w:val="24"/>
          <w:szCs w:val="24"/>
        </w:rPr>
        <w:t>-</w:t>
      </w:r>
      <w:r w:rsidRPr="007E437A">
        <w:rPr>
          <w:rFonts w:ascii="Times New Roman" w:hAnsi="Times New Roman"/>
          <w:sz w:val="24"/>
          <w:szCs w:val="24"/>
        </w:rPr>
        <w:t xml:space="preserve">i kohaselt </w:t>
      </w:r>
      <w:r w:rsidR="00D46C38" w:rsidRPr="007E437A">
        <w:rPr>
          <w:rFonts w:ascii="Times New Roman" w:hAnsi="Times New Roman"/>
          <w:sz w:val="24"/>
          <w:szCs w:val="24"/>
        </w:rPr>
        <w:t xml:space="preserve">jaguneb </w:t>
      </w:r>
      <w:r w:rsidRPr="007E437A">
        <w:rPr>
          <w:rFonts w:ascii="Times New Roman" w:hAnsi="Times New Roman"/>
          <w:sz w:val="24"/>
          <w:szCs w:val="24"/>
        </w:rPr>
        <w:t>kaitseväeteenistus kaheks: kaitseväe</w:t>
      </w:r>
      <w:r w:rsidR="00F20A8A" w:rsidRPr="007E437A">
        <w:rPr>
          <w:rFonts w:ascii="Times New Roman" w:hAnsi="Times New Roman"/>
          <w:sz w:val="24"/>
          <w:szCs w:val="24"/>
        </w:rPr>
        <w:t>teenistus</w:t>
      </w:r>
      <w:r w:rsidRPr="007E437A">
        <w:rPr>
          <w:rFonts w:ascii="Times New Roman" w:hAnsi="Times New Roman"/>
          <w:sz w:val="24"/>
          <w:szCs w:val="24"/>
        </w:rPr>
        <w:t xml:space="preserve">kohustuse täitmine ja </w:t>
      </w:r>
      <w:r w:rsidR="00F20A8A" w:rsidRPr="007E437A">
        <w:rPr>
          <w:rFonts w:ascii="Times New Roman" w:hAnsi="Times New Roman"/>
          <w:sz w:val="24"/>
          <w:szCs w:val="24"/>
        </w:rPr>
        <w:t>tegevteenistus</w:t>
      </w:r>
      <w:r w:rsidRPr="007E437A">
        <w:rPr>
          <w:rFonts w:ascii="Times New Roman" w:hAnsi="Times New Roman"/>
          <w:sz w:val="24"/>
          <w:szCs w:val="24"/>
        </w:rPr>
        <w:t>. Kaitseväeteenistuses olev isik on kaitseväelane.</w:t>
      </w:r>
    </w:p>
    <w:p w14:paraId="5022E678" w14:textId="6D51EC4E" w:rsidR="008065E6" w:rsidRPr="007E437A" w:rsidRDefault="00F20A8A" w:rsidP="007E437A">
      <w:pPr>
        <w:pStyle w:val="Vahedeta"/>
        <w:jc w:val="both"/>
        <w:rPr>
          <w:rFonts w:ascii="Times New Roman" w:hAnsi="Times New Roman"/>
          <w:sz w:val="24"/>
          <w:szCs w:val="24"/>
        </w:rPr>
      </w:pPr>
      <w:r w:rsidRPr="007E437A">
        <w:rPr>
          <w:rFonts w:ascii="Times New Roman" w:hAnsi="Times New Roman"/>
          <w:sz w:val="24"/>
          <w:szCs w:val="24"/>
        </w:rPr>
        <w:t>Kaitseväeteenistuskohustust täidab meessoost kodanik või vabatahtlikult kaitseväekohustuse võtnud naine aja</w:t>
      </w:r>
      <w:r w:rsidR="00A57605" w:rsidRPr="007E437A">
        <w:rPr>
          <w:rFonts w:ascii="Times New Roman" w:hAnsi="Times New Roman"/>
          <w:sz w:val="24"/>
          <w:szCs w:val="24"/>
        </w:rPr>
        <w:t>-</w:t>
      </w:r>
      <w:r w:rsidRPr="007E437A">
        <w:rPr>
          <w:rFonts w:ascii="Times New Roman" w:hAnsi="Times New Roman"/>
          <w:sz w:val="24"/>
          <w:szCs w:val="24"/>
        </w:rPr>
        <w:t xml:space="preserve"> ja reservteenistuses. Tegevteenistus on isiku </w:t>
      </w:r>
      <w:r w:rsidR="00E4425A" w:rsidRPr="007E437A">
        <w:rPr>
          <w:rFonts w:ascii="Times New Roman" w:hAnsi="Times New Roman"/>
          <w:sz w:val="24"/>
          <w:szCs w:val="24"/>
        </w:rPr>
        <w:t>valitud</w:t>
      </w:r>
      <w:r w:rsidRPr="007E437A">
        <w:rPr>
          <w:rFonts w:ascii="Times New Roman" w:hAnsi="Times New Roman"/>
          <w:sz w:val="24"/>
          <w:szCs w:val="24"/>
        </w:rPr>
        <w:t xml:space="preserve"> </w:t>
      </w:r>
      <w:r w:rsidR="00E4425A" w:rsidRPr="007E437A">
        <w:rPr>
          <w:rFonts w:ascii="Times New Roman" w:hAnsi="Times New Roman"/>
          <w:sz w:val="24"/>
          <w:szCs w:val="24"/>
        </w:rPr>
        <w:t>ameti</w:t>
      </w:r>
      <w:r w:rsidRPr="007E437A">
        <w:rPr>
          <w:rFonts w:ascii="Times New Roman" w:hAnsi="Times New Roman"/>
          <w:sz w:val="24"/>
          <w:szCs w:val="24"/>
        </w:rPr>
        <w:t xml:space="preserve"> ja karjääri kaudu teenistusülesannete täitmine.</w:t>
      </w:r>
    </w:p>
    <w:p w14:paraId="776B3126" w14:textId="77777777" w:rsidR="00F54CEB" w:rsidRPr="007E437A" w:rsidRDefault="00F54CEB" w:rsidP="007E437A">
      <w:pPr>
        <w:pStyle w:val="Vahedeta"/>
        <w:jc w:val="both"/>
        <w:rPr>
          <w:rFonts w:ascii="Times New Roman" w:hAnsi="Times New Roman"/>
          <w:sz w:val="24"/>
          <w:szCs w:val="24"/>
        </w:rPr>
      </w:pPr>
    </w:p>
    <w:p w14:paraId="3E4548D7" w14:textId="4EEC6AF1" w:rsidR="004A40A7" w:rsidRPr="007E437A" w:rsidRDefault="00F20A8A" w:rsidP="007E437A">
      <w:pPr>
        <w:pStyle w:val="Vahedeta"/>
        <w:jc w:val="both"/>
        <w:rPr>
          <w:rFonts w:ascii="Times New Roman" w:hAnsi="Times New Roman"/>
          <w:sz w:val="24"/>
          <w:szCs w:val="24"/>
        </w:rPr>
      </w:pPr>
      <w:r w:rsidRPr="007E437A">
        <w:rPr>
          <w:rFonts w:ascii="Times New Roman" w:hAnsi="Times New Roman"/>
          <w:sz w:val="24"/>
          <w:szCs w:val="24"/>
        </w:rPr>
        <w:t>Uue loodava teenistusliigina saavad reservis olevad isikud osaleda teenistusülesannete täitmisel</w:t>
      </w:r>
      <w:r w:rsidR="00C12ABE" w:rsidRPr="007E437A">
        <w:rPr>
          <w:rFonts w:ascii="Times New Roman" w:hAnsi="Times New Roman"/>
          <w:sz w:val="24"/>
          <w:szCs w:val="24"/>
        </w:rPr>
        <w:t xml:space="preserve"> vabatahtlikult </w:t>
      </w:r>
      <w:r w:rsidR="00A57605" w:rsidRPr="007E437A">
        <w:rPr>
          <w:rFonts w:ascii="Times New Roman" w:hAnsi="Times New Roman"/>
          <w:sz w:val="24"/>
          <w:szCs w:val="24"/>
        </w:rPr>
        <w:t>ja</w:t>
      </w:r>
      <w:r w:rsidRPr="007E437A">
        <w:rPr>
          <w:rFonts w:ascii="Times New Roman" w:hAnsi="Times New Roman"/>
          <w:sz w:val="24"/>
          <w:szCs w:val="24"/>
        </w:rPr>
        <w:t xml:space="preserve"> </w:t>
      </w:r>
      <w:r w:rsidR="00E4425A" w:rsidRPr="007E437A">
        <w:rPr>
          <w:rFonts w:ascii="Times New Roman" w:hAnsi="Times New Roman"/>
          <w:sz w:val="24"/>
          <w:szCs w:val="24"/>
        </w:rPr>
        <w:t>selleks ei tule neil asuda</w:t>
      </w:r>
      <w:r w:rsidRPr="007E437A">
        <w:rPr>
          <w:rFonts w:ascii="Times New Roman" w:hAnsi="Times New Roman"/>
          <w:sz w:val="24"/>
          <w:szCs w:val="24"/>
        </w:rPr>
        <w:t xml:space="preserve"> tegevteenistusse</w:t>
      </w:r>
      <w:r w:rsidR="007D59AA" w:rsidRPr="007E437A">
        <w:rPr>
          <w:rFonts w:ascii="Times New Roman" w:hAnsi="Times New Roman"/>
          <w:sz w:val="24"/>
          <w:szCs w:val="24"/>
        </w:rPr>
        <w:t xml:space="preserve">. </w:t>
      </w:r>
      <w:r w:rsidR="006F07E3" w:rsidRPr="007E437A">
        <w:rPr>
          <w:rFonts w:ascii="Times New Roman" w:hAnsi="Times New Roman"/>
          <w:sz w:val="24"/>
          <w:szCs w:val="24"/>
        </w:rPr>
        <w:t xml:space="preserve">Kuna vabatahtlik teenistus on kaitseväeteenistuse liik, siis </w:t>
      </w:r>
      <w:r w:rsidR="00A57605" w:rsidRPr="007E437A">
        <w:rPr>
          <w:rFonts w:ascii="Times New Roman" w:hAnsi="Times New Roman"/>
          <w:sz w:val="24"/>
          <w:szCs w:val="24"/>
        </w:rPr>
        <w:t xml:space="preserve">loetakse </w:t>
      </w:r>
      <w:r w:rsidR="006F07E3" w:rsidRPr="007E437A">
        <w:rPr>
          <w:rFonts w:ascii="Times New Roman" w:hAnsi="Times New Roman"/>
          <w:sz w:val="24"/>
          <w:szCs w:val="24"/>
        </w:rPr>
        <w:t>vabatahtlikus teenistuses osalev isik kaitseväelaseks ning talle laienevad KVTS</w:t>
      </w:r>
      <w:r w:rsidR="00A57605" w:rsidRPr="007E437A">
        <w:rPr>
          <w:rFonts w:ascii="Times New Roman" w:hAnsi="Times New Roman"/>
          <w:sz w:val="24"/>
          <w:szCs w:val="24"/>
        </w:rPr>
        <w:t>-</w:t>
      </w:r>
      <w:proofErr w:type="spellStart"/>
      <w:r w:rsidR="006F07E3" w:rsidRPr="007E437A">
        <w:rPr>
          <w:rFonts w:ascii="Times New Roman" w:hAnsi="Times New Roman"/>
          <w:sz w:val="24"/>
          <w:szCs w:val="24"/>
        </w:rPr>
        <w:t>is</w:t>
      </w:r>
      <w:proofErr w:type="spellEnd"/>
      <w:r w:rsidR="006F07E3" w:rsidRPr="007E437A">
        <w:rPr>
          <w:rFonts w:ascii="Times New Roman" w:hAnsi="Times New Roman"/>
          <w:sz w:val="24"/>
          <w:szCs w:val="24"/>
        </w:rPr>
        <w:t xml:space="preserve"> kaitseväelastele ettenähtud õigused</w:t>
      </w:r>
      <w:r w:rsidR="00D46C38" w:rsidRPr="007E437A">
        <w:rPr>
          <w:rFonts w:ascii="Times New Roman" w:hAnsi="Times New Roman"/>
          <w:sz w:val="24"/>
          <w:szCs w:val="24"/>
        </w:rPr>
        <w:t xml:space="preserve"> ja kohustused</w:t>
      </w:r>
      <w:r w:rsidR="006F07E3" w:rsidRPr="007E437A">
        <w:rPr>
          <w:rFonts w:ascii="Times New Roman" w:hAnsi="Times New Roman"/>
          <w:sz w:val="24"/>
          <w:szCs w:val="24"/>
        </w:rPr>
        <w:t>.</w:t>
      </w:r>
    </w:p>
    <w:p w14:paraId="5427E90C" w14:textId="77777777" w:rsidR="00F54CEB" w:rsidRPr="007E437A" w:rsidRDefault="00F54CEB" w:rsidP="007E437A">
      <w:pPr>
        <w:pStyle w:val="Vahedeta"/>
        <w:jc w:val="both"/>
        <w:rPr>
          <w:rFonts w:ascii="Times New Roman" w:hAnsi="Times New Roman"/>
          <w:sz w:val="24"/>
          <w:szCs w:val="24"/>
        </w:rPr>
      </w:pPr>
    </w:p>
    <w:p w14:paraId="74F8C071" w14:textId="59703030" w:rsidR="002F41F9" w:rsidRPr="007E437A" w:rsidRDefault="007D59AA" w:rsidP="007E437A">
      <w:pPr>
        <w:pStyle w:val="Vahedeta"/>
        <w:jc w:val="both"/>
        <w:rPr>
          <w:rFonts w:ascii="Times New Roman" w:hAnsi="Times New Roman"/>
          <w:sz w:val="24"/>
          <w:szCs w:val="24"/>
        </w:rPr>
      </w:pPr>
      <w:r w:rsidRPr="007E437A">
        <w:rPr>
          <w:rFonts w:ascii="Times New Roman" w:hAnsi="Times New Roman"/>
          <w:sz w:val="24"/>
          <w:szCs w:val="24"/>
        </w:rPr>
        <w:t xml:space="preserve">Vabatahtlikku teenistust </w:t>
      </w:r>
      <w:r w:rsidR="00C12ABE" w:rsidRPr="007E437A">
        <w:rPr>
          <w:rFonts w:ascii="Times New Roman" w:hAnsi="Times New Roman"/>
          <w:sz w:val="24"/>
          <w:szCs w:val="24"/>
        </w:rPr>
        <w:t>käsitletakse kaitseväekohustuse täitmisest</w:t>
      </w:r>
      <w:r w:rsidR="00FD44CD" w:rsidRPr="007E437A">
        <w:rPr>
          <w:rFonts w:ascii="Times New Roman" w:hAnsi="Times New Roman"/>
          <w:sz w:val="24"/>
          <w:szCs w:val="24"/>
        </w:rPr>
        <w:t xml:space="preserve"> eraldi</w:t>
      </w:r>
      <w:r w:rsidR="00C12ABE" w:rsidRPr="007E437A">
        <w:rPr>
          <w:rFonts w:ascii="Times New Roman" w:hAnsi="Times New Roman"/>
          <w:sz w:val="24"/>
          <w:szCs w:val="24"/>
        </w:rPr>
        <w:t>, mis tähendab, et</w:t>
      </w:r>
      <w:r w:rsidRPr="007E437A">
        <w:rPr>
          <w:rFonts w:ascii="Times New Roman" w:hAnsi="Times New Roman"/>
          <w:sz w:val="24"/>
          <w:szCs w:val="24"/>
        </w:rPr>
        <w:t xml:space="preserve"> reservis oleval isikul, k</w:t>
      </w:r>
      <w:r w:rsidR="003E1B22" w:rsidRPr="007E437A">
        <w:rPr>
          <w:rFonts w:ascii="Times New Roman" w:hAnsi="Times New Roman"/>
          <w:sz w:val="24"/>
          <w:szCs w:val="24"/>
        </w:rPr>
        <w:t>es soovib panustada vabatahtlik</w:t>
      </w:r>
      <w:r w:rsidRPr="007E437A">
        <w:rPr>
          <w:rFonts w:ascii="Times New Roman" w:hAnsi="Times New Roman"/>
          <w:sz w:val="24"/>
          <w:szCs w:val="24"/>
        </w:rPr>
        <w:t xml:space="preserve">u teenistuse kaudu Kaitseväe tegevusse, </w:t>
      </w:r>
      <w:r w:rsidR="003E1B22" w:rsidRPr="007E437A">
        <w:rPr>
          <w:rFonts w:ascii="Times New Roman" w:hAnsi="Times New Roman"/>
          <w:sz w:val="24"/>
          <w:szCs w:val="24"/>
        </w:rPr>
        <w:t>tuleb</w:t>
      </w:r>
      <w:r w:rsidRPr="007E437A">
        <w:rPr>
          <w:rFonts w:ascii="Times New Roman" w:hAnsi="Times New Roman"/>
          <w:sz w:val="24"/>
          <w:szCs w:val="24"/>
        </w:rPr>
        <w:t xml:space="preserve"> </w:t>
      </w:r>
      <w:r w:rsidR="00FD44CD" w:rsidRPr="007E437A">
        <w:rPr>
          <w:rFonts w:ascii="Times New Roman" w:hAnsi="Times New Roman"/>
          <w:sz w:val="24"/>
          <w:szCs w:val="24"/>
        </w:rPr>
        <w:t xml:space="preserve">endiselt </w:t>
      </w:r>
      <w:r w:rsidR="003E1B22" w:rsidRPr="007E437A">
        <w:rPr>
          <w:rFonts w:ascii="Times New Roman" w:hAnsi="Times New Roman"/>
          <w:sz w:val="24"/>
          <w:szCs w:val="24"/>
        </w:rPr>
        <w:t xml:space="preserve">täita ka </w:t>
      </w:r>
      <w:r w:rsidRPr="007E437A">
        <w:rPr>
          <w:rFonts w:ascii="Times New Roman" w:hAnsi="Times New Roman"/>
          <w:sz w:val="24"/>
          <w:szCs w:val="24"/>
        </w:rPr>
        <w:t>kaitseväekohustus</w:t>
      </w:r>
      <w:r w:rsidR="003E1B22" w:rsidRPr="007E437A">
        <w:rPr>
          <w:rFonts w:ascii="Times New Roman" w:hAnsi="Times New Roman"/>
          <w:sz w:val="24"/>
          <w:szCs w:val="24"/>
        </w:rPr>
        <w:t xml:space="preserve">t. </w:t>
      </w:r>
      <w:r w:rsidR="002F41F9" w:rsidRPr="007E437A">
        <w:rPr>
          <w:rFonts w:ascii="Times New Roman" w:hAnsi="Times New Roman"/>
          <w:sz w:val="24"/>
          <w:szCs w:val="24"/>
        </w:rPr>
        <w:t>Vabatahtliku teenistuse puhul seadustes kehtestatud piirangud tööandj</w:t>
      </w:r>
      <w:r w:rsidR="00FA3219" w:rsidRPr="007E437A">
        <w:rPr>
          <w:rFonts w:ascii="Times New Roman" w:hAnsi="Times New Roman"/>
          <w:sz w:val="24"/>
          <w:szCs w:val="24"/>
        </w:rPr>
        <w:t>atele ja kolmandatele isikutele</w:t>
      </w:r>
      <w:r w:rsidR="002F41F9" w:rsidRPr="007E437A">
        <w:rPr>
          <w:rFonts w:ascii="Times New Roman" w:hAnsi="Times New Roman"/>
          <w:sz w:val="24"/>
          <w:szCs w:val="24"/>
        </w:rPr>
        <w:t xml:space="preserve"> ei laiene. See tähendab, et kui töötaja soovib asuda </w:t>
      </w:r>
      <w:r w:rsidR="000E7F47" w:rsidRPr="007E437A">
        <w:rPr>
          <w:rFonts w:ascii="Times New Roman" w:hAnsi="Times New Roman"/>
          <w:sz w:val="24"/>
          <w:szCs w:val="24"/>
        </w:rPr>
        <w:t xml:space="preserve">vabatahtlikku teenistusse, siis ei ole </w:t>
      </w:r>
      <w:r w:rsidR="00FD44CD" w:rsidRPr="007E437A">
        <w:rPr>
          <w:rFonts w:ascii="Times New Roman" w:hAnsi="Times New Roman"/>
          <w:sz w:val="24"/>
          <w:szCs w:val="24"/>
        </w:rPr>
        <w:t xml:space="preserve">tööandja </w:t>
      </w:r>
      <w:r w:rsidR="000E7F47" w:rsidRPr="007E437A">
        <w:rPr>
          <w:rFonts w:ascii="Times New Roman" w:hAnsi="Times New Roman"/>
          <w:sz w:val="24"/>
          <w:szCs w:val="24"/>
        </w:rPr>
        <w:t xml:space="preserve">kohustatud säilitama </w:t>
      </w:r>
      <w:r w:rsidR="00940A12" w:rsidRPr="007E437A">
        <w:rPr>
          <w:rFonts w:ascii="Times New Roman" w:hAnsi="Times New Roman"/>
          <w:sz w:val="24"/>
          <w:szCs w:val="24"/>
        </w:rPr>
        <w:t xml:space="preserve">tema </w:t>
      </w:r>
      <w:r w:rsidR="000E7F47" w:rsidRPr="007E437A">
        <w:rPr>
          <w:rFonts w:ascii="Times New Roman" w:hAnsi="Times New Roman"/>
          <w:sz w:val="24"/>
          <w:szCs w:val="24"/>
        </w:rPr>
        <w:t>töökohta ja palka</w:t>
      </w:r>
      <w:r w:rsidR="00E42FCC" w:rsidRPr="007E437A">
        <w:rPr>
          <w:rFonts w:ascii="Times New Roman" w:hAnsi="Times New Roman"/>
          <w:sz w:val="24"/>
          <w:szCs w:val="24"/>
        </w:rPr>
        <w:t>. Tööandjale laienevad piirangud ja kohustused vaid ametniku või töötaja reservteenistuses viibimise ajaks.</w:t>
      </w:r>
    </w:p>
    <w:p w14:paraId="76B51D18" w14:textId="01EB3E3C" w:rsidR="00623C94" w:rsidRPr="007E437A" w:rsidRDefault="00623C94" w:rsidP="007E437A">
      <w:pPr>
        <w:pStyle w:val="Vahedeta"/>
        <w:jc w:val="both"/>
        <w:rPr>
          <w:rFonts w:ascii="Times New Roman" w:hAnsi="Times New Roman"/>
          <w:sz w:val="24"/>
          <w:szCs w:val="24"/>
        </w:rPr>
      </w:pPr>
    </w:p>
    <w:p w14:paraId="0C5E2317" w14:textId="6A2435F7" w:rsidR="00275299" w:rsidRPr="007E437A" w:rsidRDefault="00AF40BF" w:rsidP="007E437A">
      <w:pPr>
        <w:pStyle w:val="Vahedeta"/>
        <w:jc w:val="both"/>
        <w:rPr>
          <w:rFonts w:ascii="Times New Roman" w:hAnsi="Times New Roman"/>
          <w:sz w:val="24"/>
          <w:szCs w:val="24"/>
        </w:rPr>
      </w:pPr>
      <w:r w:rsidRPr="007E437A">
        <w:rPr>
          <w:rFonts w:ascii="Times New Roman" w:hAnsi="Times New Roman"/>
          <w:sz w:val="24"/>
          <w:szCs w:val="24"/>
        </w:rPr>
        <w:t>Eeln</w:t>
      </w:r>
      <w:r w:rsidR="006F07E3" w:rsidRPr="007E437A">
        <w:rPr>
          <w:rFonts w:ascii="Times New Roman" w:hAnsi="Times New Roman"/>
          <w:sz w:val="24"/>
          <w:szCs w:val="24"/>
        </w:rPr>
        <w:t xml:space="preserve">õu </w:t>
      </w:r>
      <w:r w:rsidR="00275299" w:rsidRPr="007E437A">
        <w:rPr>
          <w:rFonts w:ascii="Times New Roman" w:hAnsi="Times New Roman"/>
          <w:sz w:val="24"/>
          <w:szCs w:val="24"/>
        </w:rPr>
        <w:t xml:space="preserve">kohaselt </w:t>
      </w:r>
      <w:r w:rsidR="00FD44CD" w:rsidRPr="007E437A">
        <w:rPr>
          <w:rFonts w:ascii="Times New Roman" w:hAnsi="Times New Roman"/>
          <w:sz w:val="24"/>
          <w:szCs w:val="24"/>
        </w:rPr>
        <w:t xml:space="preserve">on </w:t>
      </w:r>
      <w:r w:rsidR="00275299" w:rsidRPr="007E437A">
        <w:rPr>
          <w:rFonts w:ascii="Times New Roman" w:hAnsi="Times New Roman"/>
          <w:sz w:val="24"/>
          <w:szCs w:val="24"/>
        </w:rPr>
        <w:t>Kaitseressursside Ametil ja Kaitseväel õigus töödelda reservis oleva isiku andmeid</w:t>
      </w:r>
      <w:r w:rsidR="00FD44CD" w:rsidRPr="007E437A">
        <w:rPr>
          <w:rFonts w:ascii="Times New Roman" w:hAnsi="Times New Roman"/>
          <w:sz w:val="24"/>
          <w:szCs w:val="24"/>
        </w:rPr>
        <w:t>, et</w:t>
      </w:r>
      <w:r w:rsidR="00275299" w:rsidRPr="007E437A">
        <w:rPr>
          <w:rFonts w:ascii="Times New Roman" w:hAnsi="Times New Roman"/>
          <w:sz w:val="24"/>
          <w:szCs w:val="24"/>
        </w:rPr>
        <w:t xml:space="preserve"> </w:t>
      </w:r>
      <w:r w:rsidR="00FD44CD" w:rsidRPr="007E437A">
        <w:rPr>
          <w:rFonts w:ascii="Times New Roman" w:hAnsi="Times New Roman"/>
          <w:sz w:val="24"/>
          <w:szCs w:val="24"/>
        </w:rPr>
        <w:t xml:space="preserve">korraldada </w:t>
      </w:r>
      <w:r w:rsidR="00275299" w:rsidRPr="007E437A">
        <w:rPr>
          <w:rFonts w:ascii="Times New Roman" w:hAnsi="Times New Roman"/>
          <w:sz w:val="24"/>
          <w:szCs w:val="24"/>
        </w:rPr>
        <w:t>tema vabatahtlik</w:t>
      </w:r>
      <w:r w:rsidR="00FD44CD" w:rsidRPr="007E437A">
        <w:rPr>
          <w:rFonts w:ascii="Times New Roman" w:hAnsi="Times New Roman"/>
          <w:sz w:val="24"/>
          <w:szCs w:val="24"/>
        </w:rPr>
        <w:t>k</w:t>
      </w:r>
      <w:r w:rsidR="00275299" w:rsidRPr="007E437A">
        <w:rPr>
          <w:rFonts w:ascii="Times New Roman" w:hAnsi="Times New Roman"/>
          <w:sz w:val="24"/>
          <w:szCs w:val="24"/>
        </w:rPr>
        <w:t>u teenistus</w:t>
      </w:r>
      <w:r w:rsidR="00FD44CD" w:rsidRPr="007E437A">
        <w:rPr>
          <w:rFonts w:ascii="Times New Roman" w:hAnsi="Times New Roman"/>
          <w:sz w:val="24"/>
          <w:szCs w:val="24"/>
        </w:rPr>
        <w:t>t</w:t>
      </w:r>
      <w:r w:rsidR="00275299" w:rsidRPr="007E437A">
        <w:rPr>
          <w:rFonts w:ascii="Times New Roman" w:hAnsi="Times New Roman"/>
          <w:sz w:val="24"/>
          <w:szCs w:val="24"/>
        </w:rPr>
        <w:t>. Sama</w:t>
      </w:r>
      <w:r w:rsidR="006F07E3" w:rsidRPr="007E437A">
        <w:rPr>
          <w:rFonts w:ascii="Times New Roman" w:hAnsi="Times New Roman"/>
          <w:sz w:val="24"/>
          <w:szCs w:val="24"/>
        </w:rPr>
        <w:t>d</w:t>
      </w:r>
      <w:r w:rsidR="00275299" w:rsidRPr="007E437A">
        <w:rPr>
          <w:rFonts w:ascii="Times New Roman" w:hAnsi="Times New Roman"/>
          <w:sz w:val="24"/>
          <w:szCs w:val="24"/>
        </w:rPr>
        <w:t xml:space="preserve"> õigus</w:t>
      </w:r>
      <w:r w:rsidR="006F07E3" w:rsidRPr="007E437A">
        <w:rPr>
          <w:rFonts w:ascii="Times New Roman" w:hAnsi="Times New Roman"/>
          <w:sz w:val="24"/>
          <w:szCs w:val="24"/>
        </w:rPr>
        <w:t>ed</w:t>
      </w:r>
      <w:r w:rsidR="00275299" w:rsidRPr="007E437A">
        <w:rPr>
          <w:rFonts w:ascii="Times New Roman" w:hAnsi="Times New Roman"/>
          <w:sz w:val="24"/>
          <w:szCs w:val="24"/>
        </w:rPr>
        <w:t xml:space="preserve"> on Kaitseressursside Ametil ja Kaitseväel ka isikute aja</w:t>
      </w:r>
      <w:r w:rsidR="00FD44CD" w:rsidRPr="007E437A">
        <w:rPr>
          <w:rFonts w:ascii="Times New Roman" w:hAnsi="Times New Roman"/>
          <w:sz w:val="24"/>
          <w:szCs w:val="24"/>
        </w:rPr>
        <w:t>-</w:t>
      </w:r>
      <w:r w:rsidR="00275299" w:rsidRPr="007E437A">
        <w:rPr>
          <w:rFonts w:ascii="Times New Roman" w:hAnsi="Times New Roman"/>
          <w:sz w:val="24"/>
          <w:szCs w:val="24"/>
        </w:rPr>
        <w:t>, reserv</w:t>
      </w:r>
      <w:r w:rsidR="00FD44CD" w:rsidRPr="007E437A">
        <w:rPr>
          <w:rFonts w:ascii="Times New Roman" w:hAnsi="Times New Roman"/>
          <w:sz w:val="24"/>
          <w:szCs w:val="24"/>
        </w:rPr>
        <w:t>-</w:t>
      </w:r>
      <w:r w:rsidR="00275299" w:rsidRPr="007E437A">
        <w:rPr>
          <w:rFonts w:ascii="Times New Roman" w:hAnsi="Times New Roman"/>
          <w:sz w:val="24"/>
          <w:szCs w:val="24"/>
        </w:rPr>
        <w:t xml:space="preserve"> ja asendusteenistuse korraldamisel</w:t>
      </w:r>
      <w:r w:rsidR="006F07E3" w:rsidRPr="007E437A">
        <w:rPr>
          <w:rFonts w:ascii="Times New Roman" w:hAnsi="Times New Roman"/>
          <w:sz w:val="24"/>
          <w:szCs w:val="24"/>
        </w:rPr>
        <w:t xml:space="preserve"> (§ 80</w:t>
      </w:r>
      <w:r w:rsidR="006F07E3" w:rsidRPr="007E437A">
        <w:rPr>
          <w:rFonts w:ascii="Times New Roman" w:hAnsi="Times New Roman"/>
          <w:sz w:val="24"/>
          <w:szCs w:val="24"/>
          <w:vertAlign w:val="superscript"/>
        </w:rPr>
        <w:t>1</w:t>
      </w:r>
      <w:r w:rsidR="009F7C07" w:rsidRPr="007E437A">
        <w:rPr>
          <w:rFonts w:ascii="Times New Roman" w:hAnsi="Times New Roman"/>
          <w:sz w:val="24"/>
          <w:szCs w:val="24"/>
          <w:vertAlign w:val="superscript"/>
        </w:rPr>
        <w:t>5</w:t>
      </w:r>
      <w:r w:rsidR="006F07E3" w:rsidRPr="007E437A">
        <w:rPr>
          <w:rFonts w:ascii="Times New Roman" w:hAnsi="Times New Roman"/>
          <w:sz w:val="24"/>
          <w:szCs w:val="24"/>
        </w:rPr>
        <w:t>)</w:t>
      </w:r>
      <w:r w:rsidR="00275299" w:rsidRPr="007E437A">
        <w:rPr>
          <w:rFonts w:ascii="Times New Roman" w:hAnsi="Times New Roman"/>
          <w:sz w:val="24"/>
          <w:szCs w:val="24"/>
        </w:rPr>
        <w:t xml:space="preserve">. </w:t>
      </w:r>
      <w:r w:rsidR="006F07E3" w:rsidRPr="007E437A">
        <w:rPr>
          <w:rFonts w:ascii="Times New Roman" w:hAnsi="Times New Roman"/>
          <w:sz w:val="24"/>
          <w:szCs w:val="24"/>
        </w:rPr>
        <w:t xml:space="preserve">Reservis </w:t>
      </w:r>
      <w:r w:rsidR="003C14AF" w:rsidRPr="007E437A">
        <w:rPr>
          <w:rFonts w:ascii="Times New Roman" w:hAnsi="Times New Roman"/>
          <w:sz w:val="24"/>
          <w:szCs w:val="24"/>
        </w:rPr>
        <w:t>oleva isiku andmeid töödeldakse, et hinnata</w:t>
      </w:r>
      <w:r w:rsidR="00D114E0" w:rsidRPr="007E437A">
        <w:rPr>
          <w:rFonts w:ascii="Times New Roman" w:hAnsi="Times New Roman"/>
          <w:sz w:val="24"/>
          <w:szCs w:val="24"/>
        </w:rPr>
        <w:t xml:space="preserve">, kas ta vastab </w:t>
      </w:r>
      <w:r w:rsidR="003C14AF" w:rsidRPr="007E437A">
        <w:rPr>
          <w:rFonts w:ascii="Times New Roman" w:hAnsi="Times New Roman"/>
          <w:sz w:val="24"/>
          <w:szCs w:val="24"/>
        </w:rPr>
        <w:t>vabatahtlikul</w:t>
      </w:r>
      <w:r w:rsidR="00FA3219" w:rsidRPr="007E437A">
        <w:rPr>
          <w:rFonts w:ascii="Times New Roman" w:hAnsi="Times New Roman"/>
          <w:sz w:val="24"/>
          <w:szCs w:val="24"/>
        </w:rPr>
        <w:t>e</w:t>
      </w:r>
      <w:r w:rsidR="003C14AF" w:rsidRPr="007E437A">
        <w:rPr>
          <w:rFonts w:ascii="Times New Roman" w:hAnsi="Times New Roman"/>
          <w:sz w:val="24"/>
          <w:szCs w:val="24"/>
        </w:rPr>
        <w:t xml:space="preserve"> teenistujale esitatavatele nõuetele. </w:t>
      </w:r>
      <w:r w:rsidR="008E6D61" w:rsidRPr="007E437A">
        <w:rPr>
          <w:rFonts w:ascii="Times New Roman" w:hAnsi="Times New Roman"/>
          <w:sz w:val="24"/>
          <w:szCs w:val="24"/>
        </w:rPr>
        <w:t>Töödeldava</w:t>
      </w:r>
      <w:r w:rsidR="00D114E0" w:rsidRPr="007E437A">
        <w:rPr>
          <w:rFonts w:ascii="Times New Roman" w:hAnsi="Times New Roman"/>
          <w:sz w:val="24"/>
          <w:szCs w:val="24"/>
        </w:rPr>
        <w:t>d</w:t>
      </w:r>
      <w:r w:rsidR="008E6D61" w:rsidRPr="007E437A">
        <w:rPr>
          <w:rFonts w:ascii="Times New Roman" w:hAnsi="Times New Roman"/>
          <w:sz w:val="24"/>
          <w:szCs w:val="24"/>
        </w:rPr>
        <w:t xml:space="preserve"> </w:t>
      </w:r>
      <w:r w:rsidR="003C14AF" w:rsidRPr="007E437A">
        <w:rPr>
          <w:rFonts w:ascii="Times New Roman" w:hAnsi="Times New Roman"/>
          <w:sz w:val="24"/>
          <w:szCs w:val="24"/>
        </w:rPr>
        <w:t>andme</w:t>
      </w:r>
      <w:r w:rsidR="00D114E0" w:rsidRPr="007E437A">
        <w:rPr>
          <w:rFonts w:ascii="Times New Roman" w:hAnsi="Times New Roman"/>
          <w:sz w:val="24"/>
          <w:szCs w:val="24"/>
        </w:rPr>
        <w:t>d</w:t>
      </w:r>
      <w:r w:rsidR="008E6D61" w:rsidRPr="007E437A">
        <w:rPr>
          <w:rFonts w:ascii="Times New Roman" w:hAnsi="Times New Roman"/>
          <w:sz w:val="24"/>
          <w:szCs w:val="24"/>
        </w:rPr>
        <w:t xml:space="preserve"> on näiteks andmed</w:t>
      </w:r>
      <w:r w:rsidR="003C14AF" w:rsidRPr="007E437A">
        <w:rPr>
          <w:rFonts w:ascii="Times New Roman" w:hAnsi="Times New Roman"/>
          <w:sz w:val="24"/>
          <w:szCs w:val="24"/>
        </w:rPr>
        <w:t xml:space="preserve"> isiku hariduse, tervise</w:t>
      </w:r>
      <w:r w:rsidR="00D114E0" w:rsidRPr="007E437A">
        <w:rPr>
          <w:rFonts w:ascii="Times New Roman" w:hAnsi="Times New Roman"/>
          <w:sz w:val="24"/>
          <w:szCs w:val="24"/>
        </w:rPr>
        <w:t xml:space="preserve"> ja</w:t>
      </w:r>
      <w:r w:rsidR="003C14AF" w:rsidRPr="007E437A">
        <w:rPr>
          <w:rFonts w:ascii="Times New Roman" w:hAnsi="Times New Roman"/>
          <w:sz w:val="24"/>
          <w:szCs w:val="24"/>
        </w:rPr>
        <w:t xml:space="preserve"> </w:t>
      </w:r>
      <w:r w:rsidR="003C14AF" w:rsidRPr="007E437A">
        <w:rPr>
          <w:rFonts w:ascii="Times New Roman" w:hAnsi="Times New Roman"/>
          <w:sz w:val="24"/>
          <w:szCs w:val="24"/>
        </w:rPr>
        <w:lastRenderedPageBreak/>
        <w:t xml:space="preserve">karistatuse </w:t>
      </w:r>
      <w:r w:rsidR="008E6D61" w:rsidRPr="007E437A">
        <w:rPr>
          <w:rFonts w:ascii="Times New Roman" w:hAnsi="Times New Roman"/>
          <w:sz w:val="24"/>
          <w:szCs w:val="24"/>
        </w:rPr>
        <w:t xml:space="preserve">kohta </w:t>
      </w:r>
      <w:r w:rsidR="00D114E0" w:rsidRPr="007E437A">
        <w:rPr>
          <w:rFonts w:ascii="Times New Roman" w:hAnsi="Times New Roman"/>
          <w:sz w:val="24"/>
          <w:szCs w:val="24"/>
        </w:rPr>
        <w:t>ning</w:t>
      </w:r>
      <w:r w:rsidR="003C14AF" w:rsidRPr="007E437A">
        <w:rPr>
          <w:rFonts w:ascii="Times New Roman" w:hAnsi="Times New Roman"/>
          <w:sz w:val="24"/>
          <w:szCs w:val="24"/>
        </w:rPr>
        <w:t xml:space="preserve"> muu</w:t>
      </w:r>
      <w:r w:rsidR="008E6D61" w:rsidRPr="007E437A">
        <w:rPr>
          <w:rFonts w:ascii="Times New Roman" w:hAnsi="Times New Roman"/>
          <w:sz w:val="24"/>
          <w:szCs w:val="24"/>
        </w:rPr>
        <w:t>d vajalikud andmed</w:t>
      </w:r>
      <w:r w:rsidR="00FA3219" w:rsidRPr="007E437A">
        <w:rPr>
          <w:rFonts w:ascii="Times New Roman" w:hAnsi="Times New Roman"/>
          <w:sz w:val="24"/>
          <w:szCs w:val="24"/>
        </w:rPr>
        <w:t>, mille põhjal hinnatakse isiku sobivust teenistusse võtmisel ja teenistusülesannete määramisel.</w:t>
      </w:r>
    </w:p>
    <w:p w14:paraId="3C0FA244" w14:textId="30052460" w:rsidR="004A40A7" w:rsidRPr="007E437A" w:rsidRDefault="004A40A7" w:rsidP="007E437A">
      <w:pPr>
        <w:pStyle w:val="Vahedeta"/>
        <w:jc w:val="both"/>
        <w:rPr>
          <w:rFonts w:ascii="Times New Roman" w:hAnsi="Times New Roman"/>
          <w:sz w:val="24"/>
          <w:szCs w:val="24"/>
        </w:rPr>
      </w:pPr>
    </w:p>
    <w:p w14:paraId="16BC0AC8" w14:textId="69EDF796" w:rsidR="002B479A" w:rsidRPr="007E437A" w:rsidRDefault="00DA6429" w:rsidP="007E437A">
      <w:pPr>
        <w:pStyle w:val="Vahedeta"/>
        <w:jc w:val="both"/>
        <w:rPr>
          <w:rFonts w:ascii="Times New Roman" w:hAnsi="Times New Roman"/>
          <w:sz w:val="24"/>
          <w:szCs w:val="24"/>
        </w:rPr>
      </w:pPr>
      <w:r w:rsidRPr="007E437A">
        <w:rPr>
          <w:rFonts w:ascii="Times New Roman" w:hAnsi="Times New Roman"/>
          <w:sz w:val="24"/>
          <w:szCs w:val="24"/>
        </w:rPr>
        <w:t xml:space="preserve">Vabatahtlikult Kaitseväe ülesannete täitmisele kaasumiseks peab Kaitsevägi </w:t>
      </w:r>
      <w:r w:rsidR="00D114E0" w:rsidRPr="007E437A">
        <w:rPr>
          <w:rFonts w:ascii="Times New Roman" w:hAnsi="Times New Roman"/>
          <w:sz w:val="24"/>
          <w:szCs w:val="24"/>
        </w:rPr>
        <w:t xml:space="preserve">enne kindlaks tegema </w:t>
      </w:r>
      <w:r w:rsidRPr="007E437A">
        <w:rPr>
          <w:rFonts w:ascii="Times New Roman" w:hAnsi="Times New Roman"/>
          <w:sz w:val="24"/>
          <w:szCs w:val="24"/>
        </w:rPr>
        <w:t xml:space="preserve">tegevused ja ülesanded, mida reservis olevad isikud saavad täitma asuda. Kaitsevägi esitab reservis olevatele isikutele otsepakkumisi või tehakse vastavate ametikohade </w:t>
      </w:r>
      <w:r w:rsidR="00977722" w:rsidRPr="007E437A">
        <w:rPr>
          <w:rFonts w:ascii="Times New Roman" w:hAnsi="Times New Roman"/>
          <w:sz w:val="24"/>
          <w:szCs w:val="24"/>
        </w:rPr>
        <w:t xml:space="preserve">või tegevuste </w:t>
      </w:r>
      <w:r w:rsidRPr="007E437A">
        <w:rPr>
          <w:rFonts w:ascii="Times New Roman" w:hAnsi="Times New Roman"/>
          <w:sz w:val="24"/>
          <w:szCs w:val="24"/>
        </w:rPr>
        <w:t xml:space="preserve">loetelu teatavaks muul viisil. Otsepakkumiste saamiseks tuleb reservis oleval isikul anda </w:t>
      </w:r>
      <w:r w:rsidR="00CF79D3" w:rsidRPr="007E437A">
        <w:rPr>
          <w:rFonts w:ascii="Times New Roman" w:hAnsi="Times New Roman"/>
          <w:sz w:val="24"/>
          <w:szCs w:val="24"/>
        </w:rPr>
        <w:t>kaitseväekohustuslaste registri</w:t>
      </w:r>
      <w:r w:rsidRPr="007E437A">
        <w:rPr>
          <w:rFonts w:ascii="Times New Roman" w:hAnsi="Times New Roman"/>
          <w:sz w:val="24"/>
          <w:szCs w:val="24"/>
        </w:rPr>
        <w:t xml:space="preserve"> iseteeninduskeskkonnas nõusolek. </w:t>
      </w:r>
      <w:r w:rsidR="00D114E0" w:rsidRPr="007E437A">
        <w:rPr>
          <w:rFonts w:ascii="Times New Roman" w:hAnsi="Times New Roman"/>
          <w:sz w:val="24"/>
          <w:szCs w:val="24"/>
        </w:rPr>
        <w:t>Kui isik annab p</w:t>
      </w:r>
      <w:r w:rsidRPr="007E437A">
        <w:rPr>
          <w:rFonts w:ascii="Times New Roman" w:hAnsi="Times New Roman"/>
          <w:sz w:val="24"/>
          <w:szCs w:val="24"/>
        </w:rPr>
        <w:t>akkumiste saamiseks nõusoleku</w:t>
      </w:r>
      <w:r w:rsidR="00D114E0" w:rsidRPr="007E437A">
        <w:rPr>
          <w:rFonts w:ascii="Times New Roman" w:hAnsi="Times New Roman"/>
          <w:sz w:val="24"/>
          <w:szCs w:val="24"/>
        </w:rPr>
        <w:t>,</w:t>
      </w:r>
      <w:r w:rsidRPr="007E437A">
        <w:rPr>
          <w:rFonts w:ascii="Times New Roman" w:hAnsi="Times New Roman"/>
          <w:sz w:val="24"/>
          <w:szCs w:val="24"/>
        </w:rPr>
        <w:t xml:space="preserve"> annab </w:t>
      </w:r>
      <w:r w:rsidR="00D114E0" w:rsidRPr="007E437A">
        <w:rPr>
          <w:rFonts w:ascii="Times New Roman" w:hAnsi="Times New Roman"/>
          <w:sz w:val="24"/>
          <w:szCs w:val="24"/>
        </w:rPr>
        <w:t>ta ühtlasi</w:t>
      </w:r>
      <w:r w:rsidRPr="007E437A">
        <w:rPr>
          <w:rFonts w:ascii="Times New Roman" w:hAnsi="Times New Roman"/>
          <w:sz w:val="24"/>
          <w:szCs w:val="24"/>
        </w:rPr>
        <w:t xml:space="preserve"> nõusoleku </w:t>
      </w:r>
      <w:r w:rsidR="00D114E0" w:rsidRPr="007E437A">
        <w:rPr>
          <w:rFonts w:ascii="Times New Roman" w:hAnsi="Times New Roman"/>
          <w:sz w:val="24"/>
          <w:szCs w:val="24"/>
        </w:rPr>
        <w:t>töödelda</w:t>
      </w:r>
      <w:r w:rsidRPr="007E437A">
        <w:rPr>
          <w:rFonts w:ascii="Times New Roman" w:hAnsi="Times New Roman"/>
          <w:sz w:val="24"/>
          <w:szCs w:val="24"/>
        </w:rPr>
        <w:t xml:space="preserve"> enda andme</w:t>
      </w:r>
      <w:r w:rsidR="00D114E0" w:rsidRPr="007E437A">
        <w:rPr>
          <w:rFonts w:ascii="Times New Roman" w:hAnsi="Times New Roman"/>
          <w:sz w:val="24"/>
          <w:szCs w:val="24"/>
        </w:rPr>
        <w:t xml:space="preserve">id </w:t>
      </w:r>
      <w:r w:rsidRPr="007E437A">
        <w:rPr>
          <w:rFonts w:ascii="Times New Roman" w:hAnsi="Times New Roman"/>
          <w:sz w:val="24"/>
          <w:szCs w:val="24"/>
        </w:rPr>
        <w:t>vabatahtliku teenistuse korraldamiseks.</w:t>
      </w:r>
      <w:r w:rsidR="008065E6" w:rsidRPr="007E437A">
        <w:rPr>
          <w:rFonts w:ascii="Times New Roman" w:hAnsi="Times New Roman"/>
          <w:sz w:val="24"/>
          <w:szCs w:val="24"/>
        </w:rPr>
        <w:t xml:space="preserve"> </w:t>
      </w:r>
      <w:r w:rsidR="002B479A" w:rsidRPr="007E437A">
        <w:rPr>
          <w:rFonts w:ascii="Times New Roman" w:hAnsi="Times New Roman"/>
          <w:sz w:val="24"/>
          <w:szCs w:val="24"/>
        </w:rPr>
        <w:t xml:space="preserve">Tegemist ei ole uudse IT-arendusega, kuna ka juba </w:t>
      </w:r>
      <w:r w:rsidR="00D114E0" w:rsidRPr="007E437A">
        <w:rPr>
          <w:rFonts w:ascii="Times New Roman" w:hAnsi="Times New Roman"/>
          <w:sz w:val="24"/>
          <w:szCs w:val="24"/>
        </w:rPr>
        <w:t xml:space="preserve">praegu </w:t>
      </w:r>
      <w:r w:rsidR="002B479A" w:rsidRPr="007E437A">
        <w:rPr>
          <w:rFonts w:ascii="Times New Roman" w:hAnsi="Times New Roman"/>
          <w:sz w:val="24"/>
          <w:szCs w:val="24"/>
        </w:rPr>
        <w:t>saab kaitseväekohustuslaste registris anda isik nõusoleku</w:t>
      </w:r>
      <w:r w:rsidR="00417162" w:rsidRPr="007E437A">
        <w:rPr>
          <w:rFonts w:ascii="Times New Roman" w:hAnsi="Times New Roman"/>
          <w:sz w:val="24"/>
          <w:szCs w:val="24"/>
        </w:rPr>
        <w:t xml:space="preserve"> kaitsevaldkonnas</w:t>
      </w:r>
      <w:r w:rsidR="002B479A" w:rsidRPr="007E437A">
        <w:rPr>
          <w:rFonts w:ascii="Times New Roman" w:hAnsi="Times New Roman"/>
          <w:sz w:val="24"/>
          <w:szCs w:val="24"/>
        </w:rPr>
        <w:t xml:space="preserve"> tööpakkumiste saamiseks.</w:t>
      </w:r>
    </w:p>
    <w:p w14:paraId="505152A9" w14:textId="73434CB5" w:rsidR="004A40A7" w:rsidRPr="007E437A" w:rsidRDefault="00141DEC" w:rsidP="007E437A">
      <w:pPr>
        <w:pStyle w:val="Vahedeta"/>
        <w:jc w:val="both"/>
        <w:rPr>
          <w:rFonts w:ascii="Times New Roman" w:hAnsi="Times New Roman"/>
          <w:sz w:val="24"/>
          <w:szCs w:val="24"/>
        </w:rPr>
      </w:pPr>
      <w:r w:rsidRPr="007E437A">
        <w:rPr>
          <w:rFonts w:ascii="Times New Roman" w:hAnsi="Times New Roman"/>
          <w:sz w:val="24"/>
          <w:szCs w:val="24"/>
        </w:rPr>
        <w:t xml:space="preserve">Lisaks saab reservis olev isik </w:t>
      </w:r>
      <w:r w:rsidR="00977722" w:rsidRPr="007E437A">
        <w:rPr>
          <w:rFonts w:ascii="Times New Roman" w:hAnsi="Times New Roman"/>
          <w:sz w:val="24"/>
          <w:szCs w:val="24"/>
        </w:rPr>
        <w:t xml:space="preserve">ise </w:t>
      </w:r>
      <w:r w:rsidRPr="007E437A">
        <w:rPr>
          <w:rFonts w:ascii="Times New Roman" w:hAnsi="Times New Roman"/>
          <w:sz w:val="24"/>
          <w:szCs w:val="24"/>
        </w:rPr>
        <w:t xml:space="preserve">avaldada soovi </w:t>
      </w:r>
      <w:r w:rsidR="00977722" w:rsidRPr="007E437A">
        <w:rPr>
          <w:rFonts w:ascii="Times New Roman" w:hAnsi="Times New Roman"/>
          <w:sz w:val="24"/>
          <w:szCs w:val="24"/>
        </w:rPr>
        <w:t>näiteks instruktorina väljaõppe läbiviimiseks või RSO-</w:t>
      </w:r>
      <w:proofErr w:type="spellStart"/>
      <w:r w:rsidR="00977722" w:rsidRPr="007E437A">
        <w:rPr>
          <w:rFonts w:ascii="Times New Roman" w:hAnsi="Times New Roman"/>
          <w:sz w:val="24"/>
          <w:szCs w:val="24"/>
        </w:rPr>
        <w:t>le</w:t>
      </w:r>
      <w:proofErr w:type="spellEnd"/>
      <w:r w:rsidR="00977722" w:rsidRPr="007E437A">
        <w:rPr>
          <w:rFonts w:ascii="Times New Roman" w:hAnsi="Times New Roman"/>
          <w:sz w:val="24"/>
          <w:szCs w:val="24"/>
        </w:rPr>
        <w:t xml:space="preserve"> lähetamiseks. </w:t>
      </w:r>
      <w:r w:rsidR="00306CC7" w:rsidRPr="007E437A">
        <w:rPr>
          <w:rFonts w:ascii="Times New Roman" w:hAnsi="Times New Roman"/>
          <w:sz w:val="24"/>
          <w:szCs w:val="24"/>
        </w:rPr>
        <w:t>Kui t</w:t>
      </w:r>
      <w:r w:rsidR="00977722" w:rsidRPr="007E437A">
        <w:rPr>
          <w:rFonts w:ascii="Times New Roman" w:hAnsi="Times New Roman"/>
          <w:sz w:val="24"/>
          <w:szCs w:val="24"/>
        </w:rPr>
        <w:t>ahteavaldus laeku</w:t>
      </w:r>
      <w:r w:rsidR="00306CC7" w:rsidRPr="007E437A">
        <w:rPr>
          <w:rFonts w:ascii="Times New Roman" w:hAnsi="Times New Roman"/>
          <w:sz w:val="24"/>
          <w:szCs w:val="24"/>
        </w:rPr>
        <w:t>b,</w:t>
      </w:r>
      <w:r w:rsidR="00977722" w:rsidRPr="007E437A">
        <w:rPr>
          <w:rFonts w:ascii="Times New Roman" w:hAnsi="Times New Roman"/>
          <w:sz w:val="24"/>
          <w:szCs w:val="24"/>
        </w:rPr>
        <w:t xml:space="preserve"> hindab Kaitsevägi isiku sobivust ja võimaluse</w:t>
      </w:r>
      <w:r w:rsidR="00306CC7" w:rsidRPr="007E437A">
        <w:rPr>
          <w:rFonts w:ascii="Times New Roman" w:hAnsi="Times New Roman"/>
          <w:sz w:val="24"/>
          <w:szCs w:val="24"/>
        </w:rPr>
        <w:t xml:space="preserve"> korral</w:t>
      </w:r>
      <w:r w:rsidR="00977722" w:rsidRPr="007E437A">
        <w:rPr>
          <w:rFonts w:ascii="Times New Roman" w:hAnsi="Times New Roman"/>
          <w:sz w:val="24"/>
          <w:szCs w:val="24"/>
        </w:rPr>
        <w:t xml:space="preserve"> vormistatakse isikuga vabatahtlikusse teenistusse võtmise leping. Sellisel juhul tekib Kaitseväel ja Kaitseressursside Ametil õigus</w:t>
      </w:r>
      <w:r w:rsidR="00306CC7" w:rsidRPr="007E437A">
        <w:rPr>
          <w:rFonts w:ascii="Times New Roman" w:hAnsi="Times New Roman"/>
          <w:sz w:val="24"/>
          <w:szCs w:val="24"/>
        </w:rPr>
        <w:t xml:space="preserve"> töödelda</w:t>
      </w:r>
      <w:r w:rsidR="00977722" w:rsidRPr="007E437A">
        <w:rPr>
          <w:rFonts w:ascii="Times New Roman" w:hAnsi="Times New Roman"/>
          <w:sz w:val="24"/>
          <w:szCs w:val="24"/>
        </w:rPr>
        <w:t xml:space="preserve"> reservis oleva isiku andme</w:t>
      </w:r>
      <w:r w:rsidR="00306CC7" w:rsidRPr="007E437A">
        <w:rPr>
          <w:rFonts w:ascii="Times New Roman" w:hAnsi="Times New Roman"/>
          <w:sz w:val="24"/>
          <w:szCs w:val="24"/>
        </w:rPr>
        <w:t xml:space="preserve">id </w:t>
      </w:r>
      <w:r w:rsidR="00977722" w:rsidRPr="007E437A">
        <w:rPr>
          <w:rFonts w:ascii="Times New Roman" w:hAnsi="Times New Roman"/>
          <w:sz w:val="24"/>
          <w:szCs w:val="24"/>
        </w:rPr>
        <w:t>tahteavalduse laekudes.</w:t>
      </w:r>
    </w:p>
    <w:p w14:paraId="1C2A8FFA" w14:textId="77F211B9" w:rsidR="003C14AF" w:rsidRPr="007E437A" w:rsidRDefault="003C14AF" w:rsidP="007E437A">
      <w:pPr>
        <w:pStyle w:val="Vahedeta"/>
        <w:jc w:val="both"/>
        <w:rPr>
          <w:rFonts w:ascii="Times New Roman" w:hAnsi="Times New Roman"/>
          <w:sz w:val="24"/>
          <w:szCs w:val="24"/>
        </w:rPr>
      </w:pPr>
    </w:p>
    <w:p w14:paraId="2EED0AFB" w14:textId="4C57E588" w:rsidR="0033096C" w:rsidRPr="007E437A" w:rsidRDefault="00221542" w:rsidP="007E437A">
      <w:pPr>
        <w:pStyle w:val="Vahedeta"/>
        <w:jc w:val="both"/>
        <w:rPr>
          <w:rFonts w:ascii="Times New Roman" w:hAnsi="Times New Roman"/>
          <w:sz w:val="24"/>
          <w:szCs w:val="24"/>
        </w:rPr>
      </w:pPr>
      <w:r w:rsidRPr="007E437A">
        <w:rPr>
          <w:rFonts w:ascii="Times New Roman" w:hAnsi="Times New Roman"/>
          <w:sz w:val="24"/>
          <w:szCs w:val="24"/>
        </w:rPr>
        <w:t>Võrreldes tegevteenistus</w:t>
      </w:r>
      <w:r w:rsidR="0033096C" w:rsidRPr="007E437A">
        <w:rPr>
          <w:rFonts w:ascii="Times New Roman" w:hAnsi="Times New Roman"/>
          <w:sz w:val="24"/>
          <w:szCs w:val="24"/>
        </w:rPr>
        <w:t>ega</w:t>
      </w:r>
      <w:r w:rsidRPr="007E437A">
        <w:rPr>
          <w:rFonts w:ascii="Times New Roman" w:hAnsi="Times New Roman"/>
          <w:sz w:val="24"/>
          <w:szCs w:val="24"/>
        </w:rPr>
        <w:t xml:space="preserve"> on v</w:t>
      </w:r>
      <w:r w:rsidR="008E6D61" w:rsidRPr="007E437A">
        <w:rPr>
          <w:rFonts w:ascii="Times New Roman" w:hAnsi="Times New Roman"/>
          <w:sz w:val="24"/>
          <w:szCs w:val="24"/>
        </w:rPr>
        <w:t xml:space="preserve">abatahtlikusse teenistusse </w:t>
      </w:r>
      <w:r w:rsidR="00923073" w:rsidRPr="007E437A">
        <w:rPr>
          <w:rFonts w:ascii="Times New Roman" w:hAnsi="Times New Roman"/>
          <w:sz w:val="24"/>
          <w:szCs w:val="24"/>
        </w:rPr>
        <w:t>võ</w:t>
      </w:r>
      <w:r w:rsidRPr="007E437A">
        <w:rPr>
          <w:rFonts w:ascii="Times New Roman" w:hAnsi="Times New Roman"/>
          <w:sz w:val="24"/>
          <w:szCs w:val="24"/>
        </w:rPr>
        <w:t>tmise nõuded leebemad.</w:t>
      </w:r>
      <w:r w:rsidR="005530B2" w:rsidRPr="007E437A">
        <w:rPr>
          <w:rFonts w:ascii="Times New Roman" w:hAnsi="Times New Roman"/>
          <w:sz w:val="24"/>
          <w:szCs w:val="24"/>
        </w:rPr>
        <w:t xml:space="preserve"> </w:t>
      </w:r>
      <w:r w:rsidR="00306CC7" w:rsidRPr="007E437A">
        <w:rPr>
          <w:rFonts w:ascii="Times New Roman" w:hAnsi="Times New Roman"/>
          <w:sz w:val="24"/>
          <w:szCs w:val="24"/>
        </w:rPr>
        <w:t xml:space="preserve">Kuna </w:t>
      </w:r>
      <w:r w:rsidR="005530B2" w:rsidRPr="007E437A">
        <w:rPr>
          <w:rFonts w:ascii="Times New Roman" w:hAnsi="Times New Roman"/>
          <w:sz w:val="24"/>
          <w:szCs w:val="24"/>
        </w:rPr>
        <w:t>reservis olevat isikut ei võeta tegevteenistusse, ei laiene talle ka rahuaja ametikohale nimetamise nõuded.</w:t>
      </w:r>
    </w:p>
    <w:p w14:paraId="063B5FF5" w14:textId="3E568583" w:rsidR="008065E6" w:rsidRPr="007E437A" w:rsidRDefault="0033096C" w:rsidP="007E437A">
      <w:pPr>
        <w:pStyle w:val="Vahedeta"/>
        <w:jc w:val="both"/>
        <w:rPr>
          <w:rFonts w:ascii="Times New Roman" w:hAnsi="Times New Roman"/>
          <w:sz w:val="24"/>
          <w:szCs w:val="24"/>
        </w:rPr>
      </w:pPr>
      <w:r w:rsidRPr="007E437A">
        <w:rPr>
          <w:rFonts w:ascii="Times New Roman" w:hAnsi="Times New Roman"/>
          <w:sz w:val="24"/>
          <w:szCs w:val="24"/>
        </w:rPr>
        <w:t>Näiteks vabatahtlikusse teenistusse võtmisel ei lähtuta isiku füüsilise ettevalmistuse nõuetele vastavusest, sõjaväelisest auastmest ega muudest KVTS</w:t>
      </w:r>
      <w:r w:rsidR="00306CC7" w:rsidRPr="007E437A">
        <w:rPr>
          <w:rFonts w:ascii="Times New Roman" w:hAnsi="Times New Roman"/>
          <w:sz w:val="24"/>
          <w:szCs w:val="24"/>
        </w:rPr>
        <w:t>-i</w:t>
      </w:r>
      <w:r w:rsidRPr="007E437A">
        <w:rPr>
          <w:rFonts w:ascii="Times New Roman" w:hAnsi="Times New Roman"/>
          <w:sz w:val="24"/>
          <w:szCs w:val="24"/>
        </w:rPr>
        <w:t xml:space="preserve"> § 92 rahuaja ametikohale nimetamise nõuetest, vaid eelnõuga</w:t>
      </w:r>
      <w:r w:rsidR="00221542" w:rsidRPr="007E437A">
        <w:rPr>
          <w:rFonts w:ascii="Times New Roman" w:hAnsi="Times New Roman"/>
          <w:sz w:val="24"/>
          <w:szCs w:val="24"/>
        </w:rPr>
        <w:t xml:space="preserve"> nähakse ette, et vabatahtlikusse teenistusse võetakse</w:t>
      </w:r>
      <w:r w:rsidRPr="007E437A">
        <w:rPr>
          <w:rFonts w:ascii="Times New Roman" w:hAnsi="Times New Roman"/>
          <w:sz w:val="24"/>
          <w:szCs w:val="24"/>
        </w:rPr>
        <w:t xml:space="preserve"> reservis olev</w:t>
      </w:r>
      <w:r w:rsidR="00923073" w:rsidRPr="007E437A">
        <w:rPr>
          <w:rFonts w:ascii="Times New Roman" w:hAnsi="Times New Roman"/>
          <w:sz w:val="24"/>
          <w:szCs w:val="24"/>
        </w:rPr>
        <w:t xml:space="preserve"> isik, kelle terviseseisund vastab kaitseväe</w:t>
      </w:r>
      <w:r w:rsidR="00951238" w:rsidRPr="007E437A">
        <w:rPr>
          <w:rFonts w:ascii="Times New Roman" w:hAnsi="Times New Roman"/>
          <w:sz w:val="24"/>
          <w:szCs w:val="24"/>
        </w:rPr>
        <w:t>teenistus</w:t>
      </w:r>
      <w:r w:rsidR="00923073" w:rsidRPr="007E437A">
        <w:rPr>
          <w:rFonts w:ascii="Times New Roman" w:hAnsi="Times New Roman"/>
          <w:sz w:val="24"/>
          <w:szCs w:val="24"/>
        </w:rPr>
        <w:t>kohustuslase tervisenõuetele ja kes on läbinud vähemalt esmase sõjaväelise väljaõppe.</w:t>
      </w:r>
    </w:p>
    <w:p w14:paraId="5578B5DC" w14:textId="77777777" w:rsidR="00923073" w:rsidRPr="007E437A" w:rsidRDefault="00923073" w:rsidP="007E437A">
      <w:pPr>
        <w:pStyle w:val="Vahedeta"/>
        <w:jc w:val="both"/>
        <w:rPr>
          <w:rFonts w:ascii="Times New Roman" w:hAnsi="Times New Roman"/>
          <w:sz w:val="24"/>
          <w:szCs w:val="24"/>
        </w:rPr>
      </w:pPr>
    </w:p>
    <w:p w14:paraId="2EDCF293" w14:textId="11FD3E2A" w:rsidR="008065E6" w:rsidRPr="007E437A" w:rsidRDefault="00433777" w:rsidP="007E437A">
      <w:pPr>
        <w:pStyle w:val="Vahedeta"/>
        <w:jc w:val="both"/>
        <w:rPr>
          <w:rFonts w:ascii="Times New Roman" w:hAnsi="Times New Roman"/>
          <w:sz w:val="24"/>
          <w:szCs w:val="24"/>
        </w:rPr>
      </w:pPr>
      <w:r w:rsidRPr="007E437A">
        <w:rPr>
          <w:rFonts w:ascii="Times New Roman" w:hAnsi="Times New Roman"/>
          <w:sz w:val="24"/>
          <w:szCs w:val="24"/>
        </w:rPr>
        <w:t>Vabatahtliku teenistuse puhul</w:t>
      </w:r>
      <w:r w:rsidR="00923073" w:rsidRPr="007E437A">
        <w:rPr>
          <w:rFonts w:ascii="Times New Roman" w:hAnsi="Times New Roman"/>
          <w:sz w:val="24"/>
          <w:szCs w:val="24"/>
        </w:rPr>
        <w:t xml:space="preserve"> on oluline, et </w:t>
      </w:r>
      <w:r w:rsidR="00306CC7" w:rsidRPr="007E437A">
        <w:rPr>
          <w:rFonts w:ascii="Times New Roman" w:hAnsi="Times New Roman"/>
          <w:sz w:val="24"/>
          <w:szCs w:val="24"/>
        </w:rPr>
        <w:t xml:space="preserve">isikul, kes soovib </w:t>
      </w:r>
      <w:r w:rsidR="00923073" w:rsidRPr="007E437A">
        <w:rPr>
          <w:rFonts w:ascii="Times New Roman" w:hAnsi="Times New Roman"/>
          <w:sz w:val="24"/>
          <w:szCs w:val="24"/>
        </w:rPr>
        <w:t>teenistusse asuda</w:t>
      </w:r>
      <w:r w:rsidR="00215E14" w:rsidRPr="007E437A">
        <w:rPr>
          <w:rFonts w:ascii="Times New Roman" w:hAnsi="Times New Roman"/>
          <w:sz w:val="24"/>
          <w:szCs w:val="24"/>
        </w:rPr>
        <w:t xml:space="preserve">, </w:t>
      </w:r>
      <w:r w:rsidR="00923073" w:rsidRPr="007E437A">
        <w:rPr>
          <w:rFonts w:ascii="Times New Roman" w:hAnsi="Times New Roman"/>
          <w:sz w:val="24"/>
          <w:szCs w:val="24"/>
        </w:rPr>
        <w:t>oleks teenistusülesannete täitmiseks omandatud vajalikud oskused ja sõjaväeline väljaõpe</w:t>
      </w:r>
      <w:r w:rsidR="00221542" w:rsidRPr="007E437A">
        <w:rPr>
          <w:rFonts w:ascii="Times New Roman" w:hAnsi="Times New Roman"/>
          <w:sz w:val="24"/>
          <w:szCs w:val="24"/>
        </w:rPr>
        <w:t xml:space="preserve"> (§ 80</w:t>
      </w:r>
      <w:r w:rsidR="00221542" w:rsidRPr="007E437A">
        <w:rPr>
          <w:rFonts w:ascii="Times New Roman" w:hAnsi="Times New Roman"/>
          <w:sz w:val="24"/>
          <w:szCs w:val="24"/>
          <w:vertAlign w:val="superscript"/>
        </w:rPr>
        <w:t>1</w:t>
      </w:r>
      <w:r w:rsidR="009F7C07" w:rsidRPr="007E437A">
        <w:rPr>
          <w:rFonts w:ascii="Times New Roman" w:hAnsi="Times New Roman"/>
          <w:sz w:val="24"/>
          <w:szCs w:val="24"/>
          <w:vertAlign w:val="superscript"/>
        </w:rPr>
        <w:t>6</w:t>
      </w:r>
      <w:r w:rsidR="007A3936" w:rsidRPr="007E437A">
        <w:rPr>
          <w:rFonts w:ascii="Times New Roman" w:hAnsi="Times New Roman"/>
          <w:sz w:val="24"/>
          <w:szCs w:val="24"/>
          <w:vertAlign w:val="superscript"/>
        </w:rPr>
        <w:t xml:space="preserve"> </w:t>
      </w:r>
      <w:r w:rsidR="007A3936" w:rsidRPr="007E437A">
        <w:rPr>
          <w:rFonts w:ascii="Times New Roman" w:hAnsi="Times New Roman"/>
          <w:sz w:val="24"/>
          <w:szCs w:val="24"/>
        </w:rPr>
        <w:t>lg</w:t>
      </w:r>
      <w:r w:rsidR="00215E14" w:rsidRPr="007E437A">
        <w:rPr>
          <w:rFonts w:ascii="Times New Roman" w:hAnsi="Times New Roman"/>
          <w:sz w:val="24"/>
          <w:szCs w:val="24"/>
        </w:rPr>
        <w:t> </w:t>
      </w:r>
      <w:r w:rsidR="007A3936" w:rsidRPr="007E437A">
        <w:rPr>
          <w:rFonts w:ascii="Times New Roman" w:hAnsi="Times New Roman"/>
          <w:sz w:val="24"/>
          <w:szCs w:val="24"/>
        </w:rPr>
        <w:t>1</w:t>
      </w:r>
      <w:r w:rsidR="00221542" w:rsidRPr="007E437A">
        <w:rPr>
          <w:rFonts w:ascii="Times New Roman" w:hAnsi="Times New Roman"/>
          <w:sz w:val="24"/>
          <w:szCs w:val="24"/>
        </w:rPr>
        <w:t>)</w:t>
      </w:r>
      <w:r w:rsidR="00923073" w:rsidRPr="007E437A">
        <w:rPr>
          <w:rFonts w:ascii="Times New Roman" w:hAnsi="Times New Roman"/>
          <w:sz w:val="24"/>
          <w:szCs w:val="24"/>
        </w:rPr>
        <w:t>.</w:t>
      </w:r>
      <w:r w:rsidR="00221542" w:rsidRPr="007E437A">
        <w:rPr>
          <w:rFonts w:ascii="Times New Roman" w:hAnsi="Times New Roman"/>
          <w:sz w:val="24"/>
          <w:szCs w:val="24"/>
        </w:rPr>
        <w:t xml:space="preserve"> </w:t>
      </w:r>
      <w:r w:rsidR="0033096C" w:rsidRPr="007E437A">
        <w:rPr>
          <w:rFonts w:ascii="Times New Roman" w:hAnsi="Times New Roman"/>
          <w:sz w:val="24"/>
          <w:szCs w:val="24"/>
        </w:rPr>
        <w:t>Tervisenõuetele vastavuse tuvastamisel lähtutakse kehtivast otsusest, kui reservis olev isik ei taotle uut terviseseisundi hindamist.</w:t>
      </w:r>
    </w:p>
    <w:p w14:paraId="25BBC92F" w14:textId="77777777" w:rsidR="0033096C" w:rsidRPr="007E437A" w:rsidRDefault="0033096C" w:rsidP="007E437A">
      <w:pPr>
        <w:pStyle w:val="Vahedeta"/>
        <w:jc w:val="both"/>
        <w:rPr>
          <w:rFonts w:ascii="Times New Roman" w:hAnsi="Times New Roman"/>
          <w:sz w:val="24"/>
          <w:szCs w:val="24"/>
        </w:rPr>
      </w:pPr>
    </w:p>
    <w:p w14:paraId="1C49C9D4" w14:textId="4993C5BE" w:rsidR="006F07E3" w:rsidRPr="007E437A" w:rsidRDefault="00AB1A05" w:rsidP="007E437A">
      <w:pPr>
        <w:pStyle w:val="Vahedeta"/>
        <w:jc w:val="both"/>
        <w:rPr>
          <w:rFonts w:ascii="Times New Roman" w:hAnsi="Times New Roman"/>
          <w:sz w:val="24"/>
          <w:szCs w:val="24"/>
        </w:rPr>
      </w:pPr>
      <w:r w:rsidRPr="007E437A">
        <w:rPr>
          <w:rFonts w:ascii="Times New Roman" w:hAnsi="Times New Roman"/>
          <w:sz w:val="24"/>
          <w:szCs w:val="24"/>
        </w:rPr>
        <w:t>N</w:t>
      </w:r>
      <w:r w:rsidR="00433777" w:rsidRPr="007E437A">
        <w:rPr>
          <w:rFonts w:ascii="Times New Roman" w:hAnsi="Times New Roman"/>
          <w:sz w:val="24"/>
          <w:szCs w:val="24"/>
        </w:rPr>
        <w:t xml:space="preserve">agu ka tegevteenistuse puhul, ei võeta </w:t>
      </w:r>
      <w:r w:rsidRPr="007E437A">
        <w:rPr>
          <w:rFonts w:ascii="Times New Roman" w:hAnsi="Times New Roman"/>
          <w:sz w:val="24"/>
          <w:szCs w:val="24"/>
        </w:rPr>
        <w:t>v</w:t>
      </w:r>
      <w:r w:rsidR="00221542" w:rsidRPr="007E437A">
        <w:rPr>
          <w:rFonts w:ascii="Times New Roman" w:hAnsi="Times New Roman"/>
          <w:sz w:val="24"/>
          <w:szCs w:val="24"/>
        </w:rPr>
        <w:t xml:space="preserve">abatahtlikusse teenistusse </w:t>
      </w:r>
      <w:r w:rsidRPr="007E437A">
        <w:rPr>
          <w:rFonts w:ascii="Times New Roman" w:hAnsi="Times New Roman"/>
          <w:sz w:val="24"/>
          <w:szCs w:val="24"/>
        </w:rPr>
        <w:t>isikut, kes on kriminaalasjas kahtlustatav või süüd</w:t>
      </w:r>
      <w:r w:rsidR="00940A12" w:rsidRPr="007E437A">
        <w:rPr>
          <w:rFonts w:ascii="Times New Roman" w:hAnsi="Times New Roman"/>
          <w:sz w:val="24"/>
          <w:szCs w:val="24"/>
        </w:rPr>
        <w:t>istatav</w:t>
      </w:r>
      <w:r w:rsidR="003A5518" w:rsidRPr="007E437A">
        <w:rPr>
          <w:rFonts w:ascii="Times New Roman" w:hAnsi="Times New Roman"/>
          <w:sz w:val="24"/>
          <w:szCs w:val="24"/>
        </w:rPr>
        <w:t xml:space="preserve"> või kes</w:t>
      </w:r>
      <w:r w:rsidRPr="007E437A">
        <w:rPr>
          <w:rFonts w:ascii="Times New Roman" w:hAnsi="Times New Roman"/>
          <w:sz w:val="24"/>
          <w:szCs w:val="24"/>
        </w:rPr>
        <w:t xml:space="preserve"> on süüdi mõistetud ja kellelt on kohtuotsusega ära võetud õigus töötada kaitseväeteenistusega või muu avaliku teenistusega seotud ametikohal</w:t>
      </w:r>
      <w:r w:rsidR="00CF79D3" w:rsidRPr="007E437A">
        <w:rPr>
          <w:rFonts w:ascii="Times New Roman" w:hAnsi="Times New Roman"/>
          <w:sz w:val="24"/>
          <w:szCs w:val="24"/>
        </w:rPr>
        <w:t xml:space="preserve"> või</w:t>
      </w:r>
      <w:r w:rsidRPr="007E437A">
        <w:rPr>
          <w:rFonts w:ascii="Times New Roman" w:hAnsi="Times New Roman"/>
          <w:sz w:val="24"/>
          <w:szCs w:val="24"/>
        </w:rPr>
        <w:t xml:space="preserve"> kelle puhul esineb </w:t>
      </w:r>
      <w:commentRangeStart w:id="19"/>
      <w:r w:rsidRPr="007E437A">
        <w:rPr>
          <w:rFonts w:ascii="Times New Roman" w:hAnsi="Times New Roman"/>
          <w:sz w:val="24"/>
          <w:szCs w:val="24"/>
        </w:rPr>
        <w:t xml:space="preserve">muu seaduses </w:t>
      </w:r>
      <w:commentRangeEnd w:id="19"/>
      <w:r w:rsidR="00EB128A">
        <w:rPr>
          <w:rStyle w:val="Kommentaariviide"/>
          <w:rFonts w:ascii="Calibri" w:hAnsi="Calibri"/>
          <w:szCs w:val="20"/>
        </w:rPr>
        <w:commentReference w:id="19"/>
      </w:r>
      <w:r w:rsidRPr="007E437A">
        <w:rPr>
          <w:rFonts w:ascii="Times New Roman" w:hAnsi="Times New Roman"/>
          <w:sz w:val="24"/>
          <w:szCs w:val="24"/>
        </w:rPr>
        <w:t>sätestatud teenistusse võtmist välistav asjaolu</w:t>
      </w:r>
      <w:r w:rsidR="007A3936" w:rsidRPr="007E437A">
        <w:rPr>
          <w:rFonts w:ascii="Times New Roman" w:hAnsi="Times New Roman"/>
          <w:sz w:val="24"/>
          <w:szCs w:val="24"/>
        </w:rPr>
        <w:t xml:space="preserve"> (§ 80</w:t>
      </w:r>
      <w:r w:rsidR="007A3936" w:rsidRPr="007E437A">
        <w:rPr>
          <w:rFonts w:ascii="Times New Roman" w:hAnsi="Times New Roman"/>
          <w:sz w:val="24"/>
          <w:szCs w:val="24"/>
          <w:vertAlign w:val="superscript"/>
        </w:rPr>
        <w:t>1</w:t>
      </w:r>
      <w:r w:rsidR="009F7C07" w:rsidRPr="007E437A">
        <w:rPr>
          <w:rFonts w:ascii="Times New Roman" w:hAnsi="Times New Roman"/>
          <w:sz w:val="24"/>
          <w:szCs w:val="24"/>
          <w:vertAlign w:val="superscript"/>
        </w:rPr>
        <w:t>6</w:t>
      </w:r>
      <w:r w:rsidR="007A3936" w:rsidRPr="007E437A">
        <w:rPr>
          <w:rFonts w:ascii="Times New Roman" w:hAnsi="Times New Roman"/>
          <w:sz w:val="24"/>
          <w:szCs w:val="24"/>
        </w:rPr>
        <w:t xml:space="preserve"> lg 2)</w:t>
      </w:r>
      <w:r w:rsidRPr="007E437A">
        <w:rPr>
          <w:rFonts w:ascii="Times New Roman" w:hAnsi="Times New Roman"/>
          <w:sz w:val="24"/>
          <w:szCs w:val="24"/>
        </w:rPr>
        <w:t>.</w:t>
      </w:r>
    </w:p>
    <w:p w14:paraId="3BBFE0F4" w14:textId="48241305" w:rsidR="007A3936" w:rsidRPr="007E437A" w:rsidRDefault="007A3936" w:rsidP="007E437A">
      <w:pPr>
        <w:pStyle w:val="Vahedeta"/>
        <w:jc w:val="both"/>
        <w:rPr>
          <w:rFonts w:ascii="Times New Roman" w:hAnsi="Times New Roman"/>
          <w:sz w:val="24"/>
          <w:szCs w:val="24"/>
        </w:rPr>
      </w:pPr>
    </w:p>
    <w:p w14:paraId="2AFA786A" w14:textId="733DEDAE" w:rsidR="007A3936" w:rsidRPr="007E437A" w:rsidRDefault="007A3936" w:rsidP="007E437A">
      <w:pPr>
        <w:pStyle w:val="Vahedeta"/>
        <w:jc w:val="both"/>
        <w:rPr>
          <w:rFonts w:ascii="Times New Roman" w:hAnsi="Times New Roman"/>
          <w:sz w:val="24"/>
          <w:szCs w:val="24"/>
        </w:rPr>
      </w:pPr>
      <w:r w:rsidRPr="007E437A">
        <w:rPr>
          <w:rFonts w:ascii="Times New Roman" w:hAnsi="Times New Roman"/>
          <w:sz w:val="24"/>
          <w:szCs w:val="24"/>
        </w:rPr>
        <w:t>Vabatahtlikusse teenistusse võtmine vormistatakse lepinguga, milles märgitakse teenistusse võetava isiku ees- ja perekonnanimi ning isikukood; teenistusülesanded; teenistuskoha asukoht ja paikkond; teenistuse tähtaeg; teenistujale makstav palk</w:t>
      </w:r>
      <w:r w:rsidR="00C26EE4" w:rsidRPr="007E437A">
        <w:rPr>
          <w:rFonts w:ascii="Times New Roman" w:hAnsi="Times New Roman"/>
          <w:sz w:val="24"/>
          <w:szCs w:val="24"/>
        </w:rPr>
        <w:t xml:space="preserve"> </w:t>
      </w:r>
      <w:r w:rsidRPr="007E437A">
        <w:rPr>
          <w:rFonts w:ascii="Times New Roman" w:hAnsi="Times New Roman"/>
          <w:sz w:val="24"/>
          <w:szCs w:val="24"/>
        </w:rPr>
        <w:t>ning lepingu lõppemise kord ja tingimused.</w:t>
      </w:r>
      <w:r w:rsidR="008065E6" w:rsidRPr="007E437A">
        <w:rPr>
          <w:rFonts w:ascii="Times New Roman" w:hAnsi="Times New Roman"/>
          <w:sz w:val="24"/>
          <w:szCs w:val="24"/>
        </w:rPr>
        <w:t xml:space="preserve"> </w:t>
      </w:r>
      <w:r w:rsidR="005A4A58" w:rsidRPr="007E437A">
        <w:rPr>
          <w:rFonts w:ascii="Times New Roman" w:hAnsi="Times New Roman"/>
          <w:sz w:val="24"/>
          <w:szCs w:val="24"/>
        </w:rPr>
        <w:t>Nagu ka tegevteenistusse võtmisel, otsustab vabatahtlikusse teenistusse võtmise Kaitseväe juhataja või tema volitatud ülem. Üldjuhul on selleks teenistuskoha struktuuriüksuse ülem.</w:t>
      </w:r>
    </w:p>
    <w:p w14:paraId="34AB6164" w14:textId="148D8904" w:rsidR="005A4A58" w:rsidRPr="007E437A" w:rsidRDefault="005A4A58" w:rsidP="007E437A">
      <w:pPr>
        <w:pStyle w:val="Vahedeta"/>
        <w:jc w:val="both"/>
        <w:rPr>
          <w:rFonts w:ascii="Times New Roman" w:hAnsi="Times New Roman"/>
          <w:sz w:val="24"/>
          <w:szCs w:val="24"/>
        </w:rPr>
      </w:pPr>
    </w:p>
    <w:p w14:paraId="6D52D08F" w14:textId="567AFC6D" w:rsidR="008065E6" w:rsidRPr="007E437A" w:rsidRDefault="00951238" w:rsidP="007E437A">
      <w:pPr>
        <w:pStyle w:val="Vahedeta"/>
        <w:jc w:val="both"/>
        <w:rPr>
          <w:rFonts w:ascii="Times New Roman" w:hAnsi="Times New Roman"/>
          <w:sz w:val="24"/>
          <w:szCs w:val="24"/>
        </w:rPr>
      </w:pPr>
      <w:r w:rsidRPr="007E437A">
        <w:rPr>
          <w:rFonts w:ascii="Times New Roman" w:hAnsi="Times New Roman"/>
          <w:sz w:val="24"/>
          <w:szCs w:val="24"/>
        </w:rPr>
        <w:t>Eelnõu §</w:t>
      </w:r>
      <w:r w:rsidR="003A5518" w:rsidRPr="007E437A">
        <w:rPr>
          <w:rFonts w:ascii="Times New Roman" w:hAnsi="Times New Roman"/>
          <w:sz w:val="24"/>
          <w:szCs w:val="24"/>
        </w:rPr>
        <w:t>-s</w:t>
      </w:r>
      <w:r w:rsidRPr="007E437A">
        <w:rPr>
          <w:rFonts w:ascii="Times New Roman" w:hAnsi="Times New Roman"/>
          <w:sz w:val="24"/>
          <w:szCs w:val="24"/>
        </w:rPr>
        <w:t xml:space="preserve"> 18</w:t>
      </w:r>
      <w:r w:rsidRPr="007E437A">
        <w:rPr>
          <w:rFonts w:ascii="Times New Roman" w:hAnsi="Times New Roman"/>
          <w:sz w:val="24"/>
          <w:szCs w:val="24"/>
          <w:vertAlign w:val="superscript"/>
        </w:rPr>
        <w:t>17</w:t>
      </w:r>
      <w:r w:rsidRPr="007E437A">
        <w:rPr>
          <w:rFonts w:ascii="Times New Roman" w:hAnsi="Times New Roman"/>
          <w:sz w:val="24"/>
          <w:szCs w:val="24"/>
        </w:rPr>
        <w:t xml:space="preserve"> sätestatakse vabatahtliku teenistuse korraldus. </w:t>
      </w:r>
      <w:r w:rsidR="00B60D90" w:rsidRPr="007E437A">
        <w:rPr>
          <w:rFonts w:ascii="Times New Roman" w:hAnsi="Times New Roman"/>
          <w:sz w:val="24"/>
          <w:szCs w:val="24"/>
        </w:rPr>
        <w:t xml:space="preserve">Kuna vabatahtlikus teenistuses </w:t>
      </w:r>
      <w:r w:rsidR="00433777" w:rsidRPr="007E437A">
        <w:rPr>
          <w:rFonts w:ascii="Times New Roman" w:hAnsi="Times New Roman"/>
          <w:sz w:val="24"/>
          <w:szCs w:val="24"/>
        </w:rPr>
        <w:t xml:space="preserve">olev isik täidab tegevväelastega samu teenistusülesandeid, </w:t>
      </w:r>
      <w:r w:rsidR="003A5518" w:rsidRPr="007E437A">
        <w:rPr>
          <w:rFonts w:ascii="Times New Roman" w:hAnsi="Times New Roman"/>
          <w:sz w:val="24"/>
          <w:szCs w:val="24"/>
        </w:rPr>
        <w:t xml:space="preserve">kohaldatakse </w:t>
      </w:r>
      <w:r w:rsidR="00433777" w:rsidRPr="007E437A">
        <w:rPr>
          <w:rFonts w:ascii="Times New Roman" w:hAnsi="Times New Roman"/>
          <w:sz w:val="24"/>
          <w:szCs w:val="24"/>
        </w:rPr>
        <w:t>vabatahtliku</w:t>
      </w:r>
      <w:r w:rsidR="00B84747" w:rsidRPr="007E437A">
        <w:rPr>
          <w:rFonts w:ascii="Times New Roman" w:hAnsi="Times New Roman"/>
          <w:sz w:val="24"/>
          <w:szCs w:val="24"/>
        </w:rPr>
        <w:t xml:space="preserve"> teenistuja töökorraldusele</w:t>
      </w:r>
      <w:r w:rsidR="00433777" w:rsidRPr="007E437A">
        <w:rPr>
          <w:rFonts w:ascii="Times New Roman" w:hAnsi="Times New Roman"/>
          <w:sz w:val="24"/>
          <w:szCs w:val="24"/>
        </w:rPr>
        <w:t xml:space="preserve"> </w:t>
      </w:r>
      <w:r w:rsidR="002365C7" w:rsidRPr="007E437A">
        <w:rPr>
          <w:rFonts w:ascii="Times New Roman" w:hAnsi="Times New Roman"/>
          <w:sz w:val="24"/>
          <w:szCs w:val="24"/>
        </w:rPr>
        <w:t>KVTS</w:t>
      </w:r>
      <w:r w:rsidR="003A5518" w:rsidRPr="007E437A">
        <w:rPr>
          <w:rFonts w:ascii="Times New Roman" w:hAnsi="Times New Roman"/>
          <w:sz w:val="24"/>
          <w:szCs w:val="24"/>
        </w:rPr>
        <w:t>-</w:t>
      </w:r>
      <w:r w:rsidR="002365C7" w:rsidRPr="007E437A">
        <w:rPr>
          <w:rFonts w:ascii="Times New Roman" w:hAnsi="Times New Roman"/>
          <w:sz w:val="24"/>
          <w:szCs w:val="24"/>
        </w:rPr>
        <w:t>iga kehtestatud tegevväelaste</w:t>
      </w:r>
      <w:r w:rsidR="00433777" w:rsidRPr="007E437A">
        <w:rPr>
          <w:rFonts w:ascii="Times New Roman" w:hAnsi="Times New Roman"/>
          <w:sz w:val="24"/>
          <w:szCs w:val="24"/>
        </w:rPr>
        <w:t xml:space="preserve"> töö- ja puhkeaja</w:t>
      </w:r>
      <w:r w:rsidR="005530B2" w:rsidRPr="007E437A">
        <w:rPr>
          <w:rFonts w:ascii="Times New Roman" w:hAnsi="Times New Roman"/>
          <w:sz w:val="24"/>
          <w:szCs w:val="24"/>
        </w:rPr>
        <w:t xml:space="preserve"> (KVTS</w:t>
      </w:r>
      <w:r w:rsidR="003A5518" w:rsidRPr="007E437A">
        <w:rPr>
          <w:rFonts w:ascii="Times New Roman" w:hAnsi="Times New Roman"/>
          <w:sz w:val="24"/>
          <w:szCs w:val="24"/>
        </w:rPr>
        <w:t>-i</w:t>
      </w:r>
      <w:r w:rsidR="005530B2" w:rsidRPr="007E437A">
        <w:rPr>
          <w:rFonts w:ascii="Times New Roman" w:hAnsi="Times New Roman"/>
          <w:sz w:val="24"/>
          <w:szCs w:val="24"/>
        </w:rPr>
        <w:t xml:space="preserve"> §</w:t>
      </w:r>
      <w:r w:rsidR="003A5518" w:rsidRPr="007E437A">
        <w:rPr>
          <w:rFonts w:ascii="Times New Roman" w:hAnsi="Times New Roman"/>
          <w:sz w:val="24"/>
          <w:szCs w:val="24"/>
        </w:rPr>
        <w:t>-d</w:t>
      </w:r>
      <w:r w:rsidR="005530B2" w:rsidRPr="007E437A">
        <w:rPr>
          <w:rFonts w:ascii="Times New Roman" w:hAnsi="Times New Roman"/>
          <w:sz w:val="24"/>
          <w:szCs w:val="24"/>
        </w:rPr>
        <w:t xml:space="preserve"> 104</w:t>
      </w:r>
      <w:r w:rsidR="003A5518" w:rsidRPr="007E437A">
        <w:rPr>
          <w:rFonts w:ascii="Times New Roman" w:hAnsi="Times New Roman"/>
          <w:sz w:val="24"/>
          <w:szCs w:val="24"/>
        </w:rPr>
        <w:t>–</w:t>
      </w:r>
      <w:r w:rsidR="005530B2" w:rsidRPr="007E437A">
        <w:rPr>
          <w:rFonts w:ascii="Times New Roman" w:hAnsi="Times New Roman"/>
          <w:sz w:val="24"/>
          <w:szCs w:val="24"/>
        </w:rPr>
        <w:t>105)</w:t>
      </w:r>
      <w:r w:rsidR="00433777" w:rsidRPr="007E437A">
        <w:rPr>
          <w:rFonts w:ascii="Times New Roman" w:hAnsi="Times New Roman"/>
          <w:sz w:val="24"/>
          <w:szCs w:val="24"/>
        </w:rPr>
        <w:t xml:space="preserve"> ning lähetamise</w:t>
      </w:r>
      <w:r w:rsidR="005530B2" w:rsidRPr="007E437A">
        <w:rPr>
          <w:rFonts w:ascii="Times New Roman" w:hAnsi="Times New Roman"/>
          <w:sz w:val="24"/>
          <w:szCs w:val="24"/>
        </w:rPr>
        <w:t xml:space="preserve"> (KVTS</w:t>
      </w:r>
      <w:r w:rsidR="003A5518" w:rsidRPr="007E437A">
        <w:rPr>
          <w:rFonts w:ascii="Times New Roman" w:hAnsi="Times New Roman"/>
          <w:sz w:val="24"/>
          <w:szCs w:val="24"/>
        </w:rPr>
        <w:t>-i</w:t>
      </w:r>
      <w:r w:rsidR="005530B2" w:rsidRPr="007E437A">
        <w:rPr>
          <w:rFonts w:ascii="Times New Roman" w:hAnsi="Times New Roman"/>
          <w:sz w:val="24"/>
          <w:szCs w:val="24"/>
        </w:rPr>
        <w:t xml:space="preserve"> §</w:t>
      </w:r>
      <w:r w:rsidR="003A5518" w:rsidRPr="007E437A">
        <w:rPr>
          <w:rFonts w:ascii="Times New Roman" w:hAnsi="Times New Roman"/>
          <w:sz w:val="24"/>
          <w:szCs w:val="24"/>
        </w:rPr>
        <w:t>-d</w:t>
      </w:r>
      <w:r w:rsidR="005530B2" w:rsidRPr="007E437A">
        <w:rPr>
          <w:rFonts w:ascii="Times New Roman" w:hAnsi="Times New Roman"/>
          <w:sz w:val="24"/>
          <w:szCs w:val="24"/>
        </w:rPr>
        <w:t xml:space="preserve"> 113</w:t>
      </w:r>
      <w:r w:rsidR="003A5518" w:rsidRPr="007E437A">
        <w:rPr>
          <w:rFonts w:ascii="Times New Roman" w:hAnsi="Times New Roman"/>
          <w:sz w:val="24"/>
          <w:szCs w:val="24"/>
        </w:rPr>
        <w:t>–</w:t>
      </w:r>
      <w:r w:rsidR="005530B2" w:rsidRPr="007E437A">
        <w:rPr>
          <w:rFonts w:ascii="Times New Roman" w:hAnsi="Times New Roman"/>
          <w:sz w:val="24"/>
          <w:szCs w:val="24"/>
        </w:rPr>
        <w:t>117)</w:t>
      </w:r>
      <w:r w:rsidR="00433777" w:rsidRPr="007E437A">
        <w:rPr>
          <w:rFonts w:ascii="Times New Roman" w:hAnsi="Times New Roman"/>
          <w:sz w:val="24"/>
          <w:szCs w:val="24"/>
        </w:rPr>
        <w:t xml:space="preserve"> </w:t>
      </w:r>
      <w:r w:rsidR="002365C7" w:rsidRPr="007E437A">
        <w:rPr>
          <w:rFonts w:ascii="Times New Roman" w:hAnsi="Times New Roman"/>
          <w:sz w:val="24"/>
          <w:szCs w:val="24"/>
        </w:rPr>
        <w:t>regulatsioon</w:t>
      </w:r>
      <w:r w:rsidR="005530B2" w:rsidRPr="007E437A">
        <w:rPr>
          <w:rFonts w:ascii="Times New Roman" w:hAnsi="Times New Roman"/>
          <w:sz w:val="24"/>
          <w:szCs w:val="24"/>
        </w:rPr>
        <w:t>i</w:t>
      </w:r>
      <w:r w:rsidR="002365C7" w:rsidRPr="007E437A">
        <w:rPr>
          <w:rFonts w:ascii="Times New Roman" w:hAnsi="Times New Roman"/>
          <w:sz w:val="24"/>
          <w:szCs w:val="24"/>
        </w:rPr>
        <w:t>.</w:t>
      </w:r>
    </w:p>
    <w:p w14:paraId="5EEEFD2E" w14:textId="4B4D53FE" w:rsidR="005530B2" w:rsidRPr="007E437A" w:rsidRDefault="005530B2" w:rsidP="007E437A">
      <w:pPr>
        <w:pStyle w:val="Vahedeta"/>
        <w:jc w:val="both"/>
        <w:rPr>
          <w:rFonts w:ascii="Times New Roman" w:hAnsi="Times New Roman"/>
          <w:sz w:val="24"/>
          <w:szCs w:val="24"/>
        </w:rPr>
      </w:pPr>
    </w:p>
    <w:p w14:paraId="3B6D1A44" w14:textId="03B7620C" w:rsidR="00940A12" w:rsidRPr="007E437A" w:rsidRDefault="005530B2" w:rsidP="007E437A">
      <w:pPr>
        <w:pStyle w:val="Vahedeta"/>
        <w:jc w:val="both"/>
        <w:rPr>
          <w:rFonts w:ascii="Times New Roman" w:hAnsi="Times New Roman"/>
          <w:sz w:val="24"/>
          <w:szCs w:val="24"/>
        </w:rPr>
      </w:pPr>
      <w:r w:rsidRPr="007E437A">
        <w:rPr>
          <w:rFonts w:ascii="Times New Roman" w:hAnsi="Times New Roman"/>
          <w:sz w:val="24"/>
          <w:szCs w:val="24"/>
        </w:rPr>
        <w:lastRenderedPageBreak/>
        <w:t>Lisaks sätestatakse</w:t>
      </w:r>
      <w:r w:rsidR="00951238" w:rsidRPr="007E437A">
        <w:rPr>
          <w:rFonts w:ascii="Times New Roman" w:hAnsi="Times New Roman"/>
          <w:sz w:val="24"/>
          <w:szCs w:val="24"/>
        </w:rPr>
        <w:t>,</w:t>
      </w:r>
      <w:r w:rsidR="00393C2C" w:rsidRPr="007E437A">
        <w:rPr>
          <w:rFonts w:ascii="Times New Roman" w:hAnsi="Times New Roman"/>
          <w:sz w:val="24"/>
          <w:szCs w:val="24"/>
        </w:rPr>
        <w:t xml:space="preserve"> </w:t>
      </w:r>
      <w:r w:rsidRPr="007E437A">
        <w:rPr>
          <w:rFonts w:ascii="Times New Roman" w:hAnsi="Times New Roman"/>
          <w:sz w:val="24"/>
          <w:szCs w:val="24"/>
        </w:rPr>
        <w:t>et</w:t>
      </w:r>
      <w:r w:rsidR="00CC5791" w:rsidRPr="007E437A">
        <w:rPr>
          <w:rFonts w:ascii="Times New Roman" w:hAnsi="Times New Roman"/>
          <w:sz w:val="24"/>
          <w:szCs w:val="24"/>
        </w:rPr>
        <w:t xml:space="preserve"> reservis oleva isiku</w:t>
      </w:r>
      <w:r w:rsidRPr="007E437A">
        <w:rPr>
          <w:rFonts w:ascii="Times New Roman" w:hAnsi="Times New Roman"/>
          <w:sz w:val="24"/>
          <w:szCs w:val="24"/>
        </w:rPr>
        <w:t xml:space="preserve"> vabatahtlikus teenistuses osalemise perioodi ei loeta </w:t>
      </w:r>
      <w:r w:rsidR="00951238" w:rsidRPr="007E437A">
        <w:rPr>
          <w:rFonts w:ascii="Times New Roman" w:hAnsi="Times New Roman"/>
          <w:sz w:val="24"/>
          <w:szCs w:val="24"/>
        </w:rPr>
        <w:t>KVTS</w:t>
      </w:r>
      <w:r w:rsidR="003A5518" w:rsidRPr="007E437A">
        <w:rPr>
          <w:rFonts w:ascii="Times New Roman" w:hAnsi="Times New Roman"/>
          <w:sz w:val="24"/>
          <w:szCs w:val="24"/>
        </w:rPr>
        <w:t>-i</w:t>
      </w:r>
      <w:r w:rsidR="00951238" w:rsidRPr="007E437A">
        <w:rPr>
          <w:rFonts w:ascii="Times New Roman" w:hAnsi="Times New Roman"/>
          <w:sz w:val="24"/>
          <w:szCs w:val="24"/>
        </w:rPr>
        <w:t xml:space="preserve"> §</w:t>
      </w:r>
      <w:r w:rsidR="00393C2C" w:rsidRPr="007E437A">
        <w:rPr>
          <w:rFonts w:ascii="Times New Roman" w:hAnsi="Times New Roman"/>
          <w:sz w:val="24"/>
          <w:szCs w:val="24"/>
        </w:rPr>
        <w:t xml:space="preserve"> 69 lõikes</w:t>
      </w:r>
      <w:r w:rsidR="00951238" w:rsidRPr="007E437A">
        <w:rPr>
          <w:rFonts w:ascii="Times New Roman" w:hAnsi="Times New Roman"/>
          <w:sz w:val="24"/>
          <w:szCs w:val="24"/>
        </w:rPr>
        <w:t xml:space="preserve"> 1 </w:t>
      </w:r>
      <w:r w:rsidR="003A5518" w:rsidRPr="007E437A">
        <w:rPr>
          <w:rFonts w:ascii="Times New Roman" w:hAnsi="Times New Roman"/>
          <w:sz w:val="24"/>
          <w:szCs w:val="24"/>
        </w:rPr>
        <w:t xml:space="preserve">ja </w:t>
      </w:r>
      <w:r w:rsidR="00951238" w:rsidRPr="007E437A">
        <w:rPr>
          <w:rFonts w:ascii="Times New Roman" w:hAnsi="Times New Roman"/>
          <w:sz w:val="24"/>
          <w:szCs w:val="24"/>
        </w:rPr>
        <w:t>§ 73 lõi</w:t>
      </w:r>
      <w:r w:rsidR="00393C2C" w:rsidRPr="007E437A">
        <w:rPr>
          <w:rFonts w:ascii="Times New Roman" w:hAnsi="Times New Roman"/>
          <w:sz w:val="24"/>
          <w:szCs w:val="24"/>
        </w:rPr>
        <w:t>kes</w:t>
      </w:r>
      <w:r w:rsidR="00951238" w:rsidRPr="007E437A">
        <w:rPr>
          <w:rFonts w:ascii="Times New Roman" w:hAnsi="Times New Roman"/>
          <w:sz w:val="24"/>
          <w:szCs w:val="24"/>
        </w:rPr>
        <w:t xml:space="preserve"> 1</w:t>
      </w:r>
      <w:r w:rsidR="00393C2C" w:rsidRPr="007E437A">
        <w:rPr>
          <w:rFonts w:ascii="Times New Roman" w:hAnsi="Times New Roman"/>
          <w:sz w:val="24"/>
          <w:szCs w:val="24"/>
        </w:rPr>
        <w:t xml:space="preserve"> kehtestatud</w:t>
      </w:r>
      <w:r w:rsidR="00C26EE4" w:rsidRPr="007E437A">
        <w:rPr>
          <w:rFonts w:ascii="Times New Roman" w:hAnsi="Times New Roman"/>
          <w:sz w:val="24"/>
          <w:szCs w:val="24"/>
        </w:rPr>
        <w:t xml:space="preserve"> </w:t>
      </w:r>
      <w:r w:rsidR="008B3345" w:rsidRPr="007E437A">
        <w:rPr>
          <w:rFonts w:ascii="Times New Roman" w:hAnsi="Times New Roman"/>
          <w:sz w:val="24"/>
          <w:szCs w:val="24"/>
        </w:rPr>
        <w:t>reservteenistuse kestuse hulka</w:t>
      </w:r>
      <w:r w:rsidR="00393C2C" w:rsidRPr="007E437A">
        <w:rPr>
          <w:rFonts w:ascii="Times New Roman" w:hAnsi="Times New Roman"/>
          <w:sz w:val="24"/>
          <w:szCs w:val="24"/>
        </w:rPr>
        <w:t>.</w:t>
      </w:r>
    </w:p>
    <w:p w14:paraId="709C130F" w14:textId="0489A26F" w:rsidR="005530B2" w:rsidRPr="007E437A" w:rsidRDefault="00393C2C" w:rsidP="007E437A">
      <w:pPr>
        <w:pStyle w:val="Vahedeta"/>
        <w:jc w:val="both"/>
        <w:rPr>
          <w:rFonts w:ascii="Times New Roman" w:hAnsi="Times New Roman"/>
          <w:sz w:val="24"/>
          <w:szCs w:val="24"/>
        </w:rPr>
      </w:pPr>
      <w:r w:rsidRPr="007E437A">
        <w:rPr>
          <w:rFonts w:ascii="Times New Roman" w:hAnsi="Times New Roman"/>
          <w:sz w:val="24"/>
          <w:szCs w:val="24"/>
        </w:rPr>
        <w:t>KVTS</w:t>
      </w:r>
      <w:r w:rsidR="003A5518" w:rsidRPr="007E437A">
        <w:rPr>
          <w:rFonts w:ascii="Times New Roman" w:hAnsi="Times New Roman"/>
          <w:sz w:val="24"/>
          <w:szCs w:val="24"/>
        </w:rPr>
        <w:t>-i</w:t>
      </w:r>
      <w:r w:rsidRPr="007E437A">
        <w:rPr>
          <w:rFonts w:ascii="Times New Roman" w:hAnsi="Times New Roman"/>
          <w:sz w:val="24"/>
          <w:szCs w:val="24"/>
        </w:rPr>
        <w:t xml:space="preserve"> § 69 lõike 1 kohaselt </w:t>
      </w:r>
      <w:r w:rsidR="003A5518" w:rsidRPr="007E437A">
        <w:rPr>
          <w:rFonts w:ascii="Times New Roman" w:hAnsi="Times New Roman"/>
          <w:sz w:val="24"/>
          <w:szCs w:val="24"/>
        </w:rPr>
        <w:t xml:space="preserve">võib </w:t>
      </w:r>
      <w:r w:rsidRPr="007E437A">
        <w:rPr>
          <w:rFonts w:ascii="Times New Roman" w:hAnsi="Times New Roman"/>
          <w:sz w:val="24"/>
          <w:szCs w:val="24"/>
        </w:rPr>
        <w:t xml:space="preserve">reservis oleva isiku tema auastme põhiliiki arvestades </w:t>
      </w:r>
      <w:r w:rsidR="003A5518" w:rsidRPr="007E437A">
        <w:rPr>
          <w:rFonts w:ascii="Times New Roman" w:hAnsi="Times New Roman"/>
          <w:sz w:val="24"/>
          <w:szCs w:val="24"/>
        </w:rPr>
        <w:t xml:space="preserve">kutsuda </w:t>
      </w:r>
      <w:r w:rsidRPr="007E437A">
        <w:rPr>
          <w:rFonts w:ascii="Times New Roman" w:hAnsi="Times New Roman"/>
          <w:sz w:val="24"/>
          <w:szCs w:val="24"/>
        </w:rPr>
        <w:t>õppekogunemisele järgmiselt:</w:t>
      </w:r>
    </w:p>
    <w:p w14:paraId="1386FACF" w14:textId="2F292550" w:rsidR="00393C2C" w:rsidRPr="007E437A" w:rsidRDefault="00393C2C" w:rsidP="007E437A">
      <w:pPr>
        <w:pStyle w:val="Vahedeta"/>
        <w:jc w:val="both"/>
        <w:rPr>
          <w:rFonts w:ascii="Times New Roman" w:hAnsi="Times New Roman"/>
          <w:sz w:val="24"/>
          <w:szCs w:val="24"/>
        </w:rPr>
      </w:pPr>
      <w:r w:rsidRPr="007E437A">
        <w:rPr>
          <w:rFonts w:ascii="Times New Roman" w:hAnsi="Times New Roman"/>
          <w:sz w:val="24"/>
          <w:szCs w:val="24"/>
        </w:rPr>
        <w:t>1) ohvitser</w:t>
      </w:r>
      <w:r w:rsidR="003A5518" w:rsidRPr="007E437A">
        <w:rPr>
          <w:rFonts w:ascii="Times New Roman" w:hAnsi="Times New Roman"/>
          <w:sz w:val="24"/>
          <w:szCs w:val="24"/>
        </w:rPr>
        <w:t xml:space="preserve"> –</w:t>
      </w:r>
      <w:r w:rsidRPr="007E437A">
        <w:rPr>
          <w:rFonts w:ascii="Times New Roman" w:hAnsi="Times New Roman"/>
          <w:sz w:val="24"/>
          <w:szCs w:val="24"/>
        </w:rPr>
        <w:t xml:space="preserve"> kokku kuni 12 kuuks;</w:t>
      </w:r>
    </w:p>
    <w:p w14:paraId="72846BB5" w14:textId="58892F40" w:rsidR="00393C2C" w:rsidRPr="007E437A" w:rsidRDefault="00393C2C" w:rsidP="007E437A">
      <w:pPr>
        <w:pStyle w:val="Vahedeta"/>
        <w:jc w:val="both"/>
        <w:rPr>
          <w:rFonts w:ascii="Times New Roman" w:hAnsi="Times New Roman"/>
          <w:sz w:val="24"/>
          <w:szCs w:val="24"/>
        </w:rPr>
      </w:pPr>
      <w:r w:rsidRPr="007E437A">
        <w:rPr>
          <w:rFonts w:ascii="Times New Roman" w:hAnsi="Times New Roman"/>
          <w:sz w:val="24"/>
          <w:szCs w:val="24"/>
        </w:rPr>
        <w:t>2) allohvitser</w:t>
      </w:r>
      <w:r w:rsidR="003A5518" w:rsidRPr="007E437A">
        <w:rPr>
          <w:rFonts w:ascii="Times New Roman" w:hAnsi="Times New Roman"/>
          <w:sz w:val="24"/>
          <w:szCs w:val="24"/>
        </w:rPr>
        <w:t xml:space="preserve"> –</w:t>
      </w:r>
      <w:r w:rsidRPr="007E437A">
        <w:rPr>
          <w:rFonts w:ascii="Times New Roman" w:hAnsi="Times New Roman"/>
          <w:sz w:val="24"/>
          <w:szCs w:val="24"/>
        </w:rPr>
        <w:t xml:space="preserve"> kokku kuni üheksaks kuuks;</w:t>
      </w:r>
    </w:p>
    <w:p w14:paraId="32366DB5" w14:textId="21E68524" w:rsidR="00393C2C" w:rsidRPr="007E437A" w:rsidRDefault="00393C2C" w:rsidP="007E437A">
      <w:pPr>
        <w:pStyle w:val="Vahedeta"/>
        <w:jc w:val="both"/>
        <w:rPr>
          <w:rFonts w:ascii="Times New Roman" w:hAnsi="Times New Roman"/>
          <w:sz w:val="24"/>
          <w:szCs w:val="24"/>
        </w:rPr>
      </w:pPr>
      <w:r w:rsidRPr="007E437A">
        <w:rPr>
          <w:rFonts w:ascii="Times New Roman" w:hAnsi="Times New Roman"/>
          <w:sz w:val="24"/>
          <w:szCs w:val="24"/>
        </w:rPr>
        <w:t>3) sõdur</w:t>
      </w:r>
      <w:r w:rsidR="003A5518" w:rsidRPr="007E437A">
        <w:rPr>
          <w:rFonts w:ascii="Times New Roman" w:hAnsi="Times New Roman"/>
          <w:sz w:val="24"/>
          <w:szCs w:val="24"/>
        </w:rPr>
        <w:t xml:space="preserve"> –</w:t>
      </w:r>
      <w:r w:rsidRPr="007E437A">
        <w:rPr>
          <w:rFonts w:ascii="Times New Roman" w:hAnsi="Times New Roman"/>
          <w:sz w:val="24"/>
          <w:szCs w:val="24"/>
        </w:rPr>
        <w:t xml:space="preserve"> kokku kuni kuueks kuuks.</w:t>
      </w:r>
    </w:p>
    <w:p w14:paraId="1D17F204" w14:textId="1CFECAFE" w:rsidR="008065E6" w:rsidRPr="007E437A" w:rsidRDefault="00393C2C" w:rsidP="007E437A">
      <w:pPr>
        <w:pStyle w:val="Vahedeta"/>
        <w:jc w:val="both"/>
        <w:rPr>
          <w:rFonts w:ascii="Times New Roman" w:hAnsi="Times New Roman"/>
          <w:sz w:val="24"/>
          <w:szCs w:val="24"/>
        </w:rPr>
      </w:pPr>
      <w:r w:rsidRPr="007E437A">
        <w:rPr>
          <w:rFonts w:ascii="Times New Roman" w:hAnsi="Times New Roman"/>
          <w:sz w:val="24"/>
          <w:szCs w:val="24"/>
        </w:rPr>
        <w:t>KVTS</w:t>
      </w:r>
      <w:r w:rsidR="003A5518" w:rsidRPr="007E437A">
        <w:rPr>
          <w:rFonts w:ascii="Times New Roman" w:hAnsi="Times New Roman"/>
          <w:sz w:val="24"/>
          <w:szCs w:val="24"/>
        </w:rPr>
        <w:t>-i</w:t>
      </w:r>
      <w:r w:rsidRPr="007E437A">
        <w:rPr>
          <w:rFonts w:ascii="Times New Roman" w:hAnsi="Times New Roman"/>
          <w:sz w:val="24"/>
          <w:szCs w:val="24"/>
        </w:rPr>
        <w:t xml:space="preserve"> § 73 lõike 1 kohaselt </w:t>
      </w:r>
      <w:r w:rsidR="003A5518" w:rsidRPr="007E437A">
        <w:rPr>
          <w:rFonts w:ascii="Times New Roman" w:hAnsi="Times New Roman"/>
          <w:sz w:val="24"/>
          <w:szCs w:val="24"/>
        </w:rPr>
        <w:t xml:space="preserve">võib </w:t>
      </w:r>
      <w:r w:rsidRPr="007E437A">
        <w:rPr>
          <w:rFonts w:ascii="Times New Roman" w:hAnsi="Times New Roman"/>
          <w:sz w:val="24"/>
          <w:szCs w:val="24"/>
        </w:rPr>
        <w:t xml:space="preserve">reservväelane osaleda õppekogunemisel tema auastme põhiliiki arvestades järgmiselt: ohvitser kuni 30 päeva, allohvitser kuni 21 päeva </w:t>
      </w:r>
      <w:r w:rsidR="003A5518" w:rsidRPr="007E437A">
        <w:rPr>
          <w:rFonts w:ascii="Times New Roman" w:hAnsi="Times New Roman"/>
          <w:sz w:val="24"/>
          <w:szCs w:val="24"/>
        </w:rPr>
        <w:t xml:space="preserve">ja </w:t>
      </w:r>
      <w:r w:rsidRPr="007E437A">
        <w:rPr>
          <w:rFonts w:ascii="Times New Roman" w:hAnsi="Times New Roman"/>
          <w:sz w:val="24"/>
          <w:szCs w:val="24"/>
        </w:rPr>
        <w:t>sõdur kuni 14 päeva.</w:t>
      </w:r>
    </w:p>
    <w:p w14:paraId="417FC040" w14:textId="74B1F9D6" w:rsidR="00393C2C" w:rsidRPr="007E437A" w:rsidRDefault="00393C2C" w:rsidP="007E437A">
      <w:pPr>
        <w:pStyle w:val="Vahedeta"/>
        <w:jc w:val="both"/>
        <w:rPr>
          <w:rFonts w:ascii="Times New Roman" w:hAnsi="Times New Roman"/>
          <w:sz w:val="24"/>
          <w:szCs w:val="24"/>
        </w:rPr>
      </w:pPr>
    </w:p>
    <w:p w14:paraId="6ACA860B" w14:textId="498AD035" w:rsidR="00393C2C" w:rsidRPr="007E437A" w:rsidRDefault="0015597F" w:rsidP="007E437A">
      <w:pPr>
        <w:pStyle w:val="Vahedeta"/>
        <w:jc w:val="both"/>
        <w:rPr>
          <w:rFonts w:ascii="Times New Roman" w:hAnsi="Times New Roman"/>
          <w:sz w:val="24"/>
          <w:szCs w:val="24"/>
        </w:rPr>
      </w:pPr>
      <w:r w:rsidRPr="007E437A">
        <w:rPr>
          <w:rFonts w:ascii="Times New Roman" w:hAnsi="Times New Roman"/>
          <w:sz w:val="24"/>
          <w:szCs w:val="24"/>
        </w:rPr>
        <w:t xml:space="preserve">Seega </w:t>
      </w:r>
      <w:r w:rsidR="003A5518" w:rsidRPr="007E437A">
        <w:rPr>
          <w:rFonts w:ascii="Times New Roman" w:hAnsi="Times New Roman"/>
          <w:sz w:val="24"/>
          <w:szCs w:val="24"/>
        </w:rPr>
        <w:t xml:space="preserve">tuuakse </w:t>
      </w:r>
      <w:r w:rsidRPr="007E437A">
        <w:rPr>
          <w:rFonts w:ascii="Times New Roman" w:hAnsi="Times New Roman"/>
          <w:sz w:val="24"/>
          <w:szCs w:val="24"/>
        </w:rPr>
        <w:t>eelnõus välja, et v</w:t>
      </w:r>
      <w:r w:rsidR="00393C2C" w:rsidRPr="007E437A">
        <w:rPr>
          <w:rFonts w:ascii="Times New Roman" w:hAnsi="Times New Roman"/>
          <w:sz w:val="24"/>
          <w:szCs w:val="24"/>
        </w:rPr>
        <w:t>abatahtliku</w:t>
      </w:r>
      <w:r w:rsidRPr="007E437A">
        <w:rPr>
          <w:rFonts w:ascii="Times New Roman" w:hAnsi="Times New Roman"/>
          <w:sz w:val="24"/>
          <w:szCs w:val="24"/>
        </w:rPr>
        <w:t>le</w:t>
      </w:r>
      <w:r w:rsidR="00393C2C" w:rsidRPr="007E437A">
        <w:rPr>
          <w:rFonts w:ascii="Times New Roman" w:hAnsi="Times New Roman"/>
          <w:sz w:val="24"/>
          <w:szCs w:val="24"/>
        </w:rPr>
        <w:t xml:space="preserve"> teenistuse</w:t>
      </w:r>
      <w:r w:rsidR="00417162" w:rsidRPr="007E437A">
        <w:rPr>
          <w:rFonts w:ascii="Times New Roman" w:hAnsi="Times New Roman"/>
          <w:sz w:val="24"/>
          <w:szCs w:val="24"/>
        </w:rPr>
        <w:t>le</w:t>
      </w:r>
      <w:r w:rsidRPr="007E437A">
        <w:rPr>
          <w:rFonts w:ascii="Times New Roman" w:hAnsi="Times New Roman"/>
          <w:sz w:val="24"/>
          <w:szCs w:val="24"/>
        </w:rPr>
        <w:t xml:space="preserve"> </w:t>
      </w:r>
      <w:r w:rsidR="003A5518" w:rsidRPr="007E437A">
        <w:rPr>
          <w:rFonts w:ascii="Times New Roman" w:hAnsi="Times New Roman"/>
          <w:sz w:val="24"/>
          <w:szCs w:val="24"/>
        </w:rPr>
        <w:t>ega</w:t>
      </w:r>
      <w:r w:rsidRPr="007E437A">
        <w:rPr>
          <w:rFonts w:ascii="Times New Roman" w:hAnsi="Times New Roman"/>
          <w:sz w:val="24"/>
          <w:szCs w:val="24"/>
        </w:rPr>
        <w:t xml:space="preserve"> teenistuse kestusele nimetatud piirangud ei laiene, kuna vabatahtlik teenistus on eristatud kohustuslikust reservteenistusest.</w:t>
      </w:r>
    </w:p>
    <w:p w14:paraId="5F50BB66" w14:textId="155304A4" w:rsidR="00CC1AAA" w:rsidRPr="007E437A" w:rsidRDefault="00CC1AAA" w:rsidP="007E437A">
      <w:pPr>
        <w:pStyle w:val="Vahedeta"/>
        <w:jc w:val="both"/>
        <w:rPr>
          <w:rFonts w:ascii="Times New Roman" w:hAnsi="Times New Roman"/>
          <w:sz w:val="24"/>
          <w:szCs w:val="24"/>
        </w:rPr>
      </w:pPr>
    </w:p>
    <w:p w14:paraId="3AAC44DE" w14:textId="6D626A4D" w:rsidR="008065E6" w:rsidRPr="007E437A" w:rsidRDefault="00CC1AAA" w:rsidP="007E437A">
      <w:pPr>
        <w:pStyle w:val="Vahedeta"/>
        <w:jc w:val="both"/>
        <w:rPr>
          <w:rFonts w:ascii="Times New Roman" w:hAnsi="Times New Roman"/>
          <w:sz w:val="24"/>
          <w:szCs w:val="24"/>
        </w:rPr>
      </w:pPr>
      <w:r w:rsidRPr="007E437A">
        <w:rPr>
          <w:rFonts w:ascii="Times New Roman" w:hAnsi="Times New Roman"/>
          <w:sz w:val="24"/>
          <w:szCs w:val="24"/>
        </w:rPr>
        <w:t>Eelnõu §</w:t>
      </w:r>
      <w:r w:rsidR="003A5518" w:rsidRPr="007E437A">
        <w:rPr>
          <w:rFonts w:ascii="Times New Roman" w:hAnsi="Times New Roman"/>
          <w:sz w:val="24"/>
          <w:szCs w:val="24"/>
        </w:rPr>
        <w:t>-s</w:t>
      </w:r>
      <w:r w:rsidRPr="007E437A">
        <w:rPr>
          <w:rFonts w:ascii="Times New Roman" w:hAnsi="Times New Roman"/>
          <w:sz w:val="24"/>
          <w:szCs w:val="24"/>
        </w:rPr>
        <w:t xml:space="preserve"> </w:t>
      </w:r>
      <w:r w:rsidR="00951238" w:rsidRPr="007E437A">
        <w:rPr>
          <w:rFonts w:ascii="Times New Roman" w:hAnsi="Times New Roman"/>
          <w:sz w:val="24"/>
          <w:szCs w:val="24"/>
        </w:rPr>
        <w:t>80</w:t>
      </w:r>
      <w:r w:rsidR="00951238" w:rsidRPr="007E437A">
        <w:rPr>
          <w:rFonts w:ascii="Times New Roman" w:hAnsi="Times New Roman"/>
          <w:sz w:val="24"/>
          <w:szCs w:val="24"/>
          <w:vertAlign w:val="superscript"/>
        </w:rPr>
        <w:t>18</w:t>
      </w:r>
      <w:r w:rsidR="00951238" w:rsidRPr="007E437A">
        <w:rPr>
          <w:rFonts w:ascii="Times New Roman" w:hAnsi="Times New Roman"/>
          <w:sz w:val="24"/>
          <w:szCs w:val="24"/>
        </w:rPr>
        <w:t xml:space="preserve"> </w:t>
      </w:r>
      <w:r w:rsidRPr="007E437A">
        <w:rPr>
          <w:rFonts w:ascii="Times New Roman" w:hAnsi="Times New Roman"/>
          <w:sz w:val="24"/>
          <w:szCs w:val="24"/>
        </w:rPr>
        <w:t>kehtestatakse vabatahtliku teenistuja tagatised.</w:t>
      </w:r>
    </w:p>
    <w:p w14:paraId="7DDAC213" w14:textId="22923C2E" w:rsidR="008065E6" w:rsidRPr="007E437A" w:rsidRDefault="00D02DF4" w:rsidP="007E437A">
      <w:pPr>
        <w:pStyle w:val="Vahedeta"/>
        <w:jc w:val="both"/>
        <w:rPr>
          <w:rFonts w:ascii="Times New Roman" w:hAnsi="Times New Roman"/>
          <w:sz w:val="24"/>
          <w:szCs w:val="24"/>
        </w:rPr>
      </w:pPr>
      <w:r w:rsidRPr="007E437A">
        <w:rPr>
          <w:rFonts w:ascii="Times New Roman" w:hAnsi="Times New Roman"/>
          <w:sz w:val="24"/>
          <w:szCs w:val="24"/>
        </w:rPr>
        <w:t>Vabatahtlikul</w:t>
      </w:r>
      <w:r w:rsidR="00CE1B7E" w:rsidRPr="007E437A">
        <w:rPr>
          <w:rFonts w:ascii="Times New Roman" w:hAnsi="Times New Roman"/>
          <w:sz w:val="24"/>
          <w:szCs w:val="24"/>
        </w:rPr>
        <w:t>e</w:t>
      </w:r>
      <w:r w:rsidRPr="007E437A">
        <w:rPr>
          <w:rFonts w:ascii="Times New Roman" w:hAnsi="Times New Roman"/>
          <w:sz w:val="24"/>
          <w:szCs w:val="24"/>
        </w:rPr>
        <w:t xml:space="preserve"> teenistujale makstakse teenistu</w:t>
      </w:r>
      <w:r w:rsidR="00CE1B7E" w:rsidRPr="007E437A">
        <w:rPr>
          <w:rFonts w:ascii="Times New Roman" w:hAnsi="Times New Roman"/>
          <w:sz w:val="24"/>
          <w:szCs w:val="24"/>
        </w:rPr>
        <w:t xml:space="preserve">sülesannete täitmise eest </w:t>
      </w:r>
      <w:r w:rsidR="00C746B0" w:rsidRPr="007E437A">
        <w:rPr>
          <w:rFonts w:ascii="Times New Roman" w:hAnsi="Times New Roman"/>
          <w:sz w:val="24"/>
          <w:szCs w:val="24"/>
        </w:rPr>
        <w:t>palk</w:t>
      </w:r>
      <w:r w:rsidR="00940A12" w:rsidRPr="007E437A">
        <w:rPr>
          <w:rFonts w:ascii="Times New Roman" w:hAnsi="Times New Roman"/>
          <w:sz w:val="24"/>
          <w:szCs w:val="24"/>
        </w:rPr>
        <w:t>a</w:t>
      </w:r>
      <w:r w:rsidR="00C746B0" w:rsidRPr="007E437A">
        <w:rPr>
          <w:rFonts w:ascii="Times New Roman" w:hAnsi="Times New Roman"/>
          <w:sz w:val="24"/>
          <w:szCs w:val="24"/>
        </w:rPr>
        <w:t xml:space="preserve"> </w:t>
      </w:r>
      <w:r w:rsidR="00CE1B7E" w:rsidRPr="007E437A">
        <w:rPr>
          <w:rFonts w:ascii="Times New Roman" w:hAnsi="Times New Roman"/>
          <w:sz w:val="24"/>
          <w:szCs w:val="24"/>
        </w:rPr>
        <w:t xml:space="preserve">lepingus ettenähtud ulatuses ja korras. </w:t>
      </w:r>
      <w:r w:rsidR="005A3E19" w:rsidRPr="007E437A">
        <w:rPr>
          <w:rFonts w:ascii="Times New Roman" w:hAnsi="Times New Roman"/>
          <w:sz w:val="24"/>
          <w:szCs w:val="24"/>
        </w:rPr>
        <w:t>Vabatahtliku teenistuja puhkuse andmisel lähtutakse töölepingu seaduse §</w:t>
      </w:r>
      <w:r w:rsidR="003A5518" w:rsidRPr="007E437A">
        <w:rPr>
          <w:rFonts w:ascii="Times New Roman" w:hAnsi="Times New Roman"/>
          <w:sz w:val="24"/>
          <w:szCs w:val="24"/>
        </w:rPr>
        <w:t>-des</w:t>
      </w:r>
      <w:r w:rsidR="005A3E19" w:rsidRPr="007E437A">
        <w:rPr>
          <w:rFonts w:ascii="Times New Roman" w:hAnsi="Times New Roman"/>
          <w:sz w:val="24"/>
          <w:szCs w:val="24"/>
        </w:rPr>
        <w:t xml:space="preserve"> 54</w:t>
      </w:r>
      <w:r w:rsidR="003A5518" w:rsidRPr="007E437A">
        <w:rPr>
          <w:rFonts w:ascii="Times New Roman" w:hAnsi="Times New Roman"/>
          <w:sz w:val="24"/>
          <w:szCs w:val="24"/>
        </w:rPr>
        <w:t>–</w:t>
      </w:r>
      <w:r w:rsidR="005A3E19" w:rsidRPr="007E437A">
        <w:rPr>
          <w:rFonts w:ascii="Times New Roman" w:hAnsi="Times New Roman"/>
          <w:sz w:val="24"/>
          <w:szCs w:val="24"/>
        </w:rPr>
        <w:t>71 sätestatud regulatsioonist.</w:t>
      </w:r>
    </w:p>
    <w:p w14:paraId="13E2A355" w14:textId="7D088526" w:rsidR="005A3E19" w:rsidRPr="007E437A" w:rsidRDefault="005A3E19" w:rsidP="007E437A">
      <w:pPr>
        <w:pStyle w:val="Vahedeta"/>
        <w:jc w:val="both"/>
        <w:rPr>
          <w:rFonts w:ascii="Times New Roman" w:hAnsi="Times New Roman"/>
          <w:sz w:val="24"/>
          <w:szCs w:val="24"/>
        </w:rPr>
      </w:pPr>
    </w:p>
    <w:p w14:paraId="4C545367" w14:textId="6A7E6143" w:rsidR="008065E6" w:rsidRPr="007E437A" w:rsidRDefault="005A3E19" w:rsidP="007E437A">
      <w:pPr>
        <w:pStyle w:val="Vahedeta"/>
        <w:jc w:val="both"/>
        <w:rPr>
          <w:rFonts w:ascii="Times New Roman" w:hAnsi="Times New Roman"/>
          <w:sz w:val="24"/>
          <w:szCs w:val="24"/>
        </w:rPr>
      </w:pPr>
      <w:r w:rsidRPr="007E437A">
        <w:rPr>
          <w:rFonts w:ascii="Times New Roman" w:hAnsi="Times New Roman"/>
          <w:sz w:val="24"/>
          <w:szCs w:val="24"/>
        </w:rPr>
        <w:t>Nagu ka tegevväelastel</w:t>
      </w:r>
      <w:r w:rsidR="009E20EE" w:rsidRPr="007E437A">
        <w:rPr>
          <w:rFonts w:ascii="Times New Roman" w:hAnsi="Times New Roman"/>
          <w:sz w:val="24"/>
          <w:szCs w:val="24"/>
        </w:rPr>
        <w:t>e</w:t>
      </w:r>
      <w:r w:rsidRPr="007E437A">
        <w:rPr>
          <w:rFonts w:ascii="Times New Roman" w:hAnsi="Times New Roman"/>
          <w:sz w:val="24"/>
          <w:szCs w:val="24"/>
        </w:rPr>
        <w:t xml:space="preserve">, võimaldatakse vabatahtlikule teenistujale vajaduse korral </w:t>
      </w:r>
      <w:r w:rsidR="00355553" w:rsidRPr="007E437A">
        <w:rPr>
          <w:rFonts w:ascii="Times New Roman" w:hAnsi="Times New Roman"/>
          <w:sz w:val="24"/>
          <w:szCs w:val="24"/>
        </w:rPr>
        <w:t xml:space="preserve">tasuta </w:t>
      </w:r>
      <w:r w:rsidRPr="007E437A">
        <w:rPr>
          <w:rFonts w:ascii="Times New Roman" w:hAnsi="Times New Roman"/>
          <w:sz w:val="24"/>
          <w:szCs w:val="24"/>
        </w:rPr>
        <w:t>toitlustus</w:t>
      </w:r>
      <w:r w:rsidR="003A5518" w:rsidRPr="007E437A">
        <w:rPr>
          <w:rFonts w:ascii="Times New Roman" w:hAnsi="Times New Roman"/>
          <w:sz w:val="24"/>
          <w:szCs w:val="24"/>
        </w:rPr>
        <w:t>,</w:t>
      </w:r>
      <w:r w:rsidRPr="007E437A">
        <w:rPr>
          <w:rFonts w:ascii="Times New Roman" w:hAnsi="Times New Roman"/>
          <w:sz w:val="24"/>
          <w:szCs w:val="24"/>
        </w:rPr>
        <w:t xml:space="preserve"> arvestades teenistusülesannete täitmise asukohta, iseloomu, ke</w:t>
      </w:r>
      <w:r w:rsidR="00686250" w:rsidRPr="007E437A">
        <w:rPr>
          <w:rFonts w:ascii="Times New Roman" w:hAnsi="Times New Roman"/>
          <w:sz w:val="24"/>
          <w:szCs w:val="24"/>
        </w:rPr>
        <w:t xml:space="preserve">stust ja muid olulisi tingimusi. </w:t>
      </w:r>
      <w:r w:rsidR="00612AE8" w:rsidRPr="007E437A">
        <w:rPr>
          <w:rFonts w:ascii="Times New Roman" w:hAnsi="Times New Roman"/>
          <w:sz w:val="24"/>
          <w:szCs w:val="24"/>
        </w:rPr>
        <w:t>N</w:t>
      </w:r>
      <w:r w:rsidR="009E20EE" w:rsidRPr="007E437A">
        <w:rPr>
          <w:rFonts w:ascii="Times New Roman" w:hAnsi="Times New Roman"/>
          <w:sz w:val="24"/>
          <w:szCs w:val="24"/>
        </w:rPr>
        <w:t>äiteks</w:t>
      </w:r>
      <w:r w:rsidR="00612AE8" w:rsidRPr="007E437A">
        <w:rPr>
          <w:rFonts w:ascii="Times New Roman" w:hAnsi="Times New Roman"/>
          <w:sz w:val="24"/>
          <w:szCs w:val="24"/>
        </w:rPr>
        <w:t xml:space="preserve"> </w:t>
      </w:r>
      <w:r w:rsidR="003A5518" w:rsidRPr="007E437A">
        <w:rPr>
          <w:rFonts w:ascii="Times New Roman" w:hAnsi="Times New Roman"/>
          <w:sz w:val="24"/>
          <w:szCs w:val="24"/>
        </w:rPr>
        <w:t xml:space="preserve">on </w:t>
      </w:r>
      <w:r w:rsidR="00612AE8" w:rsidRPr="007E437A">
        <w:rPr>
          <w:rFonts w:ascii="Times New Roman" w:hAnsi="Times New Roman"/>
          <w:sz w:val="24"/>
          <w:szCs w:val="24"/>
        </w:rPr>
        <w:t>toitlustus tagatud</w:t>
      </w:r>
      <w:r w:rsidR="009E20EE" w:rsidRPr="007E437A">
        <w:rPr>
          <w:rFonts w:ascii="Times New Roman" w:hAnsi="Times New Roman"/>
          <w:sz w:val="24"/>
          <w:szCs w:val="24"/>
        </w:rPr>
        <w:t xml:space="preserve"> </w:t>
      </w:r>
      <w:r w:rsidRPr="007E437A">
        <w:rPr>
          <w:rFonts w:ascii="Times New Roman" w:hAnsi="Times New Roman"/>
          <w:sz w:val="24"/>
          <w:szCs w:val="24"/>
        </w:rPr>
        <w:t>sõjaväelisel väljaõppel, rahvusvahelisel sõja</w:t>
      </w:r>
      <w:r w:rsidR="00482E34">
        <w:rPr>
          <w:rFonts w:ascii="Times New Roman" w:hAnsi="Times New Roman"/>
          <w:sz w:val="24"/>
          <w:szCs w:val="24"/>
        </w:rPr>
        <w:t xml:space="preserve">lisel </w:t>
      </w:r>
      <w:r w:rsidRPr="007E437A">
        <w:rPr>
          <w:rFonts w:ascii="Times New Roman" w:hAnsi="Times New Roman"/>
          <w:sz w:val="24"/>
          <w:szCs w:val="24"/>
        </w:rPr>
        <w:t xml:space="preserve">operatsioonil ning Kaitseväe laeval ja õhusõidukis. </w:t>
      </w:r>
      <w:r w:rsidR="00612AE8" w:rsidRPr="007E437A">
        <w:rPr>
          <w:rFonts w:ascii="Times New Roman" w:hAnsi="Times New Roman"/>
          <w:sz w:val="24"/>
          <w:szCs w:val="24"/>
        </w:rPr>
        <w:t>Vabatahtliku teenistuja võib majutada teenistusülesannete täitmise ajal selleks ettenähtud ruumi, milleks on üldjuhul kasarmuruum.</w:t>
      </w:r>
    </w:p>
    <w:p w14:paraId="4D7C2A94" w14:textId="7E80F050" w:rsidR="009853B7" w:rsidRPr="007E437A" w:rsidRDefault="009853B7" w:rsidP="007E437A">
      <w:pPr>
        <w:pStyle w:val="Vahedeta"/>
        <w:jc w:val="both"/>
        <w:rPr>
          <w:rFonts w:ascii="Times New Roman" w:hAnsi="Times New Roman"/>
          <w:sz w:val="24"/>
          <w:szCs w:val="24"/>
        </w:rPr>
      </w:pPr>
    </w:p>
    <w:p w14:paraId="06E1836F" w14:textId="0E4DEDB3" w:rsidR="00BE0E92" w:rsidRPr="007E437A" w:rsidRDefault="0015597F" w:rsidP="007E437A">
      <w:pPr>
        <w:pStyle w:val="Vahedeta"/>
        <w:jc w:val="both"/>
        <w:rPr>
          <w:rFonts w:ascii="Times New Roman" w:hAnsi="Times New Roman"/>
          <w:sz w:val="24"/>
          <w:szCs w:val="24"/>
        </w:rPr>
      </w:pPr>
      <w:r w:rsidRPr="007E437A">
        <w:rPr>
          <w:rFonts w:ascii="Times New Roman" w:hAnsi="Times New Roman"/>
          <w:sz w:val="24"/>
          <w:szCs w:val="24"/>
        </w:rPr>
        <w:t xml:space="preserve">Kuna vabatahtlik teenistus loetakse kaitseväeteenistuseks </w:t>
      </w:r>
      <w:r w:rsidR="004B7461" w:rsidRPr="007E437A">
        <w:rPr>
          <w:rFonts w:ascii="Times New Roman" w:hAnsi="Times New Roman"/>
          <w:sz w:val="24"/>
          <w:szCs w:val="24"/>
        </w:rPr>
        <w:t xml:space="preserve">ja </w:t>
      </w:r>
      <w:r w:rsidRPr="007E437A">
        <w:rPr>
          <w:rFonts w:ascii="Times New Roman" w:hAnsi="Times New Roman"/>
          <w:sz w:val="24"/>
          <w:szCs w:val="24"/>
        </w:rPr>
        <w:t>kaitseväeteenistuses olev isik loetakse kaitseväelaseks, siis laienevad v</w:t>
      </w:r>
      <w:r w:rsidR="009853B7" w:rsidRPr="007E437A">
        <w:rPr>
          <w:rFonts w:ascii="Times New Roman" w:hAnsi="Times New Roman"/>
          <w:sz w:val="24"/>
          <w:szCs w:val="24"/>
        </w:rPr>
        <w:t>abatahtlikule teenistujale KVTS</w:t>
      </w:r>
      <w:r w:rsidR="004B7461" w:rsidRPr="007E437A">
        <w:rPr>
          <w:rFonts w:ascii="Times New Roman" w:hAnsi="Times New Roman"/>
          <w:sz w:val="24"/>
          <w:szCs w:val="24"/>
        </w:rPr>
        <w:t>-</w:t>
      </w:r>
      <w:r w:rsidR="009853B7" w:rsidRPr="007E437A">
        <w:rPr>
          <w:rFonts w:ascii="Times New Roman" w:hAnsi="Times New Roman"/>
          <w:sz w:val="24"/>
          <w:szCs w:val="24"/>
        </w:rPr>
        <w:t>i 11. peatükis kehtestatud kaitseväelasele ettenähtud teenistusalased tagatised</w:t>
      </w:r>
      <w:r w:rsidR="00BE0E92" w:rsidRPr="007E437A">
        <w:rPr>
          <w:rFonts w:ascii="Times New Roman" w:hAnsi="Times New Roman"/>
          <w:sz w:val="24"/>
          <w:szCs w:val="24"/>
        </w:rPr>
        <w:t>, mis on ette</w:t>
      </w:r>
      <w:r w:rsidR="004B7461" w:rsidRPr="007E437A">
        <w:rPr>
          <w:rFonts w:ascii="Times New Roman" w:hAnsi="Times New Roman"/>
          <w:sz w:val="24"/>
          <w:szCs w:val="24"/>
        </w:rPr>
        <w:t xml:space="preserve"> </w:t>
      </w:r>
      <w:r w:rsidR="00BE0E92" w:rsidRPr="007E437A">
        <w:rPr>
          <w:rFonts w:ascii="Times New Roman" w:hAnsi="Times New Roman"/>
          <w:sz w:val="24"/>
          <w:szCs w:val="24"/>
        </w:rPr>
        <w:t>nähtud olukorras, kus kaitseväelane saab teenistuskohustusi täites viga või haigestub. KVTS</w:t>
      </w:r>
      <w:r w:rsidR="004B7461" w:rsidRPr="007E437A">
        <w:rPr>
          <w:rFonts w:ascii="Times New Roman" w:hAnsi="Times New Roman"/>
          <w:sz w:val="24"/>
          <w:szCs w:val="24"/>
        </w:rPr>
        <w:t>-i</w:t>
      </w:r>
      <w:r w:rsidR="00BE0E92" w:rsidRPr="007E437A">
        <w:rPr>
          <w:rFonts w:ascii="Times New Roman" w:hAnsi="Times New Roman"/>
          <w:sz w:val="24"/>
          <w:szCs w:val="24"/>
        </w:rPr>
        <w:t xml:space="preserve"> § 192 kohaselt </w:t>
      </w:r>
      <w:r w:rsidR="004B7461" w:rsidRPr="007E437A">
        <w:rPr>
          <w:rFonts w:ascii="Times New Roman" w:hAnsi="Times New Roman"/>
          <w:sz w:val="24"/>
          <w:szCs w:val="24"/>
        </w:rPr>
        <w:t xml:space="preserve">kohaldatakse </w:t>
      </w:r>
      <w:r w:rsidR="00BE0E92" w:rsidRPr="007E437A">
        <w:rPr>
          <w:rFonts w:ascii="Times New Roman" w:hAnsi="Times New Roman"/>
          <w:sz w:val="24"/>
          <w:szCs w:val="24"/>
        </w:rPr>
        <w:t>kaitseväelase ja asendusteenistuja teenistustingimustele töötervishoiu ja tööohutuse seadust, arvestades KVTS</w:t>
      </w:r>
      <w:r w:rsidR="004B7461" w:rsidRPr="007E437A">
        <w:rPr>
          <w:rFonts w:ascii="Times New Roman" w:hAnsi="Times New Roman"/>
          <w:sz w:val="24"/>
          <w:szCs w:val="24"/>
        </w:rPr>
        <w:t>-</w:t>
      </w:r>
      <w:proofErr w:type="spellStart"/>
      <w:r w:rsidR="00BE0E92" w:rsidRPr="007E437A">
        <w:rPr>
          <w:rFonts w:ascii="Times New Roman" w:hAnsi="Times New Roman"/>
          <w:sz w:val="24"/>
          <w:szCs w:val="24"/>
        </w:rPr>
        <w:t>is</w:t>
      </w:r>
      <w:proofErr w:type="spellEnd"/>
      <w:r w:rsidR="00BE0E92" w:rsidRPr="007E437A">
        <w:rPr>
          <w:rFonts w:ascii="Times New Roman" w:hAnsi="Times New Roman"/>
          <w:sz w:val="24"/>
          <w:szCs w:val="24"/>
        </w:rPr>
        <w:t xml:space="preserve"> sätestatud erisusi. Töötervishoiu- ja tööohutusnõuete täitmise tagab kaitseväelase ameti- või teenistuskoha asutus.</w:t>
      </w:r>
    </w:p>
    <w:p w14:paraId="147BED41" w14:textId="3942259C" w:rsidR="00BE0E92" w:rsidRPr="007E437A" w:rsidRDefault="00BE0E92" w:rsidP="007E437A">
      <w:pPr>
        <w:pStyle w:val="Vahedeta"/>
        <w:jc w:val="both"/>
        <w:rPr>
          <w:rFonts w:ascii="Times New Roman" w:hAnsi="Times New Roman"/>
          <w:sz w:val="24"/>
          <w:szCs w:val="24"/>
        </w:rPr>
      </w:pPr>
      <w:r w:rsidRPr="007E437A">
        <w:rPr>
          <w:rFonts w:ascii="Times New Roman" w:hAnsi="Times New Roman"/>
          <w:sz w:val="24"/>
          <w:szCs w:val="24"/>
        </w:rPr>
        <w:t>Vabatahtlikule teenistujale tagatakse vajaduse</w:t>
      </w:r>
      <w:r w:rsidR="004B7461" w:rsidRPr="007E437A">
        <w:rPr>
          <w:rFonts w:ascii="Times New Roman" w:hAnsi="Times New Roman"/>
          <w:sz w:val="24"/>
          <w:szCs w:val="24"/>
        </w:rPr>
        <w:t xml:space="preserve"> korral</w:t>
      </w:r>
      <w:r w:rsidRPr="007E437A">
        <w:rPr>
          <w:rFonts w:ascii="Times New Roman" w:hAnsi="Times New Roman"/>
          <w:sz w:val="24"/>
          <w:szCs w:val="24"/>
        </w:rPr>
        <w:t xml:space="preserve"> piirmäära ulatuses tervishoiuteenused, meditsiiniseadmed ja ravimid KVTS</w:t>
      </w:r>
      <w:r w:rsidR="004B7461" w:rsidRPr="007E437A">
        <w:rPr>
          <w:rFonts w:ascii="Times New Roman" w:hAnsi="Times New Roman"/>
          <w:sz w:val="24"/>
          <w:szCs w:val="24"/>
        </w:rPr>
        <w:t>-i</w:t>
      </w:r>
      <w:r w:rsidRPr="007E437A">
        <w:rPr>
          <w:rFonts w:ascii="Times New Roman" w:hAnsi="Times New Roman"/>
          <w:sz w:val="24"/>
          <w:szCs w:val="24"/>
        </w:rPr>
        <w:t xml:space="preserve"> §</w:t>
      </w:r>
      <w:r w:rsidR="004B7461" w:rsidRPr="007E437A">
        <w:rPr>
          <w:rFonts w:ascii="Times New Roman" w:hAnsi="Times New Roman"/>
          <w:sz w:val="24"/>
          <w:szCs w:val="24"/>
        </w:rPr>
        <w:t>-s</w:t>
      </w:r>
      <w:r w:rsidRPr="007E437A">
        <w:rPr>
          <w:rFonts w:ascii="Times New Roman" w:hAnsi="Times New Roman"/>
          <w:sz w:val="24"/>
          <w:szCs w:val="24"/>
        </w:rPr>
        <w:t xml:space="preserve"> 193 ettenähtud korras. Vabatahtlikus teenistuses teenistusülesannete täitmise tõttu raske tervisekahjustuse saamise korral kaetakse Kaitseministeeriumi valitsemisala eelarvest sõidukulu raviasutusse ja tagasi, reservasendusteenistuja piiratud liikumisvõime korral tema ühe saatja sõidukulu raviasutusse ja tagasi ning statsionaarsel ravil viibimise korral sõidukulu raviasutusse ja tagasi ning majutuskulu raviasutuse asukohas kuni kahele vabatahtliku teenistuja nimetatud isikule. Lisaks nähakse ette hüvitis teenistusülesannete täitmise tõttu saadud tervisekahjustuse tagajärjel töövõimetule isikule, kellel ei ole õigust saada ajutise töövõimetuse hüvitist ravikindlustuse seaduse alusel</w:t>
      </w:r>
      <w:r w:rsidR="004B7461" w:rsidRPr="007E437A">
        <w:rPr>
          <w:rFonts w:ascii="Times New Roman" w:hAnsi="Times New Roman"/>
          <w:sz w:val="24"/>
          <w:szCs w:val="24"/>
        </w:rPr>
        <w:t>,</w:t>
      </w:r>
      <w:r w:rsidRPr="007E437A">
        <w:rPr>
          <w:rFonts w:ascii="Times New Roman" w:hAnsi="Times New Roman"/>
          <w:sz w:val="24"/>
          <w:szCs w:val="24"/>
        </w:rPr>
        <w:t xml:space="preserve"> ning püsiva töövõimetuse puhul maksab riik ühekordset hüvitist vastavalt töövõime kaotuse ulatusele. Tervishoiuteenuste, meditsiiniseadmete, ravimite ja raviga seotud kulu katmise tingimused, ulatus </w:t>
      </w:r>
      <w:r w:rsidR="004B7461" w:rsidRPr="007E437A">
        <w:rPr>
          <w:rFonts w:ascii="Times New Roman" w:hAnsi="Times New Roman"/>
          <w:sz w:val="24"/>
          <w:szCs w:val="24"/>
        </w:rPr>
        <w:t>ning</w:t>
      </w:r>
      <w:r w:rsidRPr="007E437A">
        <w:rPr>
          <w:rFonts w:ascii="Times New Roman" w:hAnsi="Times New Roman"/>
          <w:sz w:val="24"/>
          <w:szCs w:val="24"/>
        </w:rPr>
        <w:t xml:space="preserve"> kord sätestatakse kaitseministri määrusega.</w:t>
      </w:r>
    </w:p>
    <w:p w14:paraId="5A108409" w14:textId="3A45B35F" w:rsidR="008065E6" w:rsidRPr="007E437A" w:rsidRDefault="00BE0E92" w:rsidP="007E437A">
      <w:pPr>
        <w:pStyle w:val="Vahedeta"/>
        <w:jc w:val="both"/>
        <w:rPr>
          <w:rFonts w:ascii="Times New Roman" w:hAnsi="Times New Roman"/>
          <w:sz w:val="24"/>
          <w:szCs w:val="24"/>
        </w:rPr>
      </w:pPr>
      <w:r w:rsidRPr="007E437A">
        <w:rPr>
          <w:rFonts w:ascii="Times New Roman" w:hAnsi="Times New Roman"/>
          <w:sz w:val="24"/>
          <w:szCs w:val="24"/>
        </w:rPr>
        <w:t>KVTS</w:t>
      </w:r>
      <w:r w:rsidR="00B5799E" w:rsidRPr="007E437A">
        <w:rPr>
          <w:rFonts w:ascii="Times New Roman" w:hAnsi="Times New Roman"/>
          <w:sz w:val="24"/>
          <w:szCs w:val="24"/>
        </w:rPr>
        <w:t>-</w:t>
      </w:r>
      <w:proofErr w:type="spellStart"/>
      <w:r w:rsidRPr="007E437A">
        <w:rPr>
          <w:rFonts w:ascii="Times New Roman" w:hAnsi="Times New Roman"/>
          <w:sz w:val="24"/>
          <w:szCs w:val="24"/>
        </w:rPr>
        <w:t>is</w:t>
      </w:r>
      <w:proofErr w:type="spellEnd"/>
      <w:r w:rsidRPr="007E437A">
        <w:rPr>
          <w:rFonts w:ascii="Times New Roman" w:hAnsi="Times New Roman"/>
          <w:sz w:val="24"/>
          <w:szCs w:val="24"/>
        </w:rPr>
        <w:t xml:space="preserve"> nähakse ette ka teenistusülesannete täitmise tõttu hüvitise saamise õigus vabatahtliku teenistuja hukkumise või töövõimetuse korral.</w:t>
      </w:r>
    </w:p>
    <w:p w14:paraId="7BF9E0AE" w14:textId="5F1006C3" w:rsidR="0015597F" w:rsidRPr="007E437A" w:rsidRDefault="0015597F" w:rsidP="007E437A">
      <w:pPr>
        <w:pStyle w:val="Vahedeta"/>
        <w:jc w:val="both"/>
        <w:rPr>
          <w:rFonts w:ascii="Times New Roman" w:hAnsi="Times New Roman"/>
          <w:sz w:val="24"/>
          <w:szCs w:val="24"/>
        </w:rPr>
      </w:pPr>
    </w:p>
    <w:p w14:paraId="46A64382" w14:textId="3924B940" w:rsidR="008065E6" w:rsidRPr="007E437A" w:rsidRDefault="0015597F" w:rsidP="007E437A">
      <w:pPr>
        <w:pStyle w:val="Vahedeta"/>
        <w:jc w:val="both"/>
        <w:rPr>
          <w:rFonts w:ascii="Times New Roman" w:hAnsi="Times New Roman"/>
          <w:sz w:val="24"/>
          <w:szCs w:val="24"/>
        </w:rPr>
      </w:pPr>
      <w:r w:rsidRPr="007E437A">
        <w:rPr>
          <w:rFonts w:ascii="Times New Roman" w:hAnsi="Times New Roman"/>
          <w:sz w:val="24"/>
          <w:szCs w:val="24"/>
        </w:rPr>
        <w:t>Eelnõu § 80</w:t>
      </w:r>
      <w:r w:rsidRPr="007E437A">
        <w:rPr>
          <w:rFonts w:ascii="Times New Roman" w:hAnsi="Times New Roman"/>
          <w:sz w:val="24"/>
          <w:szCs w:val="24"/>
          <w:vertAlign w:val="superscript"/>
        </w:rPr>
        <w:t>19</w:t>
      </w:r>
      <w:r w:rsidRPr="007E437A">
        <w:rPr>
          <w:rFonts w:ascii="Times New Roman" w:hAnsi="Times New Roman"/>
          <w:sz w:val="24"/>
          <w:szCs w:val="24"/>
        </w:rPr>
        <w:t xml:space="preserve"> kohaselt on vabatahtlikul teenistujal keelatud levitada oma poliitilisi vaateid</w:t>
      </w:r>
      <w:r w:rsidR="00355553" w:rsidRPr="007E437A">
        <w:rPr>
          <w:rFonts w:ascii="Times New Roman" w:hAnsi="Times New Roman"/>
          <w:sz w:val="24"/>
          <w:szCs w:val="24"/>
        </w:rPr>
        <w:t xml:space="preserve"> teenistuskohas</w:t>
      </w:r>
      <w:r w:rsidRPr="007E437A">
        <w:rPr>
          <w:rFonts w:ascii="Times New Roman" w:hAnsi="Times New Roman"/>
          <w:sz w:val="24"/>
          <w:szCs w:val="24"/>
        </w:rPr>
        <w:t xml:space="preserve"> ning vabatahtlikule teenistujale võ</w:t>
      </w:r>
      <w:r w:rsidR="004B7181" w:rsidRPr="007E437A">
        <w:rPr>
          <w:rFonts w:ascii="Times New Roman" w:hAnsi="Times New Roman"/>
          <w:sz w:val="24"/>
          <w:szCs w:val="24"/>
        </w:rPr>
        <w:t>i</w:t>
      </w:r>
      <w:r w:rsidRPr="007E437A">
        <w:rPr>
          <w:rFonts w:ascii="Times New Roman" w:hAnsi="Times New Roman"/>
          <w:sz w:val="24"/>
          <w:szCs w:val="24"/>
        </w:rPr>
        <w:t>b kohaldada liikumisvabaduse piirangu</w:t>
      </w:r>
      <w:r w:rsidR="00B5799E" w:rsidRPr="007E437A">
        <w:rPr>
          <w:rFonts w:ascii="Times New Roman" w:hAnsi="Times New Roman"/>
          <w:sz w:val="24"/>
          <w:szCs w:val="24"/>
        </w:rPr>
        <w:t>i</w:t>
      </w:r>
      <w:r w:rsidRPr="007E437A">
        <w:rPr>
          <w:rFonts w:ascii="Times New Roman" w:hAnsi="Times New Roman"/>
          <w:sz w:val="24"/>
          <w:szCs w:val="24"/>
        </w:rPr>
        <w:t>d KVTS</w:t>
      </w:r>
      <w:r w:rsidR="00B5799E" w:rsidRPr="007E437A">
        <w:rPr>
          <w:rFonts w:ascii="Times New Roman" w:hAnsi="Times New Roman"/>
          <w:sz w:val="24"/>
          <w:szCs w:val="24"/>
        </w:rPr>
        <w:t>-i</w:t>
      </w:r>
      <w:r w:rsidRPr="007E437A">
        <w:rPr>
          <w:rFonts w:ascii="Times New Roman" w:hAnsi="Times New Roman"/>
          <w:sz w:val="24"/>
          <w:szCs w:val="24"/>
        </w:rPr>
        <w:t xml:space="preserve"> §</w:t>
      </w:r>
      <w:r w:rsidR="00B5799E" w:rsidRPr="007E437A">
        <w:rPr>
          <w:rFonts w:ascii="Times New Roman" w:hAnsi="Times New Roman"/>
          <w:sz w:val="24"/>
          <w:szCs w:val="24"/>
        </w:rPr>
        <w:t>-s</w:t>
      </w:r>
      <w:r w:rsidRPr="007E437A">
        <w:rPr>
          <w:rFonts w:ascii="Times New Roman" w:hAnsi="Times New Roman"/>
          <w:sz w:val="24"/>
          <w:szCs w:val="24"/>
        </w:rPr>
        <w:t xml:space="preserve"> 126</w:t>
      </w:r>
      <w:r w:rsidRPr="007E437A">
        <w:rPr>
          <w:rFonts w:ascii="Times New Roman" w:hAnsi="Times New Roman"/>
          <w:sz w:val="24"/>
          <w:szCs w:val="24"/>
          <w:vertAlign w:val="superscript"/>
        </w:rPr>
        <w:t>1</w:t>
      </w:r>
      <w:r w:rsidRPr="007E437A">
        <w:rPr>
          <w:rFonts w:ascii="Times New Roman" w:hAnsi="Times New Roman"/>
          <w:sz w:val="24"/>
          <w:szCs w:val="24"/>
        </w:rPr>
        <w:t xml:space="preserve"> </w:t>
      </w:r>
      <w:r w:rsidR="00B5799E" w:rsidRPr="007E437A">
        <w:rPr>
          <w:rFonts w:ascii="Times New Roman" w:hAnsi="Times New Roman"/>
          <w:sz w:val="24"/>
          <w:szCs w:val="24"/>
        </w:rPr>
        <w:t xml:space="preserve">sätestatud </w:t>
      </w:r>
      <w:r w:rsidRPr="007E437A">
        <w:rPr>
          <w:rFonts w:ascii="Times New Roman" w:hAnsi="Times New Roman"/>
          <w:sz w:val="24"/>
          <w:szCs w:val="24"/>
        </w:rPr>
        <w:t xml:space="preserve">korras. </w:t>
      </w:r>
      <w:r w:rsidR="004B7181" w:rsidRPr="007E437A">
        <w:rPr>
          <w:rFonts w:ascii="Times New Roman" w:hAnsi="Times New Roman"/>
          <w:sz w:val="24"/>
          <w:szCs w:val="24"/>
        </w:rPr>
        <w:t>KVTS</w:t>
      </w:r>
      <w:r w:rsidR="00B5799E" w:rsidRPr="007E437A">
        <w:rPr>
          <w:rFonts w:ascii="Times New Roman" w:hAnsi="Times New Roman"/>
          <w:sz w:val="24"/>
          <w:szCs w:val="24"/>
        </w:rPr>
        <w:t>-i</w:t>
      </w:r>
      <w:r w:rsidR="004B7181" w:rsidRPr="007E437A">
        <w:rPr>
          <w:rFonts w:ascii="Times New Roman" w:hAnsi="Times New Roman"/>
          <w:sz w:val="24"/>
          <w:szCs w:val="24"/>
        </w:rPr>
        <w:t xml:space="preserve"> § 126</w:t>
      </w:r>
      <w:r w:rsidR="004B7181" w:rsidRPr="007E437A">
        <w:rPr>
          <w:rFonts w:ascii="Times New Roman" w:hAnsi="Times New Roman"/>
          <w:sz w:val="24"/>
          <w:szCs w:val="24"/>
          <w:vertAlign w:val="superscript"/>
        </w:rPr>
        <w:t>1</w:t>
      </w:r>
      <w:r w:rsidR="004B7181" w:rsidRPr="007E437A">
        <w:rPr>
          <w:rFonts w:ascii="Times New Roman" w:hAnsi="Times New Roman"/>
          <w:sz w:val="24"/>
          <w:szCs w:val="24"/>
        </w:rPr>
        <w:t xml:space="preserve"> sätestab, et Kaitseväe juhataja võib </w:t>
      </w:r>
      <w:r w:rsidR="00537617" w:rsidRPr="007E437A">
        <w:rPr>
          <w:rFonts w:ascii="Times New Roman" w:hAnsi="Times New Roman"/>
          <w:sz w:val="24"/>
          <w:szCs w:val="24"/>
        </w:rPr>
        <w:t xml:space="preserve">sõjalise </w:t>
      </w:r>
      <w:r w:rsidR="00537617" w:rsidRPr="007E437A">
        <w:rPr>
          <w:rFonts w:ascii="Times New Roman" w:hAnsi="Times New Roman"/>
          <w:sz w:val="24"/>
          <w:szCs w:val="24"/>
        </w:rPr>
        <w:lastRenderedPageBreak/>
        <w:t>riigikaitse huvides või nakkushaiguse leviku tõkestamise eesmärgil piirata Kaitseväes sõjaväelise auastmega ametikohal olevate tegevväelaste lahkumist pärast tööaja lõppu Kaitseväe territooriumilt.</w:t>
      </w:r>
      <w:r w:rsidR="008F4F8B" w:rsidRPr="007E437A">
        <w:rPr>
          <w:rFonts w:ascii="Times New Roman" w:hAnsi="Times New Roman"/>
          <w:sz w:val="24"/>
          <w:szCs w:val="24"/>
        </w:rPr>
        <w:t xml:space="preserve"> Liikumispiirangu kehtivuse ajal tagatakse väeosas olevale vabatahtlikule teenistujale toitlustamine ja majutus.</w:t>
      </w:r>
    </w:p>
    <w:p w14:paraId="76B62BE8" w14:textId="77777777" w:rsidR="00BE0E92" w:rsidRPr="007E437A" w:rsidRDefault="00BE0E92" w:rsidP="007E437A">
      <w:pPr>
        <w:pStyle w:val="Vahedeta"/>
        <w:jc w:val="both"/>
        <w:rPr>
          <w:rFonts w:ascii="Times New Roman" w:hAnsi="Times New Roman"/>
          <w:sz w:val="24"/>
          <w:szCs w:val="24"/>
        </w:rPr>
      </w:pPr>
    </w:p>
    <w:p w14:paraId="73789DD4" w14:textId="6A83ED95" w:rsidR="008065E6" w:rsidRPr="007E437A" w:rsidRDefault="00A90081" w:rsidP="007E437A">
      <w:pPr>
        <w:pStyle w:val="Vahedeta"/>
        <w:jc w:val="both"/>
        <w:rPr>
          <w:rFonts w:ascii="Times New Roman" w:hAnsi="Times New Roman"/>
          <w:sz w:val="24"/>
          <w:szCs w:val="24"/>
        </w:rPr>
      </w:pPr>
      <w:r w:rsidRPr="007E437A">
        <w:rPr>
          <w:rFonts w:ascii="Times New Roman" w:hAnsi="Times New Roman"/>
          <w:sz w:val="24"/>
          <w:szCs w:val="24"/>
        </w:rPr>
        <w:t xml:space="preserve">Eelnõu §-s </w:t>
      </w:r>
      <w:r w:rsidR="0015597F" w:rsidRPr="007E437A">
        <w:rPr>
          <w:rFonts w:ascii="Times New Roman" w:hAnsi="Times New Roman"/>
          <w:sz w:val="24"/>
          <w:szCs w:val="24"/>
        </w:rPr>
        <w:t>80</w:t>
      </w:r>
      <w:r w:rsidR="0015597F" w:rsidRPr="007E437A">
        <w:rPr>
          <w:rFonts w:ascii="Times New Roman" w:hAnsi="Times New Roman"/>
          <w:sz w:val="24"/>
          <w:szCs w:val="24"/>
          <w:vertAlign w:val="superscript"/>
        </w:rPr>
        <w:t>20</w:t>
      </w:r>
      <w:r w:rsidR="0015597F" w:rsidRPr="007E437A">
        <w:rPr>
          <w:rFonts w:ascii="Times New Roman" w:hAnsi="Times New Roman"/>
          <w:sz w:val="24"/>
          <w:szCs w:val="24"/>
        </w:rPr>
        <w:t xml:space="preserve"> </w:t>
      </w:r>
      <w:r w:rsidRPr="007E437A">
        <w:rPr>
          <w:rFonts w:ascii="Times New Roman" w:hAnsi="Times New Roman"/>
          <w:sz w:val="24"/>
          <w:szCs w:val="24"/>
        </w:rPr>
        <w:t>sätestatakse vabatahtliku teenistuse lõppemise alused ja kord</w:t>
      </w:r>
      <w:r w:rsidR="00E751D1" w:rsidRPr="007E437A">
        <w:rPr>
          <w:rFonts w:ascii="Times New Roman" w:hAnsi="Times New Roman"/>
          <w:sz w:val="24"/>
          <w:szCs w:val="24"/>
        </w:rPr>
        <w:t>.</w:t>
      </w:r>
      <w:r w:rsidR="00BE0E92" w:rsidRPr="007E437A">
        <w:rPr>
          <w:rFonts w:ascii="Times New Roman" w:hAnsi="Times New Roman"/>
          <w:sz w:val="24"/>
          <w:szCs w:val="24"/>
        </w:rPr>
        <w:t xml:space="preserve"> </w:t>
      </w:r>
      <w:r w:rsidRPr="007E437A">
        <w:rPr>
          <w:rFonts w:ascii="Times New Roman" w:hAnsi="Times New Roman"/>
          <w:sz w:val="24"/>
          <w:szCs w:val="24"/>
        </w:rPr>
        <w:t xml:space="preserve">Eelnõu kohaselt </w:t>
      </w:r>
      <w:r w:rsidR="00B5799E" w:rsidRPr="007E437A">
        <w:rPr>
          <w:rFonts w:ascii="Times New Roman" w:hAnsi="Times New Roman"/>
          <w:sz w:val="24"/>
          <w:szCs w:val="24"/>
        </w:rPr>
        <w:t xml:space="preserve">lõpeb </w:t>
      </w:r>
      <w:r w:rsidRPr="007E437A">
        <w:rPr>
          <w:rFonts w:ascii="Times New Roman" w:hAnsi="Times New Roman"/>
          <w:sz w:val="24"/>
          <w:szCs w:val="24"/>
        </w:rPr>
        <w:t>vabatahtlik teenistus lepingus ettenähtud tähtajal</w:t>
      </w:r>
      <w:r w:rsidR="00E751D1" w:rsidRPr="007E437A">
        <w:rPr>
          <w:rFonts w:ascii="Times New Roman" w:hAnsi="Times New Roman"/>
          <w:sz w:val="24"/>
          <w:szCs w:val="24"/>
        </w:rPr>
        <w:t>. Enne</w:t>
      </w:r>
      <w:r w:rsidR="00B5799E" w:rsidRPr="007E437A">
        <w:rPr>
          <w:rFonts w:ascii="Times New Roman" w:hAnsi="Times New Roman"/>
          <w:sz w:val="24"/>
          <w:szCs w:val="24"/>
        </w:rPr>
        <w:t xml:space="preserve"> </w:t>
      </w:r>
      <w:r w:rsidR="00E751D1" w:rsidRPr="007E437A">
        <w:rPr>
          <w:rFonts w:ascii="Times New Roman" w:hAnsi="Times New Roman"/>
          <w:sz w:val="24"/>
          <w:szCs w:val="24"/>
        </w:rPr>
        <w:t>tähtaeg</w:t>
      </w:r>
      <w:r w:rsidR="00B5799E" w:rsidRPr="007E437A">
        <w:rPr>
          <w:rFonts w:ascii="Times New Roman" w:hAnsi="Times New Roman"/>
          <w:sz w:val="24"/>
          <w:szCs w:val="24"/>
        </w:rPr>
        <w:t>a</w:t>
      </w:r>
      <w:r w:rsidR="00E751D1" w:rsidRPr="007E437A">
        <w:rPr>
          <w:rFonts w:ascii="Times New Roman" w:hAnsi="Times New Roman"/>
          <w:sz w:val="24"/>
          <w:szCs w:val="24"/>
        </w:rPr>
        <w:t xml:space="preserve"> võib lepingu lõpetada poolte kokkuleppel </w:t>
      </w:r>
      <w:r w:rsidR="00B5799E" w:rsidRPr="007E437A">
        <w:rPr>
          <w:rFonts w:ascii="Times New Roman" w:hAnsi="Times New Roman"/>
          <w:sz w:val="24"/>
          <w:szCs w:val="24"/>
        </w:rPr>
        <w:t xml:space="preserve">kooskõlas </w:t>
      </w:r>
      <w:r w:rsidR="00E751D1" w:rsidRPr="007E437A">
        <w:rPr>
          <w:rFonts w:ascii="Times New Roman" w:hAnsi="Times New Roman"/>
          <w:sz w:val="24"/>
          <w:szCs w:val="24"/>
        </w:rPr>
        <w:t>lepingus sätetatud tingimuste</w:t>
      </w:r>
      <w:r w:rsidR="00B5799E" w:rsidRPr="007E437A">
        <w:rPr>
          <w:rFonts w:ascii="Times New Roman" w:hAnsi="Times New Roman"/>
          <w:sz w:val="24"/>
          <w:szCs w:val="24"/>
        </w:rPr>
        <w:t>ga</w:t>
      </w:r>
      <w:r w:rsidR="00E751D1" w:rsidRPr="007E437A">
        <w:rPr>
          <w:rFonts w:ascii="Times New Roman" w:hAnsi="Times New Roman"/>
          <w:sz w:val="24"/>
          <w:szCs w:val="24"/>
        </w:rPr>
        <w:t>. Lisaks nähakse eelnõus ette, et vabatahtliku teenistuse leping lõpeb</w:t>
      </w:r>
      <w:r w:rsidR="00B5799E" w:rsidRPr="007E437A">
        <w:rPr>
          <w:rFonts w:ascii="Times New Roman" w:hAnsi="Times New Roman"/>
          <w:sz w:val="24"/>
          <w:szCs w:val="24"/>
        </w:rPr>
        <w:t xml:space="preserve"> juhul</w:t>
      </w:r>
      <w:r w:rsidR="00E751D1" w:rsidRPr="007E437A">
        <w:rPr>
          <w:rFonts w:ascii="Times New Roman" w:hAnsi="Times New Roman"/>
          <w:sz w:val="24"/>
          <w:szCs w:val="24"/>
        </w:rPr>
        <w:t xml:space="preserve">, kui </w:t>
      </w:r>
      <w:r w:rsidR="00883EC9" w:rsidRPr="007E437A">
        <w:rPr>
          <w:rFonts w:ascii="Times New Roman" w:hAnsi="Times New Roman"/>
          <w:sz w:val="24"/>
          <w:szCs w:val="24"/>
        </w:rPr>
        <w:t xml:space="preserve">vabatahtlik </w:t>
      </w:r>
      <w:r w:rsidR="00E751D1" w:rsidRPr="007E437A">
        <w:rPr>
          <w:rFonts w:ascii="Times New Roman" w:hAnsi="Times New Roman"/>
          <w:sz w:val="24"/>
          <w:szCs w:val="24"/>
        </w:rPr>
        <w:t xml:space="preserve">teenistuja paneb toime </w:t>
      </w:r>
      <w:r w:rsidR="007E417A" w:rsidRPr="007E437A">
        <w:rPr>
          <w:rFonts w:ascii="Times New Roman" w:hAnsi="Times New Roman"/>
          <w:sz w:val="24"/>
          <w:szCs w:val="24"/>
        </w:rPr>
        <w:t xml:space="preserve">distsiplinaarsüüteo kas </w:t>
      </w:r>
      <w:r w:rsidR="00883EC9" w:rsidRPr="007E437A">
        <w:rPr>
          <w:rFonts w:ascii="Times New Roman" w:hAnsi="Times New Roman"/>
          <w:sz w:val="24"/>
          <w:szCs w:val="24"/>
        </w:rPr>
        <w:t xml:space="preserve">tahtlikult või raske hooletuse </w:t>
      </w:r>
      <w:r w:rsidR="007E417A" w:rsidRPr="007E437A">
        <w:rPr>
          <w:rFonts w:ascii="Times New Roman" w:hAnsi="Times New Roman"/>
          <w:sz w:val="24"/>
          <w:szCs w:val="24"/>
        </w:rPr>
        <w:t xml:space="preserve">tõttu </w:t>
      </w:r>
      <w:r w:rsidR="00883EC9" w:rsidRPr="007E437A">
        <w:rPr>
          <w:rFonts w:ascii="Times New Roman" w:hAnsi="Times New Roman"/>
          <w:sz w:val="24"/>
          <w:szCs w:val="24"/>
        </w:rPr>
        <w:t xml:space="preserve">või </w:t>
      </w:r>
      <w:r w:rsidR="007E417A" w:rsidRPr="007E437A">
        <w:rPr>
          <w:rFonts w:ascii="Times New Roman" w:hAnsi="Times New Roman"/>
          <w:sz w:val="24"/>
          <w:szCs w:val="24"/>
        </w:rPr>
        <w:t xml:space="preserve">kui </w:t>
      </w:r>
      <w:r w:rsidR="00883EC9" w:rsidRPr="007E437A">
        <w:rPr>
          <w:rFonts w:ascii="Times New Roman" w:hAnsi="Times New Roman"/>
          <w:sz w:val="24"/>
          <w:szCs w:val="24"/>
        </w:rPr>
        <w:t>teo iseloomu tõttu</w:t>
      </w:r>
      <w:r w:rsidR="007E417A" w:rsidRPr="007E437A">
        <w:rPr>
          <w:rFonts w:ascii="Times New Roman" w:hAnsi="Times New Roman"/>
          <w:sz w:val="24"/>
          <w:szCs w:val="24"/>
        </w:rPr>
        <w:t xml:space="preserve"> </w:t>
      </w:r>
      <w:r w:rsidR="00883EC9" w:rsidRPr="007E437A">
        <w:rPr>
          <w:rFonts w:ascii="Times New Roman" w:hAnsi="Times New Roman"/>
          <w:sz w:val="24"/>
          <w:szCs w:val="24"/>
        </w:rPr>
        <w:t xml:space="preserve">ei </w:t>
      </w:r>
      <w:r w:rsidR="00B5799E" w:rsidRPr="007E437A">
        <w:rPr>
          <w:rFonts w:ascii="Times New Roman" w:hAnsi="Times New Roman"/>
          <w:sz w:val="24"/>
          <w:szCs w:val="24"/>
        </w:rPr>
        <w:t>saa</w:t>
      </w:r>
      <w:r w:rsidR="00883EC9" w:rsidRPr="007E437A">
        <w:rPr>
          <w:rFonts w:ascii="Times New Roman" w:hAnsi="Times New Roman"/>
          <w:sz w:val="24"/>
          <w:szCs w:val="24"/>
        </w:rPr>
        <w:t xml:space="preserve"> </w:t>
      </w:r>
      <w:r w:rsidR="00B5799E" w:rsidRPr="007E437A">
        <w:rPr>
          <w:rFonts w:ascii="Times New Roman" w:hAnsi="Times New Roman"/>
          <w:sz w:val="24"/>
          <w:szCs w:val="24"/>
        </w:rPr>
        <w:t>ta</w:t>
      </w:r>
      <w:r w:rsidR="00883EC9" w:rsidRPr="007E437A">
        <w:rPr>
          <w:rFonts w:ascii="Times New Roman" w:hAnsi="Times New Roman"/>
          <w:sz w:val="24"/>
          <w:szCs w:val="24"/>
        </w:rPr>
        <w:t xml:space="preserve"> vabatahtlik</w:t>
      </w:r>
      <w:r w:rsidR="00B5799E" w:rsidRPr="007E437A">
        <w:rPr>
          <w:rFonts w:ascii="Times New Roman" w:hAnsi="Times New Roman"/>
          <w:sz w:val="24"/>
          <w:szCs w:val="24"/>
        </w:rPr>
        <w:t>ku</w:t>
      </w:r>
      <w:r w:rsidR="00883EC9" w:rsidRPr="007E437A">
        <w:rPr>
          <w:rFonts w:ascii="Times New Roman" w:hAnsi="Times New Roman"/>
          <w:sz w:val="24"/>
          <w:szCs w:val="24"/>
        </w:rPr>
        <w:t xml:space="preserve"> teenistus</w:t>
      </w:r>
      <w:r w:rsidR="00B5799E" w:rsidRPr="007E437A">
        <w:rPr>
          <w:rFonts w:ascii="Times New Roman" w:hAnsi="Times New Roman"/>
          <w:sz w:val="24"/>
          <w:szCs w:val="24"/>
        </w:rPr>
        <w:t>t jätkata</w:t>
      </w:r>
      <w:r w:rsidR="00883EC9" w:rsidRPr="007E437A">
        <w:rPr>
          <w:rFonts w:ascii="Times New Roman" w:hAnsi="Times New Roman"/>
          <w:sz w:val="24"/>
          <w:szCs w:val="24"/>
        </w:rPr>
        <w:t xml:space="preserve">. </w:t>
      </w:r>
      <w:r w:rsidR="00E017F5" w:rsidRPr="007E437A">
        <w:rPr>
          <w:rFonts w:ascii="Times New Roman" w:hAnsi="Times New Roman"/>
          <w:sz w:val="24"/>
          <w:szCs w:val="24"/>
        </w:rPr>
        <w:t>Sama kehtib juhul</w:t>
      </w:r>
      <w:r w:rsidR="00B5799E" w:rsidRPr="007E437A">
        <w:rPr>
          <w:rFonts w:ascii="Times New Roman" w:hAnsi="Times New Roman"/>
          <w:sz w:val="24"/>
          <w:szCs w:val="24"/>
        </w:rPr>
        <w:t>,</w:t>
      </w:r>
      <w:r w:rsidR="00883EC9" w:rsidRPr="007E437A">
        <w:rPr>
          <w:rFonts w:ascii="Times New Roman" w:hAnsi="Times New Roman"/>
          <w:sz w:val="24"/>
          <w:szCs w:val="24"/>
        </w:rPr>
        <w:t xml:space="preserve"> kui vabatahtliku teenistuja suhtes on jõustunud kohtuotsus, mille eest on </w:t>
      </w:r>
      <w:r w:rsidR="00B5799E" w:rsidRPr="007E437A">
        <w:rPr>
          <w:rFonts w:ascii="Times New Roman" w:hAnsi="Times New Roman"/>
          <w:sz w:val="24"/>
          <w:szCs w:val="24"/>
        </w:rPr>
        <w:t xml:space="preserve">talle karistusena </w:t>
      </w:r>
      <w:r w:rsidR="00883EC9" w:rsidRPr="007E437A">
        <w:rPr>
          <w:rFonts w:ascii="Times New Roman" w:hAnsi="Times New Roman"/>
          <w:sz w:val="24"/>
          <w:szCs w:val="24"/>
        </w:rPr>
        <w:t>mõistetud reaalne vangistus</w:t>
      </w:r>
      <w:r w:rsidR="00B5799E" w:rsidRPr="007E437A">
        <w:rPr>
          <w:rFonts w:ascii="Times New Roman" w:hAnsi="Times New Roman"/>
          <w:sz w:val="24"/>
          <w:szCs w:val="24"/>
        </w:rPr>
        <w:t>,</w:t>
      </w:r>
      <w:r w:rsidR="00E751D1" w:rsidRPr="007E437A">
        <w:rPr>
          <w:rFonts w:ascii="Times New Roman" w:hAnsi="Times New Roman"/>
          <w:sz w:val="24"/>
          <w:szCs w:val="24"/>
        </w:rPr>
        <w:t xml:space="preserve"> või </w:t>
      </w:r>
      <w:r w:rsidR="00883EC9" w:rsidRPr="007E437A">
        <w:rPr>
          <w:rFonts w:ascii="Times New Roman" w:hAnsi="Times New Roman"/>
          <w:sz w:val="24"/>
          <w:szCs w:val="24"/>
        </w:rPr>
        <w:t>kui vabatahtliku teenistuja tervis ei vasta</w:t>
      </w:r>
      <w:r w:rsidR="00B5799E" w:rsidRPr="007E437A">
        <w:rPr>
          <w:rFonts w:ascii="Times New Roman" w:hAnsi="Times New Roman"/>
          <w:sz w:val="24"/>
          <w:szCs w:val="24"/>
        </w:rPr>
        <w:t xml:space="preserve"> püsivalt</w:t>
      </w:r>
      <w:r w:rsidR="00883EC9" w:rsidRPr="007E437A">
        <w:rPr>
          <w:rFonts w:ascii="Times New Roman" w:hAnsi="Times New Roman"/>
          <w:sz w:val="24"/>
          <w:szCs w:val="24"/>
        </w:rPr>
        <w:t xml:space="preserve"> või ajutiselt kaitseväeteenistuskohustuslase tervisenõu</w:t>
      </w:r>
      <w:r w:rsidR="00E017F5" w:rsidRPr="007E437A">
        <w:rPr>
          <w:rFonts w:ascii="Times New Roman" w:hAnsi="Times New Roman"/>
          <w:sz w:val="24"/>
          <w:szCs w:val="24"/>
        </w:rPr>
        <w:t>e</w:t>
      </w:r>
      <w:r w:rsidR="00883EC9" w:rsidRPr="007E437A">
        <w:rPr>
          <w:rFonts w:ascii="Times New Roman" w:hAnsi="Times New Roman"/>
          <w:sz w:val="24"/>
          <w:szCs w:val="24"/>
        </w:rPr>
        <w:t xml:space="preserve">tele. </w:t>
      </w:r>
      <w:r w:rsidR="00E017F5" w:rsidRPr="007E437A">
        <w:rPr>
          <w:rFonts w:ascii="Times New Roman" w:hAnsi="Times New Roman"/>
          <w:sz w:val="24"/>
          <w:szCs w:val="24"/>
        </w:rPr>
        <w:t>V</w:t>
      </w:r>
      <w:r w:rsidR="00883EC9" w:rsidRPr="007E437A">
        <w:rPr>
          <w:rFonts w:ascii="Times New Roman" w:hAnsi="Times New Roman"/>
          <w:sz w:val="24"/>
          <w:szCs w:val="24"/>
        </w:rPr>
        <w:t>abatahtlik teenistu</w:t>
      </w:r>
      <w:r w:rsidR="00E017F5" w:rsidRPr="007E437A">
        <w:rPr>
          <w:rFonts w:ascii="Times New Roman" w:hAnsi="Times New Roman"/>
          <w:sz w:val="24"/>
          <w:szCs w:val="24"/>
        </w:rPr>
        <w:t>s lõpeb ka siis</w:t>
      </w:r>
      <w:r w:rsidR="00883EC9" w:rsidRPr="007E437A">
        <w:rPr>
          <w:rFonts w:ascii="Times New Roman" w:hAnsi="Times New Roman"/>
          <w:sz w:val="24"/>
          <w:szCs w:val="24"/>
        </w:rPr>
        <w:t xml:space="preserve">, kui vabatahtlik teenistuja on süüdi mõistetud ja </w:t>
      </w:r>
      <w:r w:rsidR="00E017F5" w:rsidRPr="007E437A">
        <w:rPr>
          <w:rFonts w:ascii="Times New Roman" w:hAnsi="Times New Roman"/>
          <w:sz w:val="24"/>
          <w:szCs w:val="24"/>
        </w:rPr>
        <w:t xml:space="preserve">kui temalt </w:t>
      </w:r>
      <w:r w:rsidR="00883EC9" w:rsidRPr="007E437A">
        <w:rPr>
          <w:rFonts w:ascii="Times New Roman" w:hAnsi="Times New Roman"/>
          <w:sz w:val="24"/>
          <w:szCs w:val="24"/>
        </w:rPr>
        <w:t>on kohtuotsusega ära võetud õigus töötada kaitseväeteenistuse või muu</w:t>
      </w:r>
      <w:r w:rsidR="008065E6" w:rsidRPr="007E437A">
        <w:rPr>
          <w:rFonts w:ascii="Times New Roman" w:hAnsi="Times New Roman"/>
          <w:sz w:val="24"/>
          <w:szCs w:val="24"/>
        </w:rPr>
        <w:t xml:space="preserve"> </w:t>
      </w:r>
      <w:r w:rsidR="002E0A52" w:rsidRPr="007E437A">
        <w:rPr>
          <w:rFonts w:ascii="Times New Roman" w:hAnsi="Times New Roman"/>
          <w:sz w:val="24"/>
          <w:szCs w:val="24"/>
        </w:rPr>
        <w:t>avaliku teenistusega seotud ametikohal või kui vabatahtlik teenistuja kannab aresti või on vahistatud</w:t>
      </w:r>
      <w:r w:rsidR="00E017F5" w:rsidRPr="007E437A">
        <w:rPr>
          <w:rFonts w:ascii="Times New Roman" w:hAnsi="Times New Roman"/>
          <w:sz w:val="24"/>
          <w:szCs w:val="24"/>
        </w:rPr>
        <w:t>,</w:t>
      </w:r>
      <w:r w:rsidR="002E0A52" w:rsidRPr="007E437A">
        <w:rPr>
          <w:rFonts w:ascii="Times New Roman" w:hAnsi="Times New Roman"/>
          <w:sz w:val="24"/>
          <w:szCs w:val="24"/>
        </w:rPr>
        <w:t xml:space="preserve"> ning </w:t>
      </w:r>
      <w:r w:rsidR="00E751D1" w:rsidRPr="007E437A">
        <w:rPr>
          <w:rFonts w:ascii="Times New Roman" w:hAnsi="Times New Roman"/>
          <w:sz w:val="24"/>
          <w:szCs w:val="24"/>
        </w:rPr>
        <w:t>vabatahtliku teenistuja surma korral.</w:t>
      </w:r>
    </w:p>
    <w:p w14:paraId="467C7E98" w14:textId="623E56ED" w:rsidR="00313F72" w:rsidRPr="007E437A" w:rsidRDefault="001A78E1" w:rsidP="007E437A">
      <w:pPr>
        <w:pStyle w:val="Vahedeta"/>
        <w:jc w:val="both"/>
        <w:rPr>
          <w:rFonts w:ascii="Times New Roman" w:hAnsi="Times New Roman"/>
          <w:sz w:val="24"/>
          <w:szCs w:val="24"/>
        </w:rPr>
      </w:pPr>
      <w:commentRangeStart w:id="20"/>
      <w:r w:rsidRPr="007E437A">
        <w:rPr>
          <w:rFonts w:ascii="Times New Roman" w:hAnsi="Times New Roman"/>
          <w:sz w:val="24"/>
          <w:szCs w:val="24"/>
        </w:rPr>
        <w:t xml:space="preserve">Vabatahtliku teenistuse kaudu oleks võimalik täita hinnanguliselt </w:t>
      </w:r>
      <w:commentRangeStart w:id="21"/>
      <w:r w:rsidRPr="007E437A">
        <w:rPr>
          <w:rFonts w:ascii="Times New Roman" w:hAnsi="Times New Roman"/>
          <w:sz w:val="24"/>
          <w:szCs w:val="24"/>
        </w:rPr>
        <w:t>40</w:t>
      </w:r>
      <w:r w:rsidR="00E017F5" w:rsidRPr="007E437A">
        <w:rPr>
          <w:rFonts w:ascii="Times New Roman" w:hAnsi="Times New Roman"/>
          <w:sz w:val="24"/>
          <w:szCs w:val="24"/>
        </w:rPr>
        <w:t>–</w:t>
      </w:r>
      <w:r w:rsidRPr="007E437A">
        <w:rPr>
          <w:rFonts w:ascii="Times New Roman" w:hAnsi="Times New Roman"/>
          <w:sz w:val="24"/>
          <w:szCs w:val="24"/>
        </w:rPr>
        <w:t>50 teenistuskohta.</w:t>
      </w:r>
      <w:commentRangeEnd w:id="21"/>
      <w:r w:rsidR="00CB71BE">
        <w:rPr>
          <w:rStyle w:val="Kommentaariviide"/>
          <w:rFonts w:ascii="Calibri" w:hAnsi="Calibri"/>
          <w:szCs w:val="20"/>
        </w:rPr>
        <w:commentReference w:id="21"/>
      </w:r>
      <w:commentRangeEnd w:id="20"/>
      <w:r w:rsidR="00CB71BE">
        <w:rPr>
          <w:rStyle w:val="Kommentaariviide"/>
          <w:rFonts w:ascii="Calibri" w:hAnsi="Calibri"/>
          <w:szCs w:val="20"/>
        </w:rPr>
        <w:commentReference w:id="20"/>
      </w:r>
    </w:p>
    <w:p w14:paraId="6E0B808A" w14:textId="77777777" w:rsidR="001A78E1" w:rsidRPr="007E437A" w:rsidRDefault="001A78E1" w:rsidP="007E437A">
      <w:pPr>
        <w:pStyle w:val="Vahedeta"/>
        <w:jc w:val="both"/>
        <w:rPr>
          <w:rFonts w:ascii="Times New Roman" w:hAnsi="Times New Roman"/>
          <w:sz w:val="24"/>
          <w:szCs w:val="24"/>
        </w:rPr>
      </w:pPr>
    </w:p>
    <w:p w14:paraId="754BB26B" w14:textId="7EBD784D" w:rsidR="008065E6" w:rsidRPr="007E437A" w:rsidRDefault="00221E65" w:rsidP="007E437A">
      <w:pPr>
        <w:pStyle w:val="Vahedeta"/>
        <w:jc w:val="both"/>
        <w:rPr>
          <w:rFonts w:ascii="Times New Roman" w:hAnsi="Times New Roman"/>
          <w:sz w:val="24"/>
          <w:szCs w:val="24"/>
        </w:rPr>
      </w:pPr>
      <w:r w:rsidRPr="007E437A">
        <w:rPr>
          <w:rFonts w:ascii="Times New Roman" w:hAnsi="Times New Roman"/>
          <w:b/>
          <w:sz w:val="24"/>
          <w:szCs w:val="24"/>
        </w:rPr>
        <w:t xml:space="preserve">Punktiga </w:t>
      </w:r>
      <w:r w:rsidR="003E57EF" w:rsidRPr="007E437A">
        <w:rPr>
          <w:rFonts w:ascii="Times New Roman" w:hAnsi="Times New Roman"/>
          <w:b/>
          <w:sz w:val="24"/>
          <w:szCs w:val="24"/>
        </w:rPr>
        <w:t>20</w:t>
      </w:r>
      <w:r w:rsidR="003E57EF" w:rsidRPr="007E437A">
        <w:rPr>
          <w:rFonts w:ascii="Times New Roman" w:hAnsi="Times New Roman"/>
          <w:sz w:val="24"/>
          <w:szCs w:val="24"/>
        </w:rPr>
        <w:t xml:space="preserve"> </w:t>
      </w:r>
      <w:r w:rsidR="00A13FA9" w:rsidRPr="007E437A">
        <w:rPr>
          <w:rFonts w:ascii="Times New Roman" w:hAnsi="Times New Roman"/>
          <w:sz w:val="24"/>
          <w:szCs w:val="24"/>
        </w:rPr>
        <w:t xml:space="preserve">täiendatakse </w:t>
      </w:r>
      <w:r w:rsidR="005A53D9" w:rsidRPr="007E437A">
        <w:rPr>
          <w:rFonts w:ascii="Times New Roman" w:hAnsi="Times New Roman"/>
          <w:sz w:val="24"/>
          <w:szCs w:val="24"/>
        </w:rPr>
        <w:t>KVTS</w:t>
      </w:r>
      <w:r w:rsidR="00DB5E7A" w:rsidRPr="007E437A">
        <w:rPr>
          <w:rFonts w:ascii="Times New Roman" w:hAnsi="Times New Roman"/>
          <w:sz w:val="24"/>
          <w:szCs w:val="24"/>
        </w:rPr>
        <w:t>-i</w:t>
      </w:r>
      <w:r w:rsidR="005A53D9" w:rsidRPr="007E437A">
        <w:rPr>
          <w:rFonts w:ascii="Times New Roman" w:hAnsi="Times New Roman"/>
          <w:sz w:val="24"/>
          <w:szCs w:val="24"/>
        </w:rPr>
        <w:t xml:space="preserve"> § 104 lõiget</w:t>
      </w:r>
      <w:r w:rsidR="00A13FA9" w:rsidRPr="007E437A">
        <w:rPr>
          <w:rFonts w:ascii="Times New Roman" w:hAnsi="Times New Roman"/>
          <w:sz w:val="24"/>
          <w:szCs w:val="24"/>
        </w:rPr>
        <w:t xml:space="preserve"> 1</w:t>
      </w:r>
      <w:r w:rsidR="005A53D9" w:rsidRPr="007E437A">
        <w:rPr>
          <w:rFonts w:ascii="Times New Roman" w:hAnsi="Times New Roman"/>
          <w:sz w:val="24"/>
          <w:szCs w:val="24"/>
        </w:rPr>
        <w:t>, mille</w:t>
      </w:r>
      <w:r w:rsidR="00CA5041" w:rsidRPr="007E437A">
        <w:rPr>
          <w:rFonts w:ascii="Times New Roman" w:hAnsi="Times New Roman"/>
          <w:sz w:val="24"/>
          <w:szCs w:val="24"/>
        </w:rPr>
        <w:t>s sätestatakse</w:t>
      </w:r>
      <w:r w:rsidR="005A53D9" w:rsidRPr="007E437A">
        <w:rPr>
          <w:rFonts w:ascii="Times New Roman" w:hAnsi="Times New Roman"/>
          <w:sz w:val="24"/>
          <w:szCs w:val="24"/>
        </w:rPr>
        <w:t xml:space="preserve"> tegevväelase töö- ja puhkeaja arvestamise erandid, mille puhul avaliku teenistuse seaduse tööaega, töö tegemise aja piirangut, tööaja korraldust, ööajal tehtavat tööd ja ületunnitööd reguleerivaid sätteid ei kohaldata.</w:t>
      </w:r>
    </w:p>
    <w:p w14:paraId="0FC4079E" w14:textId="77777777" w:rsidR="00C613F3" w:rsidRPr="007E437A" w:rsidRDefault="00C613F3" w:rsidP="007E437A">
      <w:pPr>
        <w:pStyle w:val="Vahedeta"/>
        <w:jc w:val="both"/>
        <w:rPr>
          <w:rFonts w:ascii="Times New Roman" w:hAnsi="Times New Roman"/>
          <w:sz w:val="24"/>
          <w:szCs w:val="24"/>
        </w:rPr>
      </w:pPr>
    </w:p>
    <w:p w14:paraId="74089BFE" w14:textId="4C49CF93" w:rsidR="008065E6" w:rsidRPr="007E437A" w:rsidRDefault="00CA5041" w:rsidP="007E437A">
      <w:pPr>
        <w:pStyle w:val="Vahedeta"/>
        <w:jc w:val="both"/>
        <w:rPr>
          <w:rFonts w:ascii="Times New Roman" w:hAnsi="Times New Roman"/>
          <w:sz w:val="24"/>
          <w:szCs w:val="24"/>
        </w:rPr>
      </w:pPr>
      <w:r w:rsidRPr="007E437A">
        <w:rPr>
          <w:rFonts w:ascii="Times New Roman" w:hAnsi="Times New Roman"/>
          <w:sz w:val="24"/>
          <w:szCs w:val="24"/>
        </w:rPr>
        <w:t>Sellis</w:t>
      </w:r>
      <w:r w:rsidR="00DB5E7A" w:rsidRPr="007E437A">
        <w:rPr>
          <w:rFonts w:ascii="Times New Roman" w:hAnsi="Times New Roman"/>
          <w:sz w:val="24"/>
          <w:szCs w:val="24"/>
        </w:rPr>
        <w:t>ed</w:t>
      </w:r>
      <w:r w:rsidRPr="007E437A">
        <w:rPr>
          <w:rFonts w:ascii="Times New Roman" w:hAnsi="Times New Roman"/>
          <w:sz w:val="24"/>
          <w:szCs w:val="24"/>
        </w:rPr>
        <w:t xml:space="preserve"> erandi</w:t>
      </w:r>
      <w:r w:rsidR="00DB5E7A" w:rsidRPr="007E437A">
        <w:rPr>
          <w:rFonts w:ascii="Times New Roman" w:hAnsi="Times New Roman"/>
          <w:sz w:val="24"/>
          <w:szCs w:val="24"/>
        </w:rPr>
        <w:t xml:space="preserve">d </w:t>
      </w:r>
      <w:r w:rsidRPr="007E437A">
        <w:rPr>
          <w:rFonts w:ascii="Times New Roman" w:hAnsi="Times New Roman"/>
          <w:sz w:val="24"/>
          <w:szCs w:val="24"/>
        </w:rPr>
        <w:t xml:space="preserve">on näiteks </w:t>
      </w:r>
      <w:r w:rsidR="003B1D14" w:rsidRPr="007E437A">
        <w:rPr>
          <w:rFonts w:ascii="Times New Roman" w:hAnsi="Times New Roman"/>
          <w:sz w:val="24"/>
          <w:szCs w:val="24"/>
        </w:rPr>
        <w:t xml:space="preserve">teenistusülesannete täitmine päästesündmuse lahendamisel või eriolukorra töödel osalemise ajal, erakorralise seisukorra </w:t>
      </w:r>
      <w:r w:rsidR="00DB5E7A" w:rsidRPr="007E437A">
        <w:rPr>
          <w:rFonts w:ascii="Times New Roman" w:hAnsi="Times New Roman"/>
          <w:sz w:val="24"/>
          <w:szCs w:val="24"/>
        </w:rPr>
        <w:t>ajal</w:t>
      </w:r>
      <w:r w:rsidR="003B1D14" w:rsidRPr="007E437A">
        <w:rPr>
          <w:rFonts w:ascii="Times New Roman" w:hAnsi="Times New Roman"/>
          <w:sz w:val="24"/>
          <w:szCs w:val="24"/>
        </w:rPr>
        <w:t xml:space="preserve">, sõjaväelisel väljaõppel osalemise ajal ja </w:t>
      </w:r>
      <w:r w:rsidR="00DB5E7A" w:rsidRPr="007E437A">
        <w:rPr>
          <w:rFonts w:ascii="Times New Roman" w:hAnsi="Times New Roman"/>
          <w:sz w:val="24"/>
          <w:szCs w:val="24"/>
        </w:rPr>
        <w:t>s</w:t>
      </w:r>
      <w:r w:rsidR="003B1D14" w:rsidRPr="007E437A">
        <w:rPr>
          <w:rFonts w:ascii="Times New Roman" w:hAnsi="Times New Roman"/>
          <w:sz w:val="24"/>
          <w:szCs w:val="24"/>
        </w:rPr>
        <w:t>õjaväepolitsei ülesande täitmisel osalemise ajal Kaitseväe juhataja ettenähtud ulatuses. Nimetatud juhtudel hüvitatakse tegevväelasele tehtud töö vaba aja andmisega või rahas, arvestades täidetud ülesande keerukust ja ülesande täitmiseks kulunud aega.</w:t>
      </w:r>
    </w:p>
    <w:p w14:paraId="251070B3" w14:textId="336CF24C" w:rsidR="00221E65" w:rsidRPr="007E437A" w:rsidRDefault="005A53D9" w:rsidP="007E437A">
      <w:pPr>
        <w:pStyle w:val="Vahedeta"/>
        <w:jc w:val="both"/>
        <w:rPr>
          <w:rFonts w:ascii="Times New Roman" w:hAnsi="Times New Roman"/>
          <w:sz w:val="24"/>
          <w:szCs w:val="24"/>
        </w:rPr>
      </w:pPr>
      <w:r w:rsidRPr="007E437A">
        <w:rPr>
          <w:rFonts w:ascii="Times New Roman" w:hAnsi="Times New Roman"/>
          <w:sz w:val="24"/>
          <w:szCs w:val="24"/>
        </w:rPr>
        <w:t xml:space="preserve">Eelnõuga lisatakse </w:t>
      </w:r>
      <w:r w:rsidR="003B1D14" w:rsidRPr="007E437A">
        <w:rPr>
          <w:rFonts w:ascii="Times New Roman" w:hAnsi="Times New Roman"/>
          <w:sz w:val="24"/>
          <w:szCs w:val="24"/>
        </w:rPr>
        <w:t xml:space="preserve">erandolukordade </w:t>
      </w:r>
      <w:r w:rsidRPr="007E437A">
        <w:rPr>
          <w:rFonts w:ascii="Times New Roman" w:hAnsi="Times New Roman"/>
          <w:sz w:val="24"/>
          <w:szCs w:val="24"/>
        </w:rPr>
        <w:t>loetellu</w:t>
      </w:r>
      <w:r w:rsidR="003B1D14" w:rsidRPr="007E437A">
        <w:rPr>
          <w:rFonts w:ascii="Times New Roman" w:hAnsi="Times New Roman"/>
          <w:sz w:val="24"/>
          <w:szCs w:val="24"/>
        </w:rPr>
        <w:t xml:space="preserve"> teenistusülesande täitmine</w:t>
      </w:r>
      <w:r w:rsidRPr="007E437A">
        <w:rPr>
          <w:rFonts w:ascii="Times New Roman" w:hAnsi="Times New Roman"/>
          <w:sz w:val="24"/>
          <w:szCs w:val="24"/>
        </w:rPr>
        <w:t xml:space="preserve"> </w:t>
      </w:r>
      <w:r w:rsidR="00221E65" w:rsidRPr="007E437A">
        <w:rPr>
          <w:rFonts w:ascii="Times New Roman" w:hAnsi="Times New Roman"/>
          <w:sz w:val="24"/>
          <w:szCs w:val="24"/>
        </w:rPr>
        <w:t>kaitseväeluure teostamise ning relvastatud vastupanu ettevalmistamise ja korraldamise ajal Kaitseväe juhataja ettenähtud ulatuses.</w:t>
      </w:r>
    </w:p>
    <w:p w14:paraId="75980979" w14:textId="77777777" w:rsidR="00C613F3" w:rsidRPr="007E437A" w:rsidRDefault="00C613F3" w:rsidP="007E437A">
      <w:pPr>
        <w:pStyle w:val="Vahedeta"/>
        <w:jc w:val="both"/>
        <w:rPr>
          <w:rFonts w:ascii="Times New Roman" w:hAnsi="Times New Roman"/>
          <w:sz w:val="24"/>
          <w:szCs w:val="24"/>
        </w:rPr>
      </w:pPr>
    </w:p>
    <w:p w14:paraId="0955597C" w14:textId="2483A103" w:rsidR="008065E6" w:rsidRPr="007E437A" w:rsidRDefault="00191EFF" w:rsidP="007E437A">
      <w:pPr>
        <w:pStyle w:val="Vahedeta"/>
        <w:jc w:val="both"/>
        <w:rPr>
          <w:rFonts w:ascii="Times New Roman" w:hAnsi="Times New Roman"/>
          <w:sz w:val="24"/>
          <w:szCs w:val="24"/>
        </w:rPr>
      </w:pPr>
      <w:r w:rsidRPr="007E437A">
        <w:rPr>
          <w:rFonts w:ascii="Times New Roman" w:hAnsi="Times New Roman"/>
          <w:sz w:val="24"/>
          <w:szCs w:val="24"/>
        </w:rPr>
        <w:t>Teatud kaitseväeluure kogumise viise võivad kasutada kõik Kaitseväe struktuuriüksused, aga mitme</w:t>
      </w:r>
      <w:r w:rsidR="00DB5E7A" w:rsidRPr="007E437A">
        <w:rPr>
          <w:rFonts w:ascii="Times New Roman" w:hAnsi="Times New Roman"/>
          <w:sz w:val="24"/>
          <w:szCs w:val="24"/>
        </w:rPr>
        <w:t>i</w:t>
      </w:r>
      <w:r w:rsidRPr="007E437A">
        <w:rPr>
          <w:rFonts w:ascii="Times New Roman" w:hAnsi="Times New Roman"/>
          <w:sz w:val="24"/>
          <w:szCs w:val="24"/>
        </w:rPr>
        <w:t>d kaitseväeluureks teabe kogumise viise on lubatud kasutada ainult Kaitseväe põhimääruses toodud struktuuriüksustel ning käesolev muudatusettepanek mõjutab just eelkõige neid tegevväelasi, kes on teenistuses nendes struktuuriüksustes.</w:t>
      </w:r>
    </w:p>
    <w:p w14:paraId="2DF7EDA0" w14:textId="7410DAB4" w:rsidR="00191EFF" w:rsidRPr="007E437A" w:rsidRDefault="00191EFF" w:rsidP="007E437A">
      <w:pPr>
        <w:pStyle w:val="Vahedeta"/>
        <w:jc w:val="both"/>
        <w:rPr>
          <w:rFonts w:ascii="Times New Roman" w:hAnsi="Times New Roman"/>
          <w:sz w:val="24"/>
          <w:szCs w:val="24"/>
        </w:rPr>
      </w:pPr>
      <w:r w:rsidRPr="007E437A">
        <w:rPr>
          <w:rFonts w:ascii="Times New Roman" w:hAnsi="Times New Roman"/>
          <w:sz w:val="24"/>
          <w:szCs w:val="24"/>
        </w:rPr>
        <w:t>Muudatuse eesmärk on tagada eelnimetatud funktsioone täitvatele tegevväelaste</w:t>
      </w:r>
      <w:r w:rsidR="00DB5E7A" w:rsidRPr="007E437A">
        <w:rPr>
          <w:rFonts w:ascii="Times New Roman" w:hAnsi="Times New Roman"/>
          <w:sz w:val="24"/>
          <w:szCs w:val="24"/>
        </w:rPr>
        <w:t>le</w:t>
      </w:r>
      <w:r w:rsidRPr="007E437A">
        <w:rPr>
          <w:rFonts w:ascii="Times New Roman" w:hAnsi="Times New Roman"/>
          <w:sz w:val="24"/>
          <w:szCs w:val="24"/>
        </w:rPr>
        <w:t xml:space="preserve"> õigused tasule ja puhkeajale ülesannete täitmise ajal, kuna nende ülesannete täitmine võib ületada tavapäraseid töö</w:t>
      </w:r>
      <w:r w:rsidR="00DB5E7A" w:rsidRPr="007E437A">
        <w:rPr>
          <w:rFonts w:ascii="Times New Roman" w:hAnsi="Times New Roman"/>
          <w:sz w:val="24"/>
          <w:szCs w:val="24"/>
        </w:rPr>
        <w:t>-</w:t>
      </w:r>
      <w:r w:rsidRPr="007E437A">
        <w:rPr>
          <w:rFonts w:ascii="Times New Roman" w:hAnsi="Times New Roman"/>
          <w:sz w:val="24"/>
          <w:szCs w:val="24"/>
        </w:rPr>
        <w:t xml:space="preserve"> ja puhkeaja norme ning ka puhkeajal ei </w:t>
      </w:r>
      <w:r w:rsidR="00DB5E7A" w:rsidRPr="007E437A">
        <w:rPr>
          <w:rFonts w:ascii="Times New Roman" w:hAnsi="Times New Roman"/>
          <w:sz w:val="24"/>
          <w:szCs w:val="24"/>
        </w:rPr>
        <w:t xml:space="preserve">pruugi olla </w:t>
      </w:r>
      <w:r w:rsidRPr="007E437A">
        <w:rPr>
          <w:rFonts w:ascii="Times New Roman" w:hAnsi="Times New Roman"/>
          <w:sz w:val="24"/>
          <w:szCs w:val="24"/>
        </w:rPr>
        <w:t xml:space="preserve">võimalik tegevuspiirkonnast lahkuda. Samuti võib nende ülesannete täitmise ajal </w:t>
      </w:r>
      <w:r w:rsidR="00DB5E7A" w:rsidRPr="007E437A">
        <w:rPr>
          <w:rFonts w:ascii="Times New Roman" w:hAnsi="Times New Roman"/>
          <w:sz w:val="24"/>
          <w:szCs w:val="24"/>
        </w:rPr>
        <w:t xml:space="preserve">esineda suurenenud </w:t>
      </w:r>
      <w:r w:rsidRPr="007E437A">
        <w:rPr>
          <w:rFonts w:ascii="Times New Roman" w:hAnsi="Times New Roman"/>
          <w:sz w:val="24"/>
          <w:szCs w:val="24"/>
        </w:rPr>
        <w:t>oht tegevväelase elule ja tervisele.</w:t>
      </w:r>
    </w:p>
    <w:p w14:paraId="2F2921E9" w14:textId="741D8C96" w:rsidR="00191EFF" w:rsidRPr="007E437A" w:rsidRDefault="00191EFF" w:rsidP="007E437A">
      <w:pPr>
        <w:pStyle w:val="Vahedeta"/>
        <w:jc w:val="both"/>
        <w:rPr>
          <w:rFonts w:ascii="Times New Roman" w:hAnsi="Times New Roman"/>
          <w:sz w:val="24"/>
          <w:szCs w:val="24"/>
        </w:rPr>
      </w:pPr>
      <w:r w:rsidRPr="007E437A">
        <w:rPr>
          <w:rFonts w:ascii="Times New Roman" w:hAnsi="Times New Roman"/>
          <w:sz w:val="24"/>
          <w:szCs w:val="24"/>
        </w:rPr>
        <w:t xml:space="preserve">Muudatus annab Kaitseväe juhatajale võimaluse sätestada konkreetsemad kaitseväeluure ja relvastatud vastupanu ettevalmistamise ning korraldamise ülesanded, mille täitmise ajal ei kohaldata tegevväelasele </w:t>
      </w:r>
      <w:proofErr w:type="spellStart"/>
      <w:r w:rsidRPr="007E437A">
        <w:rPr>
          <w:rFonts w:ascii="Times New Roman" w:hAnsi="Times New Roman"/>
          <w:sz w:val="24"/>
          <w:szCs w:val="24"/>
        </w:rPr>
        <w:t>ATS-i</w:t>
      </w:r>
      <w:proofErr w:type="spellEnd"/>
      <w:r w:rsidRPr="007E437A">
        <w:rPr>
          <w:rFonts w:ascii="Times New Roman" w:hAnsi="Times New Roman"/>
          <w:sz w:val="24"/>
          <w:szCs w:val="24"/>
        </w:rPr>
        <w:t xml:space="preserve"> tööaega, töö tegemise aja piirangut, tööaja korraldust, ööajal tehtavat tööd ja ületunnitööd reguleerivaid sätteid. Selline ülesannete piiritlemine tagab tegevväelasele selguse, millistel juhtudel võib Kaitsevägi teda täiendavalt koormata ja kus ei kehti tavapärased tööaja arvestuse reeglid. Oluline on hinnata tegevuse ajalist intensiivsust ja puhkeaja andmise võimalust ülesannete täitmise kestel, </w:t>
      </w:r>
      <w:r w:rsidR="00DB5E7A" w:rsidRPr="007E437A">
        <w:rPr>
          <w:rFonts w:ascii="Times New Roman" w:hAnsi="Times New Roman"/>
          <w:sz w:val="24"/>
          <w:szCs w:val="24"/>
        </w:rPr>
        <w:t xml:space="preserve">et tagada </w:t>
      </w:r>
      <w:r w:rsidRPr="007E437A">
        <w:rPr>
          <w:rFonts w:ascii="Times New Roman" w:hAnsi="Times New Roman"/>
          <w:sz w:val="24"/>
          <w:szCs w:val="24"/>
        </w:rPr>
        <w:t>tegevväelase tervise säilimi</w:t>
      </w:r>
      <w:r w:rsidR="00DB5E7A" w:rsidRPr="007E437A">
        <w:rPr>
          <w:rFonts w:ascii="Times New Roman" w:hAnsi="Times New Roman"/>
          <w:sz w:val="24"/>
          <w:szCs w:val="24"/>
        </w:rPr>
        <w:t>n</w:t>
      </w:r>
      <w:r w:rsidRPr="007E437A">
        <w:rPr>
          <w:rFonts w:ascii="Times New Roman" w:hAnsi="Times New Roman"/>
          <w:sz w:val="24"/>
          <w:szCs w:val="24"/>
        </w:rPr>
        <w:t>e ja teenistusülesannete ohutu täitmi</w:t>
      </w:r>
      <w:r w:rsidR="00DB5E7A" w:rsidRPr="007E437A">
        <w:rPr>
          <w:rFonts w:ascii="Times New Roman" w:hAnsi="Times New Roman"/>
          <w:sz w:val="24"/>
          <w:szCs w:val="24"/>
        </w:rPr>
        <w:t>n</w:t>
      </w:r>
      <w:r w:rsidRPr="007E437A">
        <w:rPr>
          <w:rFonts w:ascii="Times New Roman" w:hAnsi="Times New Roman"/>
          <w:sz w:val="24"/>
          <w:szCs w:val="24"/>
        </w:rPr>
        <w:t>e.</w:t>
      </w:r>
    </w:p>
    <w:p w14:paraId="749475E0" w14:textId="77777777" w:rsidR="00353E65" w:rsidRPr="007E437A" w:rsidRDefault="00353E65" w:rsidP="007E437A">
      <w:pPr>
        <w:pStyle w:val="Vahedeta"/>
        <w:jc w:val="both"/>
        <w:rPr>
          <w:rFonts w:ascii="Times New Roman" w:hAnsi="Times New Roman"/>
          <w:sz w:val="24"/>
          <w:szCs w:val="24"/>
        </w:rPr>
      </w:pPr>
    </w:p>
    <w:p w14:paraId="2A56A76A" w14:textId="2590C690" w:rsidR="008065E6" w:rsidRPr="007E437A" w:rsidRDefault="00A13FA9" w:rsidP="007E437A">
      <w:pPr>
        <w:pStyle w:val="Vahedeta"/>
        <w:jc w:val="both"/>
        <w:rPr>
          <w:rFonts w:ascii="Times New Roman" w:hAnsi="Times New Roman"/>
          <w:sz w:val="24"/>
          <w:szCs w:val="24"/>
        </w:rPr>
      </w:pPr>
      <w:r w:rsidRPr="007E437A">
        <w:rPr>
          <w:rFonts w:ascii="Times New Roman" w:hAnsi="Times New Roman"/>
          <w:b/>
          <w:sz w:val="24"/>
          <w:szCs w:val="24"/>
        </w:rPr>
        <w:t xml:space="preserve">Punktis </w:t>
      </w:r>
      <w:r w:rsidR="003E57EF" w:rsidRPr="007E437A">
        <w:rPr>
          <w:rFonts w:ascii="Times New Roman" w:hAnsi="Times New Roman"/>
          <w:b/>
          <w:sz w:val="24"/>
          <w:szCs w:val="24"/>
        </w:rPr>
        <w:t>21</w:t>
      </w:r>
      <w:r w:rsidR="003E57EF" w:rsidRPr="007E437A">
        <w:rPr>
          <w:rFonts w:ascii="Times New Roman" w:hAnsi="Times New Roman"/>
          <w:sz w:val="24"/>
          <w:szCs w:val="24"/>
        </w:rPr>
        <w:t xml:space="preserve"> </w:t>
      </w:r>
      <w:r w:rsidRPr="007E437A">
        <w:rPr>
          <w:rFonts w:ascii="Times New Roman" w:hAnsi="Times New Roman"/>
          <w:sz w:val="24"/>
          <w:szCs w:val="24"/>
        </w:rPr>
        <w:t>muudetakse</w:t>
      </w:r>
      <w:r w:rsidR="00DD414F" w:rsidRPr="007E437A">
        <w:rPr>
          <w:rFonts w:ascii="Times New Roman" w:hAnsi="Times New Roman"/>
          <w:sz w:val="24"/>
          <w:szCs w:val="24"/>
        </w:rPr>
        <w:t xml:space="preserve"> paragrahvi 104 lõiget 4 </w:t>
      </w:r>
      <w:r w:rsidRPr="007E437A">
        <w:rPr>
          <w:rFonts w:ascii="Times New Roman" w:hAnsi="Times New Roman"/>
          <w:sz w:val="24"/>
          <w:szCs w:val="24"/>
        </w:rPr>
        <w:t>ning täpsustatakse, et § 104</w:t>
      </w:r>
      <w:r w:rsidR="0026778B" w:rsidRPr="007E437A">
        <w:rPr>
          <w:rFonts w:ascii="Times New Roman" w:hAnsi="Times New Roman"/>
          <w:sz w:val="24"/>
          <w:szCs w:val="24"/>
        </w:rPr>
        <w:t xml:space="preserve"> lõigetes </w:t>
      </w:r>
      <w:r w:rsidR="00DD414F" w:rsidRPr="007E437A">
        <w:rPr>
          <w:rFonts w:ascii="Times New Roman" w:hAnsi="Times New Roman"/>
          <w:sz w:val="24"/>
          <w:szCs w:val="24"/>
        </w:rPr>
        <w:t>1</w:t>
      </w:r>
      <w:r w:rsidR="005A69C9" w:rsidRPr="007E437A">
        <w:rPr>
          <w:rFonts w:ascii="Times New Roman" w:hAnsi="Times New Roman"/>
          <w:sz w:val="24"/>
          <w:szCs w:val="24"/>
        </w:rPr>
        <w:t>–</w:t>
      </w:r>
      <w:r w:rsidR="00DD414F" w:rsidRPr="007E437A">
        <w:rPr>
          <w:rFonts w:ascii="Times New Roman" w:hAnsi="Times New Roman"/>
          <w:sz w:val="24"/>
          <w:szCs w:val="24"/>
        </w:rPr>
        <w:t xml:space="preserve">3 </w:t>
      </w:r>
      <w:r w:rsidR="007930F9" w:rsidRPr="007E437A">
        <w:rPr>
          <w:rFonts w:ascii="Times New Roman" w:hAnsi="Times New Roman"/>
          <w:sz w:val="24"/>
          <w:szCs w:val="24"/>
        </w:rPr>
        <w:t xml:space="preserve">sätestatud töö- ja puhkeaja erandeid </w:t>
      </w:r>
      <w:r w:rsidR="00DD414F" w:rsidRPr="007E437A">
        <w:rPr>
          <w:rFonts w:ascii="Times New Roman" w:hAnsi="Times New Roman"/>
          <w:sz w:val="24"/>
          <w:szCs w:val="24"/>
        </w:rPr>
        <w:t>ei kohaldata tegevväelasele, kes on rase või kellel on õigus emapuhkusele.</w:t>
      </w:r>
      <w:r w:rsidR="007930F9" w:rsidRPr="007E437A">
        <w:rPr>
          <w:rFonts w:ascii="Times New Roman" w:hAnsi="Times New Roman"/>
          <w:sz w:val="24"/>
          <w:szCs w:val="24"/>
        </w:rPr>
        <w:t xml:space="preserve"> </w:t>
      </w:r>
      <w:r w:rsidR="0083196A" w:rsidRPr="007E437A">
        <w:rPr>
          <w:rFonts w:ascii="Times New Roman" w:hAnsi="Times New Roman"/>
          <w:sz w:val="24"/>
          <w:szCs w:val="24"/>
        </w:rPr>
        <w:t>Käesoleva</w:t>
      </w:r>
      <w:r w:rsidR="0008319E" w:rsidRPr="007E437A">
        <w:rPr>
          <w:rFonts w:ascii="Times New Roman" w:hAnsi="Times New Roman"/>
          <w:sz w:val="24"/>
          <w:szCs w:val="24"/>
        </w:rPr>
        <w:t xml:space="preserve"> eelnõuga täiendatakse § 104 lõikega 5 (eelnõu punkti 22 muudatus), mille kohaselt võib </w:t>
      </w:r>
      <w:proofErr w:type="spellStart"/>
      <w:r w:rsidR="0008319E" w:rsidRPr="007E437A">
        <w:rPr>
          <w:rFonts w:ascii="Times New Roman" w:hAnsi="Times New Roman"/>
          <w:sz w:val="24"/>
          <w:szCs w:val="24"/>
        </w:rPr>
        <w:t>ATS</w:t>
      </w:r>
      <w:r w:rsidR="005A69C9" w:rsidRPr="007E437A">
        <w:rPr>
          <w:rFonts w:ascii="Times New Roman" w:hAnsi="Times New Roman"/>
          <w:sz w:val="24"/>
          <w:szCs w:val="24"/>
        </w:rPr>
        <w:t>-i</w:t>
      </w:r>
      <w:proofErr w:type="spellEnd"/>
      <w:r w:rsidR="0008319E" w:rsidRPr="007E437A">
        <w:rPr>
          <w:rFonts w:ascii="Times New Roman" w:hAnsi="Times New Roman"/>
          <w:sz w:val="24"/>
          <w:szCs w:val="24"/>
        </w:rPr>
        <w:t xml:space="preserve"> § 41 lõikes 1 sätestatud puhkeaja regulatsiooni jätta kohaldamata, kui töötamine ei kahju</w:t>
      </w:r>
      <w:r w:rsidR="0083196A" w:rsidRPr="007E437A">
        <w:rPr>
          <w:rFonts w:ascii="Times New Roman" w:hAnsi="Times New Roman"/>
          <w:sz w:val="24"/>
          <w:szCs w:val="24"/>
        </w:rPr>
        <w:t>sta tegevväelase tervist ja ohu</w:t>
      </w:r>
      <w:r w:rsidR="0008319E" w:rsidRPr="007E437A">
        <w:rPr>
          <w:rFonts w:ascii="Times New Roman" w:hAnsi="Times New Roman"/>
          <w:sz w:val="24"/>
          <w:szCs w:val="24"/>
        </w:rPr>
        <w:t>tust</w:t>
      </w:r>
      <w:r w:rsidR="0083196A" w:rsidRPr="007E437A">
        <w:rPr>
          <w:rFonts w:ascii="Times New Roman" w:hAnsi="Times New Roman"/>
          <w:sz w:val="24"/>
          <w:szCs w:val="24"/>
        </w:rPr>
        <w:t xml:space="preserve">. </w:t>
      </w:r>
      <w:r w:rsidR="0008319E" w:rsidRPr="007E437A">
        <w:rPr>
          <w:rFonts w:ascii="Times New Roman" w:hAnsi="Times New Roman"/>
          <w:sz w:val="24"/>
          <w:szCs w:val="24"/>
        </w:rPr>
        <w:t>Seetõttu muudetakse ka § 104 lõiget 4 ning täpsustatakse, et tegevväelasele</w:t>
      </w:r>
      <w:r w:rsidR="0083196A" w:rsidRPr="007E437A">
        <w:rPr>
          <w:rFonts w:ascii="Times New Roman" w:hAnsi="Times New Roman"/>
          <w:sz w:val="24"/>
          <w:szCs w:val="24"/>
        </w:rPr>
        <w:t>, kes on rase või kellel on õigus emapuhkusele</w:t>
      </w:r>
      <w:r w:rsidR="00CD55F4" w:rsidRPr="007E437A">
        <w:rPr>
          <w:rFonts w:ascii="Times New Roman" w:hAnsi="Times New Roman"/>
          <w:sz w:val="24"/>
          <w:szCs w:val="24"/>
        </w:rPr>
        <w:t>,</w:t>
      </w:r>
      <w:r w:rsidR="0083196A" w:rsidRPr="007E437A">
        <w:rPr>
          <w:rFonts w:ascii="Times New Roman" w:hAnsi="Times New Roman"/>
          <w:sz w:val="24"/>
          <w:szCs w:val="24"/>
        </w:rPr>
        <w:t xml:space="preserve"> §</w:t>
      </w:r>
      <w:r w:rsidR="00CD55F4" w:rsidRPr="007E437A">
        <w:rPr>
          <w:rFonts w:ascii="Times New Roman" w:hAnsi="Times New Roman"/>
          <w:sz w:val="24"/>
          <w:szCs w:val="24"/>
        </w:rPr>
        <w:t>-s</w:t>
      </w:r>
      <w:r w:rsidR="0083196A" w:rsidRPr="007E437A">
        <w:rPr>
          <w:rFonts w:ascii="Times New Roman" w:hAnsi="Times New Roman"/>
          <w:sz w:val="24"/>
          <w:szCs w:val="24"/>
        </w:rPr>
        <w:t xml:space="preserve"> 104 sätestatud töö- ja puhkeaja erandeid ei kohaldata</w:t>
      </w:r>
      <w:r w:rsidR="00CD55F4" w:rsidRPr="007E437A">
        <w:rPr>
          <w:rFonts w:ascii="Times New Roman" w:hAnsi="Times New Roman"/>
          <w:sz w:val="24"/>
          <w:szCs w:val="24"/>
        </w:rPr>
        <w:t>,</w:t>
      </w:r>
      <w:r w:rsidR="0083196A" w:rsidRPr="007E437A">
        <w:rPr>
          <w:rFonts w:ascii="Times New Roman" w:hAnsi="Times New Roman"/>
          <w:sz w:val="24"/>
          <w:szCs w:val="24"/>
        </w:rPr>
        <w:t xml:space="preserve"> välja arvatud lõikes 5 sätestatud erand tingimusel, et töötamine ei kahjusta tegevväelase tervist ja ohutust.</w:t>
      </w:r>
    </w:p>
    <w:p w14:paraId="23402CF1" w14:textId="2CC4D191" w:rsidR="00DD414F" w:rsidRPr="007E437A" w:rsidRDefault="00DD414F" w:rsidP="007E437A">
      <w:pPr>
        <w:pStyle w:val="Vahedeta"/>
        <w:jc w:val="both"/>
        <w:rPr>
          <w:rFonts w:ascii="Times New Roman" w:hAnsi="Times New Roman"/>
          <w:b/>
          <w:sz w:val="24"/>
          <w:szCs w:val="24"/>
        </w:rPr>
      </w:pPr>
    </w:p>
    <w:p w14:paraId="59615E47" w14:textId="655CC01B" w:rsidR="008065E6" w:rsidRPr="007E437A" w:rsidRDefault="002B4EBC" w:rsidP="007E437A">
      <w:pPr>
        <w:pStyle w:val="Vahedeta"/>
        <w:jc w:val="both"/>
        <w:rPr>
          <w:rFonts w:ascii="Times New Roman" w:hAnsi="Times New Roman"/>
          <w:sz w:val="24"/>
          <w:szCs w:val="24"/>
        </w:rPr>
      </w:pPr>
      <w:r w:rsidRPr="007E437A">
        <w:rPr>
          <w:rFonts w:ascii="Times New Roman" w:hAnsi="Times New Roman"/>
          <w:b/>
          <w:sz w:val="24"/>
          <w:szCs w:val="24"/>
        </w:rPr>
        <w:t xml:space="preserve">Punktiga </w:t>
      </w:r>
      <w:r w:rsidR="003E57EF" w:rsidRPr="007E437A">
        <w:rPr>
          <w:rFonts w:ascii="Times New Roman" w:hAnsi="Times New Roman"/>
          <w:b/>
          <w:sz w:val="24"/>
          <w:szCs w:val="24"/>
        </w:rPr>
        <w:t xml:space="preserve">22 </w:t>
      </w:r>
      <w:r w:rsidRPr="007E437A">
        <w:rPr>
          <w:rFonts w:ascii="Times New Roman" w:hAnsi="Times New Roman"/>
          <w:sz w:val="24"/>
          <w:szCs w:val="24"/>
        </w:rPr>
        <w:t>täiendatakse KVTS</w:t>
      </w:r>
      <w:r w:rsidR="00CD55F4" w:rsidRPr="007E437A">
        <w:rPr>
          <w:rFonts w:ascii="Times New Roman" w:hAnsi="Times New Roman"/>
          <w:sz w:val="24"/>
          <w:szCs w:val="24"/>
        </w:rPr>
        <w:t>-i</w:t>
      </w:r>
      <w:r w:rsidRPr="007E437A">
        <w:rPr>
          <w:rFonts w:ascii="Times New Roman" w:hAnsi="Times New Roman"/>
          <w:sz w:val="24"/>
          <w:szCs w:val="24"/>
        </w:rPr>
        <w:t xml:space="preserve"> §</w:t>
      </w:r>
      <w:r w:rsidR="00CD55F4" w:rsidRPr="007E437A">
        <w:rPr>
          <w:rFonts w:ascii="Times New Roman" w:hAnsi="Times New Roman"/>
          <w:sz w:val="24"/>
          <w:szCs w:val="24"/>
        </w:rPr>
        <w:t>-s</w:t>
      </w:r>
      <w:r w:rsidRPr="007E437A">
        <w:rPr>
          <w:rFonts w:ascii="Times New Roman" w:hAnsi="Times New Roman"/>
          <w:sz w:val="24"/>
          <w:szCs w:val="24"/>
        </w:rPr>
        <w:t xml:space="preserve"> 104 kehtestatud töö- ja puhkeaja erandjuhtumeid ning sättesse lisatakse, et tegevväelasele ei kohaldata </w:t>
      </w:r>
      <w:proofErr w:type="spellStart"/>
      <w:r w:rsidRPr="007E437A">
        <w:rPr>
          <w:rFonts w:ascii="Times New Roman" w:hAnsi="Times New Roman"/>
          <w:sz w:val="24"/>
          <w:szCs w:val="24"/>
        </w:rPr>
        <w:t>ATS</w:t>
      </w:r>
      <w:r w:rsidR="00CD55F4" w:rsidRPr="007E437A">
        <w:rPr>
          <w:rFonts w:ascii="Times New Roman" w:hAnsi="Times New Roman"/>
          <w:sz w:val="24"/>
          <w:szCs w:val="24"/>
        </w:rPr>
        <w:t>-i</w:t>
      </w:r>
      <w:proofErr w:type="spellEnd"/>
      <w:r w:rsidRPr="007E437A">
        <w:rPr>
          <w:rFonts w:ascii="Times New Roman" w:hAnsi="Times New Roman"/>
          <w:sz w:val="24"/>
          <w:szCs w:val="24"/>
        </w:rPr>
        <w:t xml:space="preserve"> § 41 lõikes 1 sätestatu</w:t>
      </w:r>
      <w:r w:rsidR="00CD55F4" w:rsidRPr="007E437A">
        <w:rPr>
          <w:rFonts w:ascii="Times New Roman" w:hAnsi="Times New Roman"/>
          <w:sz w:val="24"/>
          <w:szCs w:val="24"/>
        </w:rPr>
        <w:t>d</w:t>
      </w:r>
      <w:r w:rsidR="0072659A" w:rsidRPr="007E437A">
        <w:rPr>
          <w:rFonts w:ascii="Times New Roman" w:hAnsi="Times New Roman"/>
          <w:sz w:val="24"/>
          <w:szCs w:val="24"/>
        </w:rPr>
        <w:t xml:space="preserve"> puhkeaja regulatsiooni, kui töötamine ei kahjusta tegevväelase tervist ja ohutust</w:t>
      </w:r>
      <w:r w:rsidRPr="007E437A">
        <w:rPr>
          <w:rFonts w:ascii="Times New Roman" w:hAnsi="Times New Roman"/>
          <w:sz w:val="24"/>
          <w:szCs w:val="24"/>
        </w:rPr>
        <w:t xml:space="preserve">. </w:t>
      </w:r>
      <w:proofErr w:type="spellStart"/>
      <w:r w:rsidRPr="007E437A">
        <w:rPr>
          <w:rFonts w:ascii="Times New Roman" w:hAnsi="Times New Roman"/>
          <w:sz w:val="24"/>
          <w:szCs w:val="24"/>
        </w:rPr>
        <w:t>ATS</w:t>
      </w:r>
      <w:r w:rsidR="00CD55F4" w:rsidRPr="007E437A">
        <w:rPr>
          <w:rFonts w:ascii="Times New Roman" w:hAnsi="Times New Roman"/>
          <w:sz w:val="24"/>
          <w:szCs w:val="24"/>
        </w:rPr>
        <w:t>-i</w:t>
      </w:r>
      <w:proofErr w:type="spellEnd"/>
      <w:r w:rsidRPr="007E437A">
        <w:rPr>
          <w:rFonts w:ascii="Times New Roman" w:hAnsi="Times New Roman"/>
          <w:sz w:val="24"/>
          <w:szCs w:val="24"/>
        </w:rPr>
        <w:t xml:space="preserve"> §</w:t>
      </w:r>
      <w:r w:rsidR="0072659A" w:rsidRPr="007E437A">
        <w:rPr>
          <w:rFonts w:ascii="Times New Roman" w:hAnsi="Times New Roman"/>
          <w:sz w:val="24"/>
          <w:szCs w:val="24"/>
        </w:rPr>
        <w:t xml:space="preserve"> </w:t>
      </w:r>
      <w:r w:rsidRPr="007E437A">
        <w:rPr>
          <w:rFonts w:ascii="Times New Roman" w:hAnsi="Times New Roman"/>
          <w:sz w:val="24"/>
          <w:szCs w:val="24"/>
        </w:rPr>
        <w:t>41 lõike 1 kohaselt on ametnikul 24-tunnise ajavahemiku jooksul vähemalt 11 tundi järjestikust puhkeaega</w:t>
      </w:r>
      <w:r w:rsidR="00CD55F4" w:rsidRPr="007E437A">
        <w:rPr>
          <w:rFonts w:ascii="Times New Roman" w:hAnsi="Times New Roman"/>
          <w:sz w:val="24"/>
          <w:szCs w:val="24"/>
        </w:rPr>
        <w:t xml:space="preserve"> ja</w:t>
      </w:r>
      <w:r w:rsidRPr="007E437A">
        <w:rPr>
          <w:rFonts w:ascii="Times New Roman" w:hAnsi="Times New Roman"/>
          <w:sz w:val="24"/>
          <w:szCs w:val="24"/>
        </w:rPr>
        <w:t xml:space="preserve"> </w:t>
      </w:r>
      <w:r w:rsidR="00CD55F4" w:rsidRPr="007E437A">
        <w:rPr>
          <w:rFonts w:ascii="Times New Roman" w:hAnsi="Times New Roman"/>
          <w:sz w:val="24"/>
          <w:szCs w:val="24"/>
        </w:rPr>
        <w:t>s</w:t>
      </w:r>
      <w:r w:rsidR="0072659A" w:rsidRPr="007E437A">
        <w:rPr>
          <w:rFonts w:ascii="Times New Roman" w:hAnsi="Times New Roman"/>
          <w:sz w:val="24"/>
          <w:szCs w:val="24"/>
        </w:rPr>
        <w:t xml:space="preserve">ummeeritud tööaja arvestuse korral seitsmepäevase ajavahemiku jooksul vähemalt 36 tundi järjestikust puhkeaega. </w:t>
      </w:r>
      <w:r w:rsidR="00DD6543" w:rsidRPr="007E437A">
        <w:rPr>
          <w:rFonts w:ascii="Times New Roman" w:hAnsi="Times New Roman"/>
          <w:sz w:val="24"/>
          <w:szCs w:val="24"/>
        </w:rPr>
        <w:t>Kui tööaeg on pikem kui 13 tundi, antakse pärast tööpäeva lõppu täiendavat vaba aega tundide ulatuses, mis ületasid 13 tundi.</w:t>
      </w:r>
    </w:p>
    <w:p w14:paraId="1106A3FB" w14:textId="77777777" w:rsidR="00DD6543" w:rsidRPr="007E437A" w:rsidRDefault="00DD6543" w:rsidP="007E437A">
      <w:pPr>
        <w:pStyle w:val="Vahedeta"/>
        <w:jc w:val="both"/>
        <w:rPr>
          <w:rFonts w:ascii="Times New Roman" w:hAnsi="Times New Roman"/>
          <w:sz w:val="24"/>
          <w:szCs w:val="24"/>
          <w:highlight w:val="yellow"/>
        </w:rPr>
      </w:pPr>
    </w:p>
    <w:p w14:paraId="076AC2A8" w14:textId="25053FB2" w:rsidR="008065E6" w:rsidRPr="007E437A" w:rsidRDefault="00FC7F7D" w:rsidP="007E437A">
      <w:pPr>
        <w:pStyle w:val="Vahedeta"/>
        <w:jc w:val="both"/>
        <w:rPr>
          <w:rFonts w:ascii="Times New Roman" w:hAnsi="Times New Roman"/>
          <w:sz w:val="24"/>
          <w:szCs w:val="24"/>
          <w:lang w:eastAsia="et-EE"/>
        </w:rPr>
      </w:pPr>
      <w:r w:rsidRPr="007E437A">
        <w:rPr>
          <w:rFonts w:ascii="Times New Roman" w:hAnsi="Times New Roman"/>
          <w:sz w:val="24"/>
          <w:szCs w:val="24"/>
          <w:lang w:eastAsia="et-EE"/>
        </w:rPr>
        <w:t xml:space="preserve">Euroopa Parlamendi ja nõukogu 4. novembri 2003. a direktiiv 2003/88/EÜ </w:t>
      </w:r>
      <w:r w:rsidR="00C4532A" w:rsidRPr="007E437A">
        <w:rPr>
          <w:rFonts w:ascii="Times New Roman" w:hAnsi="Times New Roman"/>
          <w:sz w:val="24"/>
          <w:szCs w:val="24"/>
          <w:lang w:eastAsia="et-EE"/>
        </w:rPr>
        <w:t>(</w:t>
      </w:r>
      <w:r w:rsidRPr="007E437A">
        <w:rPr>
          <w:rFonts w:ascii="Times New Roman" w:hAnsi="Times New Roman"/>
          <w:sz w:val="24"/>
          <w:szCs w:val="24"/>
          <w:lang w:eastAsia="et-EE"/>
        </w:rPr>
        <w:t>tööaja korralduse teatavate aspektide kohta</w:t>
      </w:r>
      <w:r w:rsidR="00C4532A" w:rsidRPr="007E437A">
        <w:rPr>
          <w:rFonts w:ascii="Times New Roman" w:hAnsi="Times New Roman"/>
          <w:sz w:val="24"/>
          <w:szCs w:val="24"/>
          <w:lang w:eastAsia="et-EE"/>
        </w:rPr>
        <w:t>)</w:t>
      </w:r>
      <w:r w:rsidRPr="007E437A">
        <w:rPr>
          <w:rFonts w:ascii="Times New Roman" w:hAnsi="Times New Roman"/>
          <w:sz w:val="24"/>
          <w:szCs w:val="24"/>
          <w:lang w:eastAsia="et-EE"/>
        </w:rPr>
        <w:t xml:space="preserve"> artikli 17 lõike 2 kohaselt võib lõigetes 3, 4 ja 5 (igapäevane ja </w:t>
      </w:r>
      <w:r w:rsidR="00C4532A" w:rsidRPr="007E437A">
        <w:rPr>
          <w:rFonts w:ascii="Times New Roman" w:hAnsi="Times New Roman"/>
          <w:sz w:val="24"/>
          <w:szCs w:val="24"/>
          <w:lang w:eastAsia="et-EE"/>
        </w:rPr>
        <w:noBreakHyphen/>
      </w:r>
      <w:r w:rsidRPr="007E437A">
        <w:rPr>
          <w:rFonts w:ascii="Times New Roman" w:hAnsi="Times New Roman"/>
          <w:sz w:val="24"/>
          <w:szCs w:val="24"/>
          <w:lang w:eastAsia="et-EE"/>
        </w:rPr>
        <w:t>nädalane puhkeaeg ja vaheajad) sätestatud erandid vastu võtta õigus- ja haldusnormidega või tööturu osa</w:t>
      </w:r>
      <w:r w:rsidR="00C4532A" w:rsidRPr="007E437A">
        <w:rPr>
          <w:rFonts w:ascii="Times New Roman" w:hAnsi="Times New Roman"/>
          <w:sz w:val="24"/>
          <w:szCs w:val="24"/>
          <w:lang w:eastAsia="et-EE"/>
        </w:rPr>
        <w:t>liste</w:t>
      </w:r>
      <w:r w:rsidRPr="007E437A">
        <w:rPr>
          <w:rFonts w:ascii="Times New Roman" w:hAnsi="Times New Roman"/>
          <w:sz w:val="24"/>
          <w:szCs w:val="24"/>
          <w:lang w:eastAsia="et-EE"/>
        </w:rPr>
        <w:t xml:space="preserve"> kollektiivlepingute või lepingutega, tingimusel et kõnealustele töötajatele antakse hüvituseks võrdväärse pikkusega puhkeajad või et erandjuhtudel, kui objektiivsetel põhjustel ei ole võimalik anda hüvituseks niisuguseid võrdväärse pikkusega puhkeaegu, võimaldatakse kõnealustele töötajatele asjakohane kaitse. Artikli 17 lõike 3 kohaselt võib erandeid </w:t>
      </w:r>
      <w:proofErr w:type="spellStart"/>
      <w:r w:rsidRPr="007E437A">
        <w:rPr>
          <w:rFonts w:ascii="Times New Roman" w:hAnsi="Times New Roman"/>
          <w:sz w:val="24"/>
          <w:szCs w:val="24"/>
          <w:lang w:eastAsia="et-EE"/>
        </w:rPr>
        <w:t>öötöö</w:t>
      </w:r>
      <w:proofErr w:type="spellEnd"/>
      <w:r w:rsidRPr="007E437A">
        <w:rPr>
          <w:rFonts w:ascii="Times New Roman" w:hAnsi="Times New Roman"/>
          <w:sz w:val="24"/>
          <w:szCs w:val="24"/>
          <w:lang w:eastAsia="et-EE"/>
        </w:rPr>
        <w:t xml:space="preserve"> ja igapäevase puhkeaja piirangust teha punkti 3 alapunkt</w:t>
      </w:r>
      <w:r w:rsidR="00C4532A" w:rsidRPr="007E437A">
        <w:rPr>
          <w:rFonts w:ascii="Times New Roman" w:hAnsi="Times New Roman"/>
          <w:sz w:val="24"/>
          <w:szCs w:val="24"/>
          <w:lang w:eastAsia="et-EE"/>
        </w:rPr>
        <w:t>i</w:t>
      </w:r>
      <w:r w:rsidRPr="007E437A">
        <w:rPr>
          <w:rFonts w:ascii="Times New Roman" w:hAnsi="Times New Roman"/>
          <w:sz w:val="24"/>
          <w:szCs w:val="24"/>
          <w:lang w:eastAsia="et-EE"/>
        </w:rPr>
        <w:t xml:space="preserve"> c alapunkt</w:t>
      </w:r>
      <w:r w:rsidR="00C4532A" w:rsidRPr="007E437A">
        <w:rPr>
          <w:rFonts w:ascii="Times New Roman" w:hAnsi="Times New Roman"/>
          <w:sz w:val="24"/>
          <w:szCs w:val="24"/>
          <w:lang w:eastAsia="et-EE"/>
        </w:rPr>
        <w:t>i</w:t>
      </w:r>
      <w:r w:rsidRPr="007E437A">
        <w:rPr>
          <w:rFonts w:ascii="Times New Roman" w:hAnsi="Times New Roman"/>
          <w:sz w:val="24"/>
          <w:szCs w:val="24"/>
          <w:lang w:eastAsia="et-EE"/>
        </w:rPr>
        <w:t xml:space="preserve"> iii kohaselt</w:t>
      </w:r>
      <w:r w:rsidR="008065E6" w:rsidRPr="007E437A">
        <w:rPr>
          <w:rFonts w:ascii="Times New Roman" w:hAnsi="Times New Roman"/>
          <w:sz w:val="24"/>
          <w:szCs w:val="24"/>
          <w:lang w:eastAsia="et-EE"/>
        </w:rPr>
        <w:t xml:space="preserve"> </w:t>
      </w:r>
      <w:r w:rsidRPr="007E437A">
        <w:rPr>
          <w:rFonts w:ascii="Times New Roman" w:hAnsi="Times New Roman"/>
          <w:sz w:val="24"/>
          <w:szCs w:val="24"/>
          <w:lang w:eastAsia="et-EE"/>
        </w:rPr>
        <w:t>tegevuste puhul, mis nõuavad teenuse või tootmise pidevat jätkumist, eriti</w:t>
      </w:r>
      <w:r w:rsidR="008065E6" w:rsidRPr="007E437A">
        <w:rPr>
          <w:rFonts w:ascii="Times New Roman" w:hAnsi="Times New Roman"/>
          <w:sz w:val="24"/>
          <w:szCs w:val="24"/>
          <w:lang w:eastAsia="et-EE"/>
        </w:rPr>
        <w:t xml:space="preserve"> </w:t>
      </w:r>
      <w:r w:rsidRPr="007E437A">
        <w:rPr>
          <w:rFonts w:ascii="Times New Roman" w:hAnsi="Times New Roman"/>
          <w:sz w:val="24"/>
          <w:szCs w:val="24"/>
          <w:lang w:eastAsia="et-EE"/>
        </w:rPr>
        <w:t xml:space="preserve">ajakirjandus, posti- ja </w:t>
      </w:r>
      <w:r w:rsidR="00C4532A" w:rsidRPr="007E437A">
        <w:rPr>
          <w:rFonts w:ascii="Times New Roman" w:hAnsi="Times New Roman"/>
          <w:sz w:val="24"/>
          <w:szCs w:val="24"/>
          <w:lang w:eastAsia="et-EE"/>
        </w:rPr>
        <w:t>sideteenused</w:t>
      </w:r>
      <w:r w:rsidRPr="007E437A">
        <w:rPr>
          <w:rFonts w:ascii="Times New Roman" w:hAnsi="Times New Roman"/>
          <w:sz w:val="24"/>
          <w:szCs w:val="24"/>
          <w:lang w:eastAsia="et-EE"/>
        </w:rPr>
        <w:t xml:space="preserve">, kinematograafiatööstus, raadio, televisioon, kiirabi, tuletõrje ja kodanikukaitseteenused. Kaitsevägi </w:t>
      </w:r>
      <w:r w:rsidR="00C4532A" w:rsidRPr="007E437A">
        <w:rPr>
          <w:rFonts w:ascii="Times New Roman" w:hAnsi="Times New Roman"/>
          <w:sz w:val="24"/>
          <w:szCs w:val="24"/>
          <w:lang w:eastAsia="et-EE"/>
        </w:rPr>
        <w:t xml:space="preserve">peab </w:t>
      </w:r>
      <w:r w:rsidRPr="007E437A">
        <w:rPr>
          <w:rFonts w:ascii="Times New Roman" w:hAnsi="Times New Roman"/>
          <w:sz w:val="24"/>
          <w:szCs w:val="24"/>
          <w:lang w:eastAsia="et-EE"/>
        </w:rPr>
        <w:t>talle pandud ülesannete täitmisel tagama olukorrateadlikkuse igal ajal</w:t>
      </w:r>
      <w:r w:rsidR="00C4532A" w:rsidRPr="007E437A">
        <w:rPr>
          <w:rFonts w:ascii="Times New Roman" w:hAnsi="Times New Roman"/>
          <w:sz w:val="24"/>
          <w:szCs w:val="24"/>
          <w:lang w:eastAsia="et-EE"/>
        </w:rPr>
        <w:t xml:space="preserve"> ning selle</w:t>
      </w:r>
      <w:r w:rsidRPr="007E437A">
        <w:rPr>
          <w:rFonts w:ascii="Times New Roman" w:hAnsi="Times New Roman"/>
          <w:sz w:val="24"/>
          <w:szCs w:val="24"/>
          <w:lang w:eastAsia="et-EE"/>
        </w:rPr>
        <w:t xml:space="preserve"> tagamiseks on vaja rakendada teatud valdkondades (näiteks õhu- ja mereolukorrateadlikkuse tagamine) tegevväelasi tööle pikema</w:t>
      </w:r>
      <w:r w:rsidR="00C4532A" w:rsidRPr="007E437A">
        <w:rPr>
          <w:rFonts w:ascii="Times New Roman" w:hAnsi="Times New Roman"/>
          <w:sz w:val="24"/>
          <w:szCs w:val="24"/>
          <w:lang w:eastAsia="et-EE"/>
        </w:rPr>
        <w:t>te</w:t>
      </w:r>
      <w:r w:rsidRPr="007E437A">
        <w:rPr>
          <w:rFonts w:ascii="Times New Roman" w:hAnsi="Times New Roman"/>
          <w:sz w:val="24"/>
          <w:szCs w:val="24"/>
          <w:lang w:eastAsia="et-EE"/>
        </w:rPr>
        <w:t xml:space="preserve"> kui 13-tunniste vahetustega.</w:t>
      </w:r>
    </w:p>
    <w:p w14:paraId="3ED8E087" w14:textId="405FC7C4" w:rsidR="00DD414F" w:rsidRPr="007E437A" w:rsidRDefault="00DD414F" w:rsidP="007E437A">
      <w:pPr>
        <w:pStyle w:val="Vahedeta"/>
        <w:jc w:val="both"/>
        <w:rPr>
          <w:rFonts w:ascii="Times New Roman" w:hAnsi="Times New Roman"/>
          <w:sz w:val="24"/>
          <w:szCs w:val="24"/>
        </w:rPr>
      </w:pPr>
    </w:p>
    <w:p w14:paraId="357F7848" w14:textId="254834EA" w:rsidR="00EF1A4E" w:rsidRPr="007E437A" w:rsidRDefault="00BC5719" w:rsidP="007E437A">
      <w:pPr>
        <w:pStyle w:val="Vahedeta"/>
        <w:jc w:val="both"/>
        <w:rPr>
          <w:rFonts w:ascii="Times New Roman" w:hAnsi="Times New Roman"/>
          <w:sz w:val="24"/>
          <w:szCs w:val="24"/>
        </w:rPr>
      </w:pPr>
      <w:r w:rsidRPr="007E437A">
        <w:rPr>
          <w:rFonts w:ascii="Times New Roman" w:hAnsi="Times New Roman"/>
          <w:b/>
          <w:sz w:val="24"/>
          <w:szCs w:val="24"/>
        </w:rPr>
        <w:t xml:space="preserve">Punktis </w:t>
      </w:r>
      <w:r w:rsidR="003E57EF" w:rsidRPr="007E437A">
        <w:rPr>
          <w:rFonts w:ascii="Times New Roman" w:hAnsi="Times New Roman"/>
          <w:b/>
          <w:sz w:val="24"/>
          <w:szCs w:val="24"/>
        </w:rPr>
        <w:t xml:space="preserve">23 </w:t>
      </w:r>
      <w:r w:rsidRPr="007E437A">
        <w:rPr>
          <w:rFonts w:ascii="Times New Roman" w:hAnsi="Times New Roman"/>
          <w:sz w:val="24"/>
          <w:szCs w:val="24"/>
        </w:rPr>
        <w:t>täiendatakse KVTS</w:t>
      </w:r>
      <w:r w:rsidR="00C4532A" w:rsidRPr="007E437A">
        <w:rPr>
          <w:rFonts w:ascii="Times New Roman" w:hAnsi="Times New Roman"/>
          <w:sz w:val="24"/>
          <w:szCs w:val="24"/>
        </w:rPr>
        <w:t>-i</w:t>
      </w:r>
      <w:r w:rsidRPr="007E437A">
        <w:rPr>
          <w:rFonts w:ascii="Times New Roman" w:hAnsi="Times New Roman"/>
          <w:sz w:val="24"/>
          <w:szCs w:val="24"/>
        </w:rPr>
        <w:t xml:space="preserve"> § 131 lõiget 1 punktiga </w:t>
      </w:r>
      <w:r w:rsidR="002A636F" w:rsidRPr="007E437A">
        <w:rPr>
          <w:rFonts w:ascii="Times New Roman" w:hAnsi="Times New Roman"/>
          <w:sz w:val="24"/>
          <w:szCs w:val="24"/>
        </w:rPr>
        <w:t>7¹</w:t>
      </w:r>
      <w:r w:rsidRPr="007E437A">
        <w:rPr>
          <w:rFonts w:ascii="Times New Roman" w:hAnsi="Times New Roman"/>
          <w:sz w:val="24"/>
          <w:szCs w:val="24"/>
        </w:rPr>
        <w:t xml:space="preserve">, mille kohaselt </w:t>
      </w:r>
      <w:r w:rsidR="00C4532A" w:rsidRPr="007E437A">
        <w:rPr>
          <w:rFonts w:ascii="Times New Roman" w:hAnsi="Times New Roman"/>
          <w:sz w:val="24"/>
          <w:szCs w:val="24"/>
        </w:rPr>
        <w:t xml:space="preserve">peatub </w:t>
      </w:r>
      <w:r w:rsidR="00686250" w:rsidRPr="007E437A">
        <w:rPr>
          <w:rFonts w:ascii="Times New Roman" w:hAnsi="Times New Roman"/>
          <w:sz w:val="24"/>
          <w:szCs w:val="24"/>
        </w:rPr>
        <w:t xml:space="preserve">Kaitseväe Akadeemias (edaspidi </w:t>
      </w:r>
      <w:r w:rsidR="00686250" w:rsidRPr="00BD1CAD">
        <w:rPr>
          <w:rFonts w:ascii="Times New Roman" w:hAnsi="Times New Roman"/>
          <w:i/>
          <w:iCs/>
          <w:sz w:val="24"/>
          <w:szCs w:val="24"/>
        </w:rPr>
        <w:t>KVA</w:t>
      </w:r>
      <w:r w:rsidR="00686250" w:rsidRPr="007E437A">
        <w:rPr>
          <w:rFonts w:ascii="Times New Roman" w:hAnsi="Times New Roman"/>
          <w:sz w:val="24"/>
          <w:szCs w:val="24"/>
        </w:rPr>
        <w:t>)</w:t>
      </w:r>
      <w:r w:rsidRPr="007E437A">
        <w:rPr>
          <w:rFonts w:ascii="Times New Roman" w:hAnsi="Times New Roman"/>
          <w:sz w:val="24"/>
          <w:szCs w:val="24"/>
        </w:rPr>
        <w:t xml:space="preserve"> õppiva tegevväelase tegevteenistussuhe </w:t>
      </w:r>
      <w:r w:rsidR="002329A4" w:rsidRPr="007E437A">
        <w:rPr>
          <w:rFonts w:ascii="Times New Roman" w:hAnsi="Times New Roman"/>
          <w:sz w:val="24"/>
          <w:szCs w:val="24"/>
        </w:rPr>
        <w:t>tema soovil</w:t>
      </w:r>
      <w:r w:rsidRPr="007E437A">
        <w:rPr>
          <w:rFonts w:ascii="Times New Roman" w:hAnsi="Times New Roman"/>
          <w:sz w:val="24"/>
          <w:szCs w:val="24"/>
        </w:rPr>
        <w:t xml:space="preserve"> akadeemilisel puhkusel olemise ajal.</w:t>
      </w:r>
      <w:r w:rsidR="008A3D65" w:rsidRPr="007E437A">
        <w:rPr>
          <w:rFonts w:ascii="Times New Roman" w:hAnsi="Times New Roman"/>
          <w:sz w:val="24"/>
          <w:szCs w:val="24"/>
        </w:rPr>
        <w:t xml:space="preserve"> Kehtiva </w:t>
      </w:r>
      <w:proofErr w:type="spellStart"/>
      <w:r w:rsidR="008A3D65" w:rsidRPr="007E437A">
        <w:rPr>
          <w:rFonts w:ascii="Times New Roman" w:hAnsi="Times New Roman"/>
          <w:sz w:val="24"/>
          <w:szCs w:val="24"/>
        </w:rPr>
        <w:t>KVTSi</w:t>
      </w:r>
      <w:proofErr w:type="spellEnd"/>
      <w:r w:rsidR="008A3D65" w:rsidRPr="007E437A">
        <w:rPr>
          <w:rFonts w:ascii="Times New Roman" w:hAnsi="Times New Roman"/>
          <w:sz w:val="24"/>
          <w:szCs w:val="24"/>
        </w:rPr>
        <w:t xml:space="preserve"> järgi </w:t>
      </w:r>
      <w:r w:rsidR="00C4532A" w:rsidRPr="007E437A">
        <w:rPr>
          <w:rFonts w:ascii="Times New Roman" w:hAnsi="Times New Roman"/>
          <w:sz w:val="24"/>
          <w:szCs w:val="24"/>
        </w:rPr>
        <w:t xml:space="preserve">teenistussuhe </w:t>
      </w:r>
      <w:r w:rsidR="008A3D65" w:rsidRPr="007E437A">
        <w:rPr>
          <w:rFonts w:ascii="Times New Roman" w:hAnsi="Times New Roman"/>
          <w:sz w:val="24"/>
          <w:szCs w:val="24"/>
        </w:rPr>
        <w:t xml:space="preserve">akadeemilise puhkuse ajal ei peatu. Kõrgharidusseaduse järgi on akadeemilise puhkuse mõte vabastada õppur õppetööst. </w:t>
      </w:r>
      <w:r w:rsidR="00C4532A" w:rsidRPr="007E437A">
        <w:rPr>
          <w:rFonts w:ascii="Times New Roman" w:hAnsi="Times New Roman"/>
          <w:sz w:val="24"/>
          <w:szCs w:val="24"/>
        </w:rPr>
        <w:t xml:space="preserve">Kuna </w:t>
      </w:r>
      <w:r w:rsidR="008A3D65" w:rsidRPr="007E437A">
        <w:rPr>
          <w:rFonts w:ascii="Times New Roman" w:hAnsi="Times New Roman"/>
          <w:sz w:val="24"/>
          <w:szCs w:val="24"/>
        </w:rPr>
        <w:t xml:space="preserve">KVA õppurid on õppimise ajal tegevteenistussuhtes </w:t>
      </w:r>
      <w:r w:rsidR="00C4532A" w:rsidRPr="007E437A">
        <w:rPr>
          <w:rFonts w:ascii="Times New Roman" w:hAnsi="Times New Roman"/>
          <w:sz w:val="24"/>
          <w:szCs w:val="24"/>
        </w:rPr>
        <w:t xml:space="preserve">ja </w:t>
      </w:r>
      <w:r w:rsidR="008A3D65" w:rsidRPr="007E437A">
        <w:rPr>
          <w:rFonts w:ascii="Times New Roman" w:hAnsi="Times New Roman"/>
          <w:sz w:val="24"/>
          <w:szCs w:val="24"/>
        </w:rPr>
        <w:t xml:space="preserve">nende töö on õppimine, siis </w:t>
      </w:r>
      <w:r w:rsidR="00C4532A" w:rsidRPr="007E437A">
        <w:rPr>
          <w:rFonts w:ascii="Times New Roman" w:hAnsi="Times New Roman"/>
          <w:sz w:val="24"/>
          <w:szCs w:val="24"/>
        </w:rPr>
        <w:t xml:space="preserve">tuleks </w:t>
      </w:r>
      <w:r w:rsidR="008A3D65" w:rsidRPr="007E437A">
        <w:rPr>
          <w:rFonts w:ascii="Times New Roman" w:hAnsi="Times New Roman"/>
          <w:sz w:val="24"/>
          <w:szCs w:val="24"/>
        </w:rPr>
        <w:t xml:space="preserve">õppimisest vabastuse saamise ajaks (st akadeemilisel puhkusel viibimise ajaks) </w:t>
      </w:r>
      <w:r w:rsidR="002329A4" w:rsidRPr="007E437A">
        <w:rPr>
          <w:rFonts w:ascii="Times New Roman" w:hAnsi="Times New Roman"/>
          <w:sz w:val="24"/>
          <w:szCs w:val="24"/>
        </w:rPr>
        <w:t xml:space="preserve">ette näha ka </w:t>
      </w:r>
      <w:r w:rsidR="008A3D65" w:rsidRPr="007E437A">
        <w:rPr>
          <w:rFonts w:ascii="Times New Roman" w:hAnsi="Times New Roman"/>
          <w:sz w:val="24"/>
          <w:szCs w:val="24"/>
        </w:rPr>
        <w:t>tegevteenistussuh</w:t>
      </w:r>
      <w:r w:rsidR="00C4532A" w:rsidRPr="007E437A">
        <w:rPr>
          <w:rFonts w:ascii="Times New Roman" w:hAnsi="Times New Roman"/>
          <w:sz w:val="24"/>
          <w:szCs w:val="24"/>
        </w:rPr>
        <w:t>t</w:t>
      </w:r>
      <w:r w:rsidR="008A3D65" w:rsidRPr="007E437A">
        <w:rPr>
          <w:rFonts w:ascii="Times New Roman" w:hAnsi="Times New Roman"/>
          <w:sz w:val="24"/>
          <w:szCs w:val="24"/>
        </w:rPr>
        <w:t>e</w:t>
      </w:r>
      <w:r w:rsidR="002329A4" w:rsidRPr="007E437A">
        <w:rPr>
          <w:rFonts w:ascii="Times New Roman" w:hAnsi="Times New Roman"/>
          <w:sz w:val="24"/>
          <w:szCs w:val="24"/>
        </w:rPr>
        <w:t xml:space="preserve"> peat</w:t>
      </w:r>
      <w:r w:rsidR="00C4532A" w:rsidRPr="007E437A">
        <w:rPr>
          <w:rFonts w:ascii="Times New Roman" w:hAnsi="Times New Roman"/>
          <w:sz w:val="24"/>
          <w:szCs w:val="24"/>
        </w:rPr>
        <w:t>a</w:t>
      </w:r>
      <w:r w:rsidR="002329A4" w:rsidRPr="007E437A">
        <w:rPr>
          <w:rFonts w:ascii="Times New Roman" w:hAnsi="Times New Roman"/>
          <w:sz w:val="24"/>
          <w:szCs w:val="24"/>
        </w:rPr>
        <w:t>mise võimalus</w:t>
      </w:r>
      <w:r w:rsidR="008A3D65" w:rsidRPr="007E437A">
        <w:rPr>
          <w:rFonts w:ascii="Times New Roman" w:hAnsi="Times New Roman"/>
          <w:sz w:val="24"/>
          <w:szCs w:val="24"/>
        </w:rPr>
        <w:t>.</w:t>
      </w:r>
      <w:r w:rsidRPr="007E437A">
        <w:rPr>
          <w:rFonts w:ascii="Times New Roman" w:hAnsi="Times New Roman"/>
          <w:sz w:val="24"/>
          <w:szCs w:val="24"/>
        </w:rPr>
        <w:t xml:space="preserve"> </w:t>
      </w:r>
      <w:r w:rsidR="002329A4" w:rsidRPr="007E437A">
        <w:rPr>
          <w:rFonts w:ascii="Times New Roman" w:hAnsi="Times New Roman"/>
          <w:sz w:val="24"/>
          <w:szCs w:val="24"/>
        </w:rPr>
        <w:t>Tegevteenistussuhte peat</w:t>
      </w:r>
      <w:r w:rsidR="00C4532A" w:rsidRPr="007E437A">
        <w:rPr>
          <w:rFonts w:ascii="Times New Roman" w:hAnsi="Times New Roman"/>
          <w:sz w:val="24"/>
          <w:szCs w:val="24"/>
        </w:rPr>
        <w:t>a</w:t>
      </w:r>
      <w:r w:rsidR="002329A4" w:rsidRPr="007E437A">
        <w:rPr>
          <w:rFonts w:ascii="Times New Roman" w:hAnsi="Times New Roman"/>
          <w:sz w:val="24"/>
          <w:szCs w:val="24"/>
        </w:rPr>
        <w:t>miseks peab tegevväelane esitama sooviavalduse</w:t>
      </w:r>
      <w:r w:rsidR="00C4532A" w:rsidRPr="007E437A">
        <w:rPr>
          <w:rFonts w:ascii="Times New Roman" w:hAnsi="Times New Roman"/>
          <w:sz w:val="24"/>
          <w:szCs w:val="24"/>
        </w:rPr>
        <w:t>,</w:t>
      </w:r>
      <w:r w:rsidR="002329A4" w:rsidRPr="007E437A">
        <w:rPr>
          <w:rFonts w:ascii="Times New Roman" w:hAnsi="Times New Roman"/>
          <w:sz w:val="24"/>
          <w:szCs w:val="24"/>
        </w:rPr>
        <w:t xml:space="preserve"> kuna alati ei pea akadeemilise puhkusega kaasnema teenistussuhte peatumist. Näiteks</w:t>
      </w:r>
      <w:r w:rsidR="00592246" w:rsidRPr="007E437A">
        <w:rPr>
          <w:rFonts w:ascii="Times New Roman" w:hAnsi="Times New Roman"/>
          <w:sz w:val="24"/>
          <w:szCs w:val="24"/>
        </w:rPr>
        <w:t xml:space="preserve"> kui tegevväelane jätkab akadeemilisel puhkusel olemise ajal teenistust mõnes teises üksuses teisel rahuaja ametikohal, siis </w:t>
      </w:r>
      <w:r w:rsidR="002329A4" w:rsidRPr="007E437A">
        <w:rPr>
          <w:rFonts w:ascii="Times New Roman" w:hAnsi="Times New Roman"/>
          <w:sz w:val="24"/>
          <w:szCs w:val="24"/>
        </w:rPr>
        <w:t>ei ole vaja</w:t>
      </w:r>
      <w:r w:rsidR="00CB154D" w:rsidRPr="007E437A">
        <w:rPr>
          <w:rFonts w:ascii="Times New Roman" w:hAnsi="Times New Roman"/>
          <w:sz w:val="24"/>
          <w:szCs w:val="24"/>
        </w:rPr>
        <w:t xml:space="preserve"> </w:t>
      </w:r>
      <w:r w:rsidR="00592246" w:rsidRPr="007E437A">
        <w:rPr>
          <w:rFonts w:ascii="Times New Roman" w:hAnsi="Times New Roman"/>
          <w:sz w:val="24"/>
          <w:szCs w:val="24"/>
        </w:rPr>
        <w:t>tegevteenistussuh</w:t>
      </w:r>
      <w:r w:rsidR="00C4532A" w:rsidRPr="007E437A">
        <w:rPr>
          <w:rFonts w:ascii="Times New Roman" w:hAnsi="Times New Roman"/>
          <w:sz w:val="24"/>
          <w:szCs w:val="24"/>
        </w:rPr>
        <w:t>t</w:t>
      </w:r>
      <w:r w:rsidR="00592246" w:rsidRPr="007E437A">
        <w:rPr>
          <w:rFonts w:ascii="Times New Roman" w:hAnsi="Times New Roman"/>
          <w:sz w:val="24"/>
          <w:szCs w:val="24"/>
        </w:rPr>
        <w:t>e peat</w:t>
      </w:r>
      <w:r w:rsidR="00C4532A" w:rsidRPr="007E437A">
        <w:rPr>
          <w:rFonts w:ascii="Times New Roman" w:hAnsi="Times New Roman"/>
          <w:sz w:val="24"/>
          <w:szCs w:val="24"/>
        </w:rPr>
        <w:t>a</w:t>
      </w:r>
      <w:r w:rsidR="002329A4" w:rsidRPr="007E437A">
        <w:rPr>
          <w:rFonts w:ascii="Times New Roman" w:hAnsi="Times New Roman"/>
          <w:sz w:val="24"/>
          <w:szCs w:val="24"/>
        </w:rPr>
        <w:t>mist vormistada</w:t>
      </w:r>
      <w:r w:rsidR="00592246" w:rsidRPr="007E437A">
        <w:rPr>
          <w:rFonts w:ascii="Times New Roman" w:hAnsi="Times New Roman"/>
          <w:sz w:val="24"/>
          <w:szCs w:val="24"/>
        </w:rPr>
        <w:t xml:space="preserve">. </w:t>
      </w:r>
      <w:r w:rsidR="002329A4" w:rsidRPr="007E437A">
        <w:rPr>
          <w:rFonts w:ascii="Times New Roman" w:hAnsi="Times New Roman"/>
          <w:sz w:val="24"/>
          <w:szCs w:val="24"/>
        </w:rPr>
        <w:t>P</w:t>
      </w:r>
      <w:r w:rsidR="00592246" w:rsidRPr="007E437A">
        <w:rPr>
          <w:rFonts w:ascii="Times New Roman" w:hAnsi="Times New Roman"/>
          <w:sz w:val="24"/>
          <w:szCs w:val="24"/>
        </w:rPr>
        <w:t xml:space="preserve">raktikas on </w:t>
      </w:r>
      <w:r w:rsidR="002329A4" w:rsidRPr="007E437A">
        <w:rPr>
          <w:rFonts w:ascii="Times New Roman" w:hAnsi="Times New Roman"/>
          <w:sz w:val="24"/>
          <w:szCs w:val="24"/>
        </w:rPr>
        <w:t xml:space="preserve">esinenud </w:t>
      </w:r>
      <w:r w:rsidR="00592246" w:rsidRPr="007E437A">
        <w:rPr>
          <w:rFonts w:ascii="Times New Roman" w:hAnsi="Times New Roman"/>
          <w:sz w:val="24"/>
          <w:szCs w:val="24"/>
        </w:rPr>
        <w:t xml:space="preserve">olukordi, kus </w:t>
      </w:r>
      <w:proofErr w:type="spellStart"/>
      <w:r w:rsidR="00592246" w:rsidRPr="007E437A">
        <w:rPr>
          <w:rFonts w:ascii="Times New Roman" w:hAnsi="Times New Roman"/>
          <w:sz w:val="24"/>
          <w:szCs w:val="24"/>
        </w:rPr>
        <w:t>KVA</w:t>
      </w:r>
      <w:r w:rsidR="00C4532A" w:rsidRPr="007E437A">
        <w:rPr>
          <w:rFonts w:ascii="Times New Roman" w:hAnsi="Times New Roman"/>
          <w:sz w:val="24"/>
          <w:szCs w:val="24"/>
        </w:rPr>
        <w:t>-</w:t>
      </w:r>
      <w:r w:rsidR="00592246" w:rsidRPr="007E437A">
        <w:rPr>
          <w:rFonts w:ascii="Times New Roman" w:hAnsi="Times New Roman"/>
          <w:sz w:val="24"/>
          <w:szCs w:val="24"/>
        </w:rPr>
        <w:t>s</w:t>
      </w:r>
      <w:proofErr w:type="spellEnd"/>
      <w:r w:rsidR="00592246" w:rsidRPr="007E437A">
        <w:rPr>
          <w:rFonts w:ascii="Times New Roman" w:hAnsi="Times New Roman"/>
          <w:sz w:val="24"/>
          <w:szCs w:val="24"/>
        </w:rPr>
        <w:t xml:space="preserve"> õppides soovib isik jääda õppetööst akadeemilisele puhkusel</w:t>
      </w:r>
      <w:r w:rsidR="00C4532A" w:rsidRPr="007E437A">
        <w:rPr>
          <w:rFonts w:ascii="Times New Roman" w:hAnsi="Times New Roman"/>
          <w:sz w:val="24"/>
          <w:szCs w:val="24"/>
        </w:rPr>
        <w:t>e</w:t>
      </w:r>
      <w:r w:rsidR="00592246" w:rsidRPr="007E437A">
        <w:rPr>
          <w:rFonts w:ascii="Times New Roman" w:hAnsi="Times New Roman"/>
          <w:sz w:val="24"/>
          <w:szCs w:val="24"/>
        </w:rPr>
        <w:t>, aga jätkata akadeemilise puhkuse ajal teenistust näiteks oma endises üksuses.</w:t>
      </w:r>
    </w:p>
    <w:p w14:paraId="7C9BC0B4" w14:textId="69E0A391" w:rsidR="005A4DF2" w:rsidRPr="007E437A" w:rsidRDefault="005A4DF2" w:rsidP="007E437A">
      <w:pPr>
        <w:pStyle w:val="Vahedeta"/>
        <w:jc w:val="both"/>
        <w:rPr>
          <w:rFonts w:ascii="Times New Roman" w:hAnsi="Times New Roman"/>
          <w:b/>
          <w:sz w:val="24"/>
          <w:szCs w:val="24"/>
        </w:rPr>
      </w:pPr>
    </w:p>
    <w:p w14:paraId="69EFD075" w14:textId="5E22C81A" w:rsidR="005A4DF2" w:rsidRPr="007E437A" w:rsidRDefault="005A4DF2" w:rsidP="007E437A">
      <w:pPr>
        <w:pStyle w:val="Vahedeta"/>
        <w:jc w:val="both"/>
        <w:rPr>
          <w:rFonts w:ascii="Times New Roman" w:hAnsi="Times New Roman"/>
          <w:sz w:val="24"/>
          <w:szCs w:val="24"/>
        </w:rPr>
      </w:pPr>
      <w:r w:rsidRPr="007E437A">
        <w:rPr>
          <w:rFonts w:ascii="Times New Roman" w:hAnsi="Times New Roman"/>
          <w:b/>
          <w:sz w:val="24"/>
          <w:szCs w:val="24"/>
        </w:rPr>
        <w:t xml:space="preserve">Punktis </w:t>
      </w:r>
      <w:r w:rsidR="003E57EF" w:rsidRPr="007E437A">
        <w:rPr>
          <w:rFonts w:ascii="Times New Roman" w:hAnsi="Times New Roman"/>
          <w:b/>
          <w:sz w:val="24"/>
          <w:szCs w:val="24"/>
        </w:rPr>
        <w:t>24</w:t>
      </w:r>
      <w:r w:rsidR="003E57EF" w:rsidRPr="007E437A">
        <w:rPr>
          <w:rFonts w:ascii="Times New Roman" w:hAnsi="Times New Roman"/>
          <w:sz w:val="24"/>
          <w:szCs w:val="24"/>
        </w:rPr>
        <w:t xml:space="preserve"> </w:t>
      </w:r>
      <w:r w:rsidRPr="007E437A">
        <w:rPr>
          <w:rFonts w:ascii="Times New Roman" w:hAnsi="Times New Roman"/>
          <w:sz w:val="24"/>
          <w:szCs w:val="24"/>
        </w:rPr>
        <w:t>täiendatakse KVTS</w:t>
      </w:r>
      <w:r w:rsidR="00987D93" w:rsidRPr="007E437A">
        <w:rPr>
          <w:rFonts w:ascii="Times New Roman" w:hAnsi="Times New Roman"/>
          <w:sz w:val="24"/>
          <w:szCs w:val="24"/>
        </w:rPr>
        <w:t>-i</w:t>
      </w:r>
      <w:r w:rsidRPr="007E437A">
        <w:rPr>
          <w:rFonts w:ascii="Times New Roman" w:hAnsi="Times New Roman"/>
          <w:sz w:val="24"/>
          <w:szCs w:val="24"/>
        </w:rPr>
        <w:t xml:space="preserve"> § 13</w:t>
      </w:r>
      <w:r w:rsidR="00B0174F" w:rsidRPr="007E437A">
        <w:rPr>
          <w:rFonts w:ascii="Times New Roman" w:hAnsi="Times New Roman"/>
          <w:sz w:val="24"/>
          <w:szCs w:val="24"/>
        </w:rPr>
        <w:t>2</w:t>
      </w:r>
      <w:r w:rsidRPr="007E437A">
        <w:rPr>
          <w:rFonts w:ascii="Times New Roman" w:hAnsi="Times New Roman"/>
          <w:sz w:val="24"/>
          <w:szCs w:val="24"/>
        </w:rPr>
        <w:t xml:space="preserve"> lõi</w:t>
      </w:r>
      <w:r w:rsidR="00B0174F" w:rsidRPr="007E437A">
        <w:rPr>
          <w:rFonts w:ascii="Times New Roman" w:hAnsi="Times New Roman"/>
          <w:sz w:val="24"/>
          <w:szCs w:val="24"/>
        </w:rPr>
        <w:t>kega</w:t>
      </w:r>
      <w:r w:rsidRPr="007E437A">
        <w:rPr>
          <w:rFonts w:ascii="Times New Roman" w:hAnsi="Times New Roman"/>
          <w:sz w:val="24"/>
          <w:szCs w:val="24"/>
        </w:rPr>
        <w:t xml:space="preserve"> </w:t>
      </w:r>
      <w:r w:rsidR="00B0174F" w:rsidRPr="007E437A">
        <w:rPr>
          <w:rFonts w:ascii="Times New Roman" w:hAnsi="Times New Roman"/>
          <w:sz w:val="24"/>
          <w:szCs w:val="24"/>
        </w:rPr>
        <w:t xml:space="preserve">5¹. Muudatus on seotud § 131 lõike 1 punkti </w:t>
      </w:r>
      <w:r w:rsidR="002A636F" w:rsidRPr="007E437A">
        <w:rPr>
          <w:rFonts w:ascii="Times New Roman" w:hAnsi="Times New Roman"/>
          <w:sz w:val="24"/>
          <w:szCs w:val="24"/>
        </w:rPr>
        <w:t>7¹</w:t>
      </w:r>
      <w:r w:rsidR="00B0174F" w:rsidRPr="007E437A">
        <w:rPr>
          <w:rFonts w:ascii="Times New Roman" w:hAnsi="Times New Roman"/>
          <w:sz w:val="24"/>
          <w:szCs w:val="24"/>
        </w:rPr>
        <w:t xml:space="preserve"> </w:t>
      </w:r>
      <w:r w:rsidR="00FC3665" w:rsidRPr="007E437A">
        <w:rPr>
          <w:rFonts w:ascii="Times New Roman" w:hAnsi="Times New Roman"/>
          <w:sz w:val="24"/>
          <w:szCs w:val="24"/>
        </w:rPr>
        <w:t>lisami</w:t>
      </w:r>
      <w:r w:rsidR="00B0174F" w:rsidRPr="007E437A">
        <w:rPr>
          <w:rFonts w:ascii="Times New Roman" w:hAnsi="Times New Roman"/>
          <w:sz w:val="24"/>
          <w:szCs w:val="24"/>
        </w:rPr>
        <w:t xml:space="preserve">sega, milles sätestatakse, et tegevväelase tegevteenistussuhe </w:t>
      </w:r>
      <w:r w:rsidR="001C21C4" w:rsidRPr="007E437A">
        <w:rPr>
          <w:rFonts w:ascii="Times New Roman" w:hAnsi="Times New Roman"/>
          <w:sz w:val="24"/>
          <w:szCs w:val="24"/>
        </w:rPr>
        <w:t xml:space="preserve">tema soovil </w:t>
      </w:r>
      <w:r w:rsidR="00B0174F" w:rsidRPr="007E437A">
        <w:rPr>
          <w:rFonts w:ascii="Times New Roman" w:hAnsi="Times New Roman"/>
          <w:sz w:val="24"/>
          <w:szCs w:val="24"/>
        </w:rPr>
        <w:t>peatub</w:t>
      </w:r>
      <w:r w:rsidR="00F141E8" w:rsidRPr="007E437A">
        <w:rPr>
          <w:rFonts w:ascii="Times New Roman" w:hAnsi="Times New Roman"/>
          <w:sz w:val="24"/>
          <w:szCs w:val="24"/>
        </w:rPr>
        <w:t>,</w:t>
      </w:r>
      <w:r w:rsidR="00B0174F" w:rsidRPr="007E437A">
        <w:rPr>
          <w:rFonts w:ascii="Times New Roman" w:hAnsi="Times New Roman"/>
          <w:sz w:val="24"/>
          <w:szCs w:val="24"/>
        </w:rPr>
        <w:t xml:space="preserve"> kui ta on akadeemilisel puhkusel</w:t>
      </w:r>
      <w:r w:rsidR="00F141E8" w:rsidRPr="007E437A">
        <w:rPr>
          <w:rFonts w:ascii="Times New Roman" w:hAnsi="Times New Roman"/>
          <w:sz w:val="24"/>
          <w:szCs w:val="24"/>
        </w:rPr>
        <w:t>,</w:t>
      </w:r>
      <w:r w:rsidR="00B0174F" w:rsidRPr="007E437A">
        <w:rPr>
          <w:rFonts w:ascii="Times New Roman" w:hAnsi="Times New Roman"/>
          <w:sz w:val="24"/>
          <w:szCs w:val="24"/>
        </w:rPr>
        <w:t xml:space="preserve"> </w:t>
      </w:r>
      <w:r w:rsidR="00F141E8" w:rsidRPr="007E437A">
        <w:rPr>
          <w:rFonts w:ascii="Times New Roman" w:hAnsi="Times New Roman"/>
          <w:sz w:val="24"/>
          <w:szCs w:val="24"/>
        </w:rPr>
        <w:t xml:space="preserve">ja </w:t>
      </w:r>
      <w:r w:rsidR="001C21C4" w:rsidRPr="007E437A">
        <w:rPr>
          <w:rFonts w:ascii="Times New Roman" w:hAnsi="Times New Roman"/>
          <w:sz w:val="24"/>
          <w:szCs w:val="24"/>
        </w:rPr>
        <w:t xml:space="preserve">sellisel juhul </w:t>
      </w:r>
      <w:r w:rsidR="00B0174F" w:rsidRPr="007E437A">
        <w:rPr>
          <w:rFonts w:ascii="Times New Roman" w:hAnsi="Times New Roman"/>
          <w:sz w:val="24"/>
          <w:szCs w:val="24"/>
        </w:rPr>
        <w:t xml:space="preserve">ei arvata </w:t>
      </w:r>
      <w:r w:rsidR="001C21C4" w:rsidRPr="007E437A">
        <w:rPr>
          <w:rFonts w:ascii="Times New Roman" w:hAnsi="Times New Roman"/>
          <w:sz w:val="24"/>
          <w:szCs w:val="24"/>
        </w:rPr>
        <w:t xml:space="preserve">seda aega </w:t>
      </w:r>
      <w:r w:rsidR="00B0174F" w:rsidRPr="007E437A">
        <w:rPr>
          <w:rFonts w:ascii="Times New Roman" w:hAnsi="Times New Roman"/>
          <w:sz w:val="24"/>
          <w:szCs w:val="24"/>
        </w:rPr>
        <w:t>isiku tegevteenistusstaaži hulka.</w:t>
      </w:r>
    </w:p>
    <w:p w14:paraId="738B6BFD" w14:textId="78AB749D" w:rsidR="00685DAC" w:rsidRPr="007E437A" w:rsidRDefault="00685DAC" w:rsidP="007E437A">
      <w:pPr>
        <w:pStyle w:val="Vahedeta"/>
        <w:jc w:val="both"/>
        <w:rPr>
          <w:rFonts w:ascii="Times New Roman" w:hAnsi="Times New Roman"/>
          <w:b/>
          <w:sz w:val="24"/>
          <w:szCs w:val="24"/>
        </w:rPr>
      </w:pPr>
    </w:p>
    <w:p w14:paraId="791ADFCD" w14:textId="3E04F018" w:rsidR="008065E6" w:rsidRPr="007E437A" w:rsidRDefault="00685DAC" w:rsidP="007E437A">
      <w:pPr>
        <w:pStyle w:val="Vahedeta"/>
        <w:jc w:val="both"/>
        <w:rPr>
          <w:rFonts w:ascii="Times New Roman" w:hAnsi="Times New Roman"/>
          <w:sz w:val="24"/>
          <w:szCs w:val="24"/>
        </w:rPr>
      </w:pPr>
      <w:r w:rsidRPr="007E437A">
        <w:rPr>
          <w:rFonts w:ascii="Times New Roman" w:hAnsi="Times New Roman"/>
          <w:b/>
          <w:sz w:val="24"/>
          <w:szCs w:val="24"/>
        </w:rPr>
        <w:t xml:space="preserve">Punktis </w:t>
      </w:r>
      <w:r w:rsidR="003E57EF" w:rsidRPr="007E437A">
        <w:rPr>
          <w:rFonts w:ascii="Times New Roman" w:hAnsi="Times New Roman"/>
          <w:b/>
          <w:sz w:val="24"/>
          <w:szCs w:val="24"/>
        </w:rPr>
        <w:t xml:space="preserve">25 </w:t>
      </w:r>
      <w:r w:rsidRPr="007E437A">
        <w:rPr>
          <w:rFonts w:ascii="Times New Roman" w:hAnsi="Times New Roman"/>
          <w:sz w:val="24"/>
          <w:szCs w:val="24"/>
        </w:rPr>
        <w:t>täiendatakse KVTS</w:t>
      </w:r>
      <w:r w:rsidR="00987D93" w:rsidRPr="007E437A">
        <w:rPr>
          <w:rFonts w:ascii="Times New Roman" w:hAnsi="Times New Roman"/>
          <w:sz w:val="24"/>
          <w:szCs w:val="24"/>
        </w:rPr>
        <w:t>-i</w:t>
      </w:r>
      <w:r w:rsidRPr="007E437A">
        <w:rPr>
          <w:rFonts w:ascii="Times New Roman" w:hAnsi="Times New Roman"/>
          <w:sz w:val="24"/>
          <w:szCs w:val="24"/>
        </w:rPr>
        <w:t xml:space="preserve"> § 132 lõiget 7 pärast tekstiosa </w:t>
      </w:r>
      <w:r w:rsidR="002A636F" w:rsidRPr="007E437A">
        <w:rPr>
          <w:rFonts w:ascii="Times New Roman" w:hAnsi="Times New Roman"/>
          <w:sz w:val="24"/>
          <w:szCs w:val="24"/>
        </w:rPr>
        <w:t xml:space="preserve">„§ 131 lõike 1 punkti </w:t>
      </w:r>
      <w:r w:rsidRPr="007E437A">
        <w:rPr>
          <w:rFonts w:ascii="Times New Roman" w:hAnsi="Times New Roman"/>
          <w:sz w:val="24"/>
          <w:szCs w:val="24"/>
        </w:rPr>
        <w:t xml:space="preserve">3“ </w:t>
      </w:r>
      <w:r w:rsidR="002A636F" w:rsidRPr="007E437A">
        <w:rPr>
          <w:rFonts w:ascii="Times New Roman" w:hAnsi="Times New Roman"/>
          <w:sz w:val="24"/>
          <w:szCs w:val="24"/>
        </w:rPr>
        <w:t>tekstiosaga „või 7</w:t>
      </w:r>
      <w:r w:rsidR="002A636F" w:rsidRPr="007E437A">
        <w:rPr>
          <w:rFonts w:ascii="Times New Roman" w:hAnsi="Times New Roman"/>
          <w:sz w:val="24"/>
          <w:szCs w:val="24"/>
          <w:vertAlign w:val="superscript"/>
        </w:rPr>
        <w:t>1</w:t>
      </w:r>
      <w:r w:rsidR="002A636F" w:rsidRPr="007E437A">
        <w:rPr>
          <w:rFonts w:ascii="Times New Roman" w:hAnsi="Times New Roman"/>
          <w:sz w:val="24"/>
          <w:szCs w:val="24"/>
        </w:rPr>
        <w:t>“</w:t>
      </w:r>
      <w:r w:rsidRPr="007E437A">
        <w:rPr>
          <w:rFonts w:ascii="Times New Roman" w:hAnsi="Times New Roman"/>
          <w:sz w:val="24"/>
          <w:szCs w:val="24"/>
        </w:rPr>
        <w:t xml:space="preserve">. Muudatus on seotud § 131 lõike 1 punkti </w:t>
      </w:r>
      <w:r w:rsidR="002A636F" w:rsidRPr="007E437A">
        <w:rPr>
          <w:rFonts w:ascii="Times New Roman" w:hAnsi="Times New Roman"/>
          <w:sz w:val="24"/>
          <w:szCs w:val="24"/>
        </w:rPr>
        <w:t>7¹</w:t>
      </w:r>
      <w:r w:rsidRPr="007E437A">
        <w:rPr>
          <w:rFonts w:ascii="Times New Roman" w:hAnsi="Times New Roman"/>
          <w:sz w:val="24"/>
          <w:szCs w:val="24"/>
        </w:rPr>
        <w:t xml:space="preserve"> </w:t>
      </w:r>
      <w:r w:rsidR="00FC3665" w:rsidRPr="007E437A">
        <w:rPr>
          <w:rFonts w:ascii="Times New Roman" w:hAnsi="Times New Roman"/>
          <w:sz w:val="24"/>
          <w:szCs w:val="24"/>
        </w:rPr>
        <w:t>lisa</w:t>
      </w:r>
      <w:r w:rsidRPr="007E437A">
        <w:rPr>
          <w:rFonts w:ascii="Times New Roman" w:hAnsi="Times New Roman"/>
          <w:sz w:val="24"/>
          <w:szCs w:val="24"/>
        </w:rPr>
        <w:t>misega.</w:t>
      </w:r>
    </w:p>
    <w:p w14:paraId="2DFE890E" w14:textId="77777777" w:rsidR="00BC5719" w:rsidRPr="007E437A" w:rsidRDefault="00BC5719" w:rsidP="007E437A">
      <w:pPr>
        <w:pStyle w:val="Vahedeta"/>
        <w:jc w:val="both"/>
        <w:rPr>
          <w:rFonts w:ascii="Times New Roman" w:hAnsi="Times New Roman"/>
          <w:b/>
          <w:sz w:val="24"/>
          <w:szCs w:val="24"/>
        </w:rPr>
      </w:pPr>
    </w:p>
    <w:p w14:paraId="1708B1B6" w14:textId="3E4DB436" w:rsidR="008065E6" w:rsidRPr="007E437A" w:rsidRDefault="00747E39" w:rsidP="007E437A">
      <w:pPr>
        <w:pStyle w:val="Vahedeta"/>
        <w:jc w:val="both"/>
        <w:rPr>
          <w:rFonts w:ascii="Times New Roman" w:hAnsi="Times New Roman"/>
          <w:sz w:val="24"/>
          <w:szCs w:val="24"/>
        </w:rPr>
      </w:pPr>
      <w:r w:rsidRPr="007E437A">
        <w:rPr>
          <w:rFonts w:ascii="Times New Roman" w:hAnsi="Times New Roman"/>
          <w:b/>
          <w:sz w:val="24"/>
          <w:szCs w:val="24"/>
        </w:rPr>
        <w:t xml:space="preserve">Punktis </w:t>
      </w:r>
      <w:r w:rsidR="003E57EF" w:rsidRPr="007E437A">
        <w:rPr>
          <w:rFonts w:ascii="Times New Roman" w:hAnsi="Times New Roman"/>
          <w:b/>
          <w:sz w:val="24"/>
          <w:szCs w:val="24"/>
        </w:rPr>
        <w:t>26</w:t>
      </w:r>
      <w:r w:rsidR="003E57EF" w:rsidRPr="007E437A">
        <w:rPr>
          <w:rFonts w:ascii="Times New Roman" w:hAnsi="Times New Roman"/>
          <w:sz w:val="24"/>
          <w:szCs w:val="24"/>
        </w:rPr>
        <w:t xml:space="preserve"> </w:t>
      </w:r>
      <w:r w:rsidR="005B2A9A" w:rsidRPr="007E437A">
        <w:rPr>
          <w:rFonts w:ascii="Times New Roman" w:hAnsi="Times New Roman"/>
          <w:sz w:val="24"/>
          <w:szCs w:val="24"/>
        </w:rPr>
        <w:t xml:space="preserve">tunnistatakse </w:t>
      </w:r>
      <w:r w:rsidRPr="007E437A">
        <w:rPr>
          <w:rFonts w:ascii="Times New Roman" w:hAnsi="Times New Roman"/>
          <w:sz w:val="24"/>
          <w:szCs w:val="24"/>
        </w:rPr>
        <w:t>KVTS</w:t>
      </w:r>
      <w:r w:rsidR="00987D93" w:rsidRPr="007E437A">
        <w:rPr>
          <w:rFonts w:ascii="Times New Roman" w:hAnsi="Times New Roman"/>
          <w:sz w:val="24"/>
          <w:szCs w:val="24"/>
        </w:rPr>
        <w:t>-i</w:t>
      </w:r>
      <w:r w:rsidRPr="007E437A">
        <w:rPr>
          <w:rFonts w:ascii="Times New Roman" w:hAnsi="Times New Roman"/>
          <w:sz w:val="24"/>
          <w:szCs w:val="24"/>
        </w:rPr>
        <w:t xml:space="preserve"> </w:t>
      </w:r>
      <w:r w:rsidR="005B2A9A" w:rsidRPr="007E437A">
        <w:rPr>
          <w:rFonts w:ascii="Times New Roman" w:hAnsi="Times New Roman"/>
          <w:sz w:val="24"/>
          <w:szCs w:val="24"/>
        </w:rPr>
        <w:t>§ </w:t>
      </w:r>
      <w:r w:rsidR="00471C3E" w:rsidRPr="007E437A">
        <w:rPr>
          <w:rFonts w:ascii="Times New Roman" w:hAnsi="Times New Roman"/>
          <w:sz w:val="24"/>
          <w:szCs w:val="24"/>
        </w:rPr>
        <w:t xml:space="preserve">162 </w:t>
      </w:r>
      <w:r w:rsidR="005B2A9A" w:rsidRPr="007E437A">
        <w:rPr>
          <w:rFonts w:ascii="Times New Roman" w:hAnsi="Times New Roman"/>
          <w:sz w:val="24"/>
          <w:szCs w:val="24"/>
        </w:rPr>
        <w:t>lõike </w:t>
      </w:r>
      <w:r w:rsidR="00471C3E" w:rsidRPr="007E437A">
        <w:rPr>
          <w:rFonts w:ascii="Times New Roman" w:hAnsi="Times New Roman"/>
          <w:sz w:val="24"/>
          <w:szCs w:val="24"/>
        </w:rPr>
        <w:t>7 punkt</w:t>
      </w:r>
      <w:r w:rsidR="005B2A9A" w:rsidRPr="007E437A">
        <w:rPr>
          <w:rFonts w:ascii="Times New Roman" w:hAnsi="Times New Roman"/>
          <w:sz w:val="24"/>
          <w:szCs w:val="24"/>
        </w:rPr>
        <w:t> </w:t>
      </w:r>
      <w:r w:rsidR="00471C3E" w:rsidRPr="007E437A">
        <w:rPr>
          <w:rFonts w:ascii="Times New Roman" w:hAnsi="Times New Roman"/>
          <w:sz w:val="24"/>
          <w:szCs w:val="24"/>
        </w:rPr>
        <w:t xml:space="preserve">4 </w:t>
      </w:r>
      <w:r w:rsidR="005B2A9A" w:rsidRPr="007E437A">
        <w:rPr>
          <w:rFonts w:ascii="Times New Roman" w:hAnsi="Times New Roman"/>
          <w:sz w:val="24"/>
          <w:szCs w:val="24"/>
        </w:rPr>
        <w:t>kehtetuks, kuna haldusorganile vaide esitamise kord on reguleeritud haldusmenetluse seaduse</w:t>
      </w:r>
      <w:r w:rsidR="00F141E8" w:rsidRPr="007E437A">
        <w:rPr>
          <w:rFonts w:ascii="Times New Roman" w:hAnsi="Times New Roman"/>
          <w:sz w:val="24"/>
          <w:szCs w:val="24"/>
        </w:rPr>
        <w:t>ga</w:t>
      </w:r>
      <w:r w:rsidR="005B2A9A" w:rsidRPr="007E437A">
        <w:rPr>
          <w:rFonts w:ascii="Times New Roman" w:hAnsi="Times New Roman"/>
          <w:sz w:val="24"/>
          <w:szCs w:val="24"/>
        </w:rPr>
        <w:t xml:space="preserve"> </w:t>
      </w:r>
      <w:r w:rsidR="00F141E8" w:rsidRPr="007E437A">
        <w:rPr>
          <w:rFonts w:ascii="Times New Roman" w:hAnsi="Times New Roman"/>
          <w:sz w:val="24"/>
          <w:szCs w:val="24"/>
        </w:rPr>
        <w:t>ning</w:t>
      </w:r>
      <w:r w:rsidR="005B2A9A" w:rsidRPr="007E437A">
        <w:rPr>
          <w:rFonts w:ascii="Times New Roman" w:hAnsi="Times New Roman"/>
          <w:sz w:val="24"/>
          <w:szCs w:val="24"/>
        </w:rPr>
        <w:t xml:space="preserve"> halduskohtule kaebuse esitamise tingimused ja kord on reguleeritud halduskohtumenetluse seadusega. Kaitseväeteenistuse seaduses ei ole sätestatud eelnimetatud seaduste suhtes eritingimusi ning sättes viidatud KVTS</w:t>
      </w:r>
      <w:r w:rsidR="0030356C" w:rsidRPr="007E437A">
        <w:rPr>
          <w:rFonts w:ascii="Times New Roman" w:hAnsi="Times New Roman"/>
          <w:sz w:val="24"/>
          <w:szCs w:val="24"/>
        </w:rPr>
        <w:t>-i</w:t>
      </w:r>
      <w:r w:rsidR="005B2A9A" w:rsidRPr="007E437A">
        <w:rPr>
          <w:rFonts w:ascii="Times New Roman" w:hAnsi="Times New Roman"/>
          <w:sz w:val="24"/>
          <w:szCs w:val="24"/>
        </w:rPr>
        <w:t xml:space="preserve"> § 214 on alates 01.04.2023 tunnistatud kehtetuks.</w:t>
      </w:r>
    </w:p>
    <w:p w14:paraId="2BE5C0CD" w14:textId="21DC7230" w:rsidR="00747E39" w:rsidRPr="007E437A" w:rsidRDefault="00747E39" w:rsidP="007E437A">
      <w:pPr>
        <w:pStyle w:val="Vahedeta"/>
        <w:jc w:val="both"/>
        <w:rPr>
          <w:rFonts w:ascii="Times New Roman" w:hAnsi="Times New Roman"/>
          <w:b/>
          <w:sz w:val="24"/>
          <w:szCs w:val="24"/>
        </w:rPr>
      </w:pPr>
    </w:p>
    <w:p w14:paraId="7718A96D" w14:textId="68A46BFF" w:rsidR="00A63AD4" w:rsidRPr="007E437A" w:rsidRDefault="00606EDF" w:rsidP="007E437A">
      <w:pPr>
        <w:pStyle w:val="Vahedeta"/>
        <w:jc w:val="both"/>
        <w:rPr>
          <w:rFonts w:ascii="Times New Roman" w:hAnsi="Times New Roman"/>
          <w:sz w:val="24"/>
          <w:szCs w:val="24"/>
        </w:rPr>
      </w:pPr>
      <w:r w:rsidRPr="007E437A">
        <w:rPr>
          <w:rFonts w:ascii="Times New Roman" w:hAnsi="Times New Roman"/>
          <w:b/>
          <w:sz w:val="24"/>
          <w:szCs w:val="24"/>
        </w:rPr>
        <w:t xml:space="preserve">Punktis </w:t>
      </w:r>
      <w:r w:rsidR="003E57EF" w:rsidRPr="007E437A">
        <w:rPr>
          <w:rFonts w:ascii="Times New Roman" w:hAnsi="Times New Roman"/>
          <w:b/>
          <w:sz w:val="24"/>
          <w:szCs w:val="24"/>
        </w:rPr>
        <w:t>27</w:t>
      </w:r>
      <w:r w:rsidR="003E57EF" w:rsidRPr="007E437A">
        <w:rPr>
          <w:rFonts w:ascii="Times New Roman" w:hAnsi="Times New Roman"/>
          <w:sz w:val="24"/>
          <w:szCs w:val="24"/>
        </w:rPr>
        <w:t xml:space="preserve"> </w:t>
      </w:r>
      <w:r w:rsidRPr="007E437A">
        <w:rPr>
          <w:rFonts w:ascii="Times New Roman" w:hAnsi="Times New Roman"/>
          <w:sz w:val="24"/>
          <w:szCs w:val="24"/>
        </w:rPr>
        <w:t>muudetakse KVTS</w:t>
      </w:r>
      <w:r w:rsidR="00987D93" w:rsidRPr="007E437A">
        <w:rPr>
          <w:rFonts w:ascii="Times New Roman" w:hAnsi="Times New Roman"/>
          <w:sz w:val="24"/>
          <w:szCs w:val="24"/>
        </w:rPr>
        <w:t>-i</w:t>
      </w:r>
      <w:r w:rsidRPr="007E437A">
        <w:rPr>
          <w:rFonts w:ascii="Times New Roman" w:hAnsi="Times New Roman"/>
          <w:sz w:val="24"/>
          <w:szCs w:val="24"/>
        </w:rPr>
        <w:t xml:space="preserve"> § 166 lõike 1 punkti 1</w:t>
      </w:r>
      <w:r w:rsidR="005B2A9A" w:rsidRPr="007E437A">
        <w:rPr>
          <w:rFonts w:ascii="Times New Roman" w:hAnsi="Times New Roman"/>
          <w:sz w:val="24"/>
          <w:szCs w:val="24"/>
        </w:rPr>
        <w:t xml:space="preserve"> ja sõnastatakse see järgmiselt: „1)</w:t>
      </w:r>
      <w:r w:rsidR="0030356C" w:rsidRPr="007E437A">
        <w:rPr>
          <w:rFonts w:ascii="Times New Roman" w:hAnsi="Times New Roman"/>
          <w:sz w:val="24"/>
          <w:szCs w:val="24"/>
        </w:rPr>
        <w:t> </w:t>
      </w:r>
      <w:r w:rsidR="005B2A9A" w:rsidRPr="007E437A">
        <w:rPr>
          <w:rFonts w:ascii="Times New Roman" w:hAnsi="Times New Roman"/>
          <w:sz w:val="24"/>
          <w:szCs w:val="24"/>
        </w:rPr>
        <w:t>seadusest või selle alusel kehtestatud õigusaktist tulenevate teenistusülesannetega seotud põhimõtete eiramine, nõuete või teenistusülesannete täitmata jätmine või nende mittenõuetekohane täitmine;“</w:t>
      </w:r>
      <w:r w:rsidR="00A63AD4" w:rsidRPr="007E437A">
        <w:rPr>
          <w:rFonts w:ascii="Times New Roman" w:hAnsi="Times New Roman"/>
          <w:sz w:val="24"/>
          <w:szCs w:val="24"/>
        </w:rPr>
        <w:t>.</w:t>
      </w:r>
      <w:r w:rsidR="007E5017" w:rsidRPr="007E437A">
        <w:rPr>
          <w:rFonts w:ascii="Times New Roman" w:hAnsi="Times New Roman"/>
          <w:sz w:val="24"/>
          <w:szCs w:val="24"/>
        </w:rPr>
        <w:t xml:space="preserve"> </w:t>
      </w:r>
      <w:r w:rsidR="005B2A9A" w:rsidRPr="007E437A">
        <w:rPr>
          <w:rFonts w:ascii="Times New Roman" w:hAnsi="Times New Roman"/>
          <w:sz w:val="24"/>
          <w:szCs w:val="24"/>
        </w:rPr>
        <w:t>Kehtiva KVTS</w:t>
      </w:r>
      <w:r w:rsidR="00987D93" w:rsidRPr="007E437A">
        <w:rPr>
          <w:rFonts w:ascii="Times New Roman" w:hAnsi="Times New Roman"/>
          <w:sz w:val="24"/>
          <w:szCs w:val="24"/>
        </w:rPr>
        <w:t>-i</w:t>
      </w:r>
      <w:r w:rsidR="005B2A9A" w:rsidRPr="007E437A">
        <w:rPr>
          <w:rFonts w:ascii="Times New Roman" w:hAnsi="Times New Roman"/>
          <w:sz w:val="24"/>
          <w:szCs w:val="24"/>
        </w:rPr>
        <w:t xml:space="preserve"> § </w:t>
      </w:r>
      <w:r w:rsidR="007E5017" w:rsidRPr="007E437A">
        <w:rPr>
          <w:rFonts w:ascii="Times New Roman" w:hAnsi="Times New Roman"/>
          <w:sz w:val="24"/>
          <w:szCs w:val="24"/>
        </w:rPr>
        <w:t>166</w:t>
      </w:r>
      <w:r w:rsidR="005B2A9A" w:rsidRPr="007E437A">
        <w:rPr>
          <w:rFonts w:ascii="Times New Roman" w:hAnsi="Times New Roman"/>
          <w:sz w:val="24"/>
          <w:szCs w:val="24"/>
        </w:rPr>
        <w:t xml:space="preserve"> lõike </w:t>
      </w:r>
      <w:r w:rsidR="007E5017" w:rsidRPr="007E437A">
        <w:rPr>
          <w:rFonts w:ascii="Times New Roman" w:hAnsi="Times New Roman"/>
          <w:sz w:val="24"/>
          <w:szCs w:val="24"/>
        </w:rPr>
        <w:t>1 punkti</w:t>
      </w:r>
      <w:r w:rsidR="005B2A9A" w:rsidRPr="007E437A">
        <w:rPr>
          <w:rFonts w:ascii="Times New Roman" w:hAnsi="Times New Roman"/>
          <w:sz w:val="24"/>
          <w:szCs w:val="24"/>
        </w:rPr>
        <w:t> </w:t>
      </w:r>
      <w:r w:rsidR="007E5017" w:rsidRPr="007E437A">
        <w:rPr>
          <w:rFonts w:ascii="Times New Roman" w:hAnsi="Times New Roman"/>
          <w:sz w:val="24"/>
          <w:szCs w:val="24"/>
        </w:rPr>
        <w:t xml:space="preserve">1 kohaselt </w:t>
      </w:r>
      <w:r w:rsidR="00C87125" w:rsidRPr="007E437A">
        <w:rPr>
          <w:rFonts w:ascii="Times New Roman" w:hAnsi="Times New Roman"/>
          <w:sz w:val="24"/>
          <w:szCs w:val="24"/>
        </w:rPr>
        <w:t xml:space="preserve">on </w:t>
      </w:r>
      <w:r w:rsidR="007E5017" w:rsidRPr="007E437A">
        <w:rPr>
          <w:rFonts w:ascii="Times New Roman" w:hAnsi="Times New Roman"/>
          <w:sz w:val="24"/>
          <w:szCs w:val="24"/>
        </w:rPr>
        <w:t xml:space="preserve">distsiplinaarsüüteod seadusest või selle alusel kehtestatud õigusaktist tulenevate teenistusülesannetega seotud põhimõtete eiramine ning nõuete ja teenistusülesannete täitmata jätmine ja nende mittenõuetekohane täitmine. Kaitseväe </w:t>
      </w:r>
      <w:r w:rsidR="005B2A9A" w:rsidRPr="007E437A">
        <w:rPr>
          <w:rFonts w:ascii="Times New Roman" w:hAnsi="Times New Roman"/>
          <w:sz w:val="24"/>
          <w:szCs w:val="24"/>
        </w:rPr>
        <w:t>praktikas on tekkinud õiguslikke vaidlusi, kas tunnused „teenistusülesannetega seotud põhimõtete eiramine ning nõuete ja teenistusülesannete täitmata jätmine ja nende mittenõuetekohane täitmine“ on kumulatiivses seoses (peavad esinema kõik sama</w:t>
      </w:r>
      <w:r w:rsidR="0030356C" w:rsidRPr="007E437A">
        <w:rPr>
          <w:rFonts w:ascii="Times New Roman" w:hAnsi="Times New Roman"/>
          <w:sz w:val="24"/>
          <w:szCs w:val="24"/>
        </w:rPr>
        <w:t>l ajal</w:t>
      </w:r>
      <w:r w:rsidR="005B2A9A" w:rsidRPr="007E437A">
        <w:rPr>
          <w:rFonts w:ascii="Times New Roman" w:hAnsi="Times New Roman"/>
          <w:sz w:val="24"/>
          <w:szCs w:val="24"/>
        </w:rPr>
        <w:t>) või disjunktiivses seoses (peab esinema üks või mitu sama</w:t>
      </w:r>
      <w:r w:rsidR="0030356C" w:rsidRPr="007E437A">
        <w:rPr>
          <w:rFonts w:ascii="Times New Roman" w:hAnsi="Times New Roman"/>
          <w:sz w:val="24"/>
          <w:szCs w:val="24"/>
        </w:rPr>
        <w:t>l ajal</w:t>
      </w:r>
      <w:r w:rsidR="005B2A9A" w:rsidRPr="007E437A">
        <w:rPr>
          <w:rFonts w:ascii="Times New Roman" w:hAnsi="Times New Roman"/>
          <w:sz w:val="24"/>
          <w:szCs w:val="24"/>
        </w:rPr>
        <w:t xml:space="preserve">). Õigusselguse mõttes on asendatud sidesõnad „ning“ ja „ja“ sidesõnaga „või“, mis väljendab eesti keeles disjunktiivset loogilist seost. Nii on </w:t>
      </w:r>
      <w:r w:rsidR="007E5017" w:rsidRPr="007E437A">
        <w:rPr>
          <w:rFonts w:ascii="Times New Roman" w:hAnsi="Times New Roman"/>
          <w:sz w:val="24"/>
          <w:szCs w:val="24"/>
        </w:rPr>
        <w:t xml:space="preserve">üheselt arusaadav, et distsiplinaarsüüteoks loetakse vähemalt üht sättes kirjeldatud </w:t>
      </w:r>
      <w:r w:rsidR="00D96F66" w:rsidRPr="007E437A">
        <w:rPr>
          <w:rFonts w:ascii="Times New Roman" w:hAnsi="Times New Roman"/>
          <w:sz w:val="24"/>
          <w:szCs w:val="24"/>
        </w:rPr>
        <w:t>tegevust või tegemata jätmist.</w:t>
      </w:r>
    </w:p>
    <w:p w14:paraId="6C5A0AB7" w14:textId="77777777" w:rsidR="00471C3E" w:rsidRPr="007E437A" w:rsidRDefault="00471C3E" w:rsidP="007E437A">
      <w:pPr>
        <w:pStyle w:val="Vahedeta"/>
        <w:jc w:val="both"/>
        <w:rPr>
          <w:rFonts w:ascii="Times New Roman" w:hAnsi="Times New Roman"/>
          <w:sz w:val="24"/>
          <w:szCs w:val="24"/>
        </w:rPr>
      </w:pPr>
    </w:p>
    <w:p w14:paraId="7AC25CFC" w14:textId="2A552FB9" w:rsidR="008065E6" w:rsidRPr="007E437A" w:rsidRDefault="00FE1BE1" w:rsidP="007E437A">
      <w:pPr>
        <w:pStyle w:val="Vahedeta"/>
        <w:jc w:val="both"/>
        <w:rPr>
          <w:rFonts w:ascii="Times New Roman" w:hAnsi="Times New Roman"/>
          <w:sz w:val="24"/>
          <w:szCs w:val="24"/>
        </w:rPr>
      </w:pPr>
      <w:r w:rsidRPr="007E437A">
        <w:rPr>
          <w:rFonts w:ascii="Times New Roman" w:hAnsi="Times New Roman"/>
          <w:b/>
          <w:sz w:val="24"/>
          <w:szCs w:val="24"/>
        </w:rPr>
        <w:t xml:space="preserve">Punktiga </w:t>
      </w:r>
      <w:r w:rsidR="003E57EF" w:rsidRPr="007E437A">
        <w:rPr>
          <w:rFonts w:ascii="Times New Roman" w:hAnsi="Times New Roman"/>
          <w:b/>
          <w:sz w:val="24"/>
          <w:szCs w:val="24"/>
        </w:rPr>
        <w:t>28</w:t>
      </w:r>
      <w:r w:rsidR="003E57EF" w:rsidRPr="007E437A">
        <w:rPr>
          <w:rFonts w:ascii="Times New Roman" w:hAnsi="Times New Roman"/>
          <w:sz w:val="24"/>
          <w:szCs w:val="24"/>
        </w:rPr>
        <w:t xml:space="preserve"> </w:t>
      </w:r>
      <w:r w:rsidRPr="007E437A">
        <w:rPr>
          <w:rFonts w:ascii="Times New Roman" w:hAnsi="Times New Roman"/>
          <w:sz w:val="24"/>
          <w:szCs w:val="24"/>
        </w:rPr>
        <w:t>muudetakse KVTS</w:t>
      </w:r>
      <w:r w:rsidR="00987D93" w:rsidRPr="007E437A">
        <w:rPr>
          <w:rFonts w:ascii="Times New Roman" w:hAnsi="Times New Roman"/>
          <w:sz w:val="24"/>
          <w:szCs w:val="24"/>
        </w:rPr>
        <w:t>-i</w:t>
      </w:r>
      <w:r w:rsidRPr="007E437A">
        <w:rPr>
          <w:rFonts w:ascii="Times New Roman" w:hAnsi="Times New Roman"/>
          <w:sz w:val="24"/>
          <w:szCs w:val="24"/>
        </w:rPr>
        <w:t xml:space="preserve"> § </w:t>
      </w:r>
      <w:r w:rsidR="00471C3E" w:rsidRPr="007E437A">
        <w:rPr>
          <w:rFonts w:ascii="Times New Roman" w:hAnsi="Times New Roman"/>
          <w:sz w:val="24"/>
          <w:szCs w:val="24"/>
        </w:rPr>
        <w:t>173 lõike 1 punkti</w:t>
      </w:r>
      <w:r w:rsidRPr="007E437A">
        <w:rPr>
          <w:rFonts w:ascii="Times New Roman" w:hAnsi="Times New Roman"/>
          <w:sz w:val="24"/>
          <w:szCs w:val="24"/>
        </w:rPr>
        <w:t xml:space="preserve"> 1. Kehtiva sõnastuse kohaselt tuleb distsiplinaararesti määramisest tea</w:t>
      </w:r>
      <w:r w:rsidR="0030356C" w:rsidRPr="007E437A">
        <w:rPr>
          <w:rFonts w:ascii="Times New Roman" w:hAnsi="Times New Roman"/>
          <w:sz w:val="24"/>
          <w:szCs w:val="24"/>
        </w:rPr>
        <w:t>vita</w:t>
      </w:r>
      <w:r w:rsidRPr="007E437A">
        <w:rPr>
          <w:rFonts w:ascii="Times New Roman" w:hAnsi="Times New Roman"/>
          <w:sz w:val="24"/>
          <w:szCs w:val="24"/>
        </w:rPr>
        <w:t>da kinnipidamiskohajärgset halduskohut, lisades kinnitatud ärakirja käskkirjast kaitseväelasele distsiplinaararesti määramis</w:t>
      </w:r>
      <w:r w:rsidR="0030356C" w:rsidRPr="007E437A">
        <w:rPr>
          <w:rFonts w:ascii="Times New Roman" w:hAnsi="Times New Roman"/>
          <w:sz w:val="24"/>
          <w:szCs w:val="24"/>
        </w:rPr>
        <w:t>e</w:t>
      </w:r>
      <w:r w:rsidRPr="007E437A">
        <w:rPr>
          <w:rFonts w:ascii="Times New Roman" w:hAnsi="Times New Roman"/>
          <w:sz w:val="24"/>
          <w:szCs w:val="24"/>
        </w:rPr>
        <w:t xml:space="preserve"> kohta. Kuna tänapäeval allkirjastatakse käskkirjad ja muu dokumentatsioon digitaalselt ning edastatakse kohtule elektrooniliselt</w:t>
      </w:r>
      <w:r w:rsidR="0069446D" w:rsidRPr="007E437A">
        <w:rPr>
          <w:rFonts w:ascii="Times New Roman" w:hAnsi="Times New Roman"/>
          <w:sz w:val="24"/>
          <w:szCs w:val="24"/>
        </w:rPr>
        <w:t xml:space="preserve">, siis </w:t>
      </w:r>
      <w:r w:rsidRPr="007E437A">
        <w:rPr>
          <w:rFonts w:ascii="Times New Roman" w:hAnsi="Times New Roman"/>
          <w:sz w:val="24"/>
          <w:szCs w:val="24"/>
        </w:rPr>
        <w:t>käskkirjast ärakirja enam ei tehta. Seega</w:t>
      </w:r>
      <w:r w:rsidR="0030356C" w:rsidRPr="007E437A">
        <w:rPr>
          <w:rFonts w:ascii="Times New Roman" w:hAnsi="Times New Roman"/>
          <w:sz w:val="24"/>
          <w:szCs w:val="24"/>
        </w:rPr>
        <w:t>,</w:t>
      </w:r>
      <w:r w:rsidRPr="007E437A">
        <w:rPr>
          <w:rFonts w:ascii="Times New Roman" w:hAnsi="Times New Roman"/>
          <w:sz w:val="24"/>
          <w:szCs w:val="24"/>
        </w:rPr>
        <w:t xml:space="preserve"> tulenevalt muutunud praktikast muudetakse eelnõuga KVTS</w:t>
      </w:r>
      <w:r w:rsidR="00987D93" w:rsidRPr="007E437A">
        <w:rPr>
          <w:rFonts w:ascii="Times New Roman" w:hAnsi="Times New Roman"/>
          <w:sz w:val="24"/>
          <w:szCs w:val="24"/>
        </w:rPr>
        <w:t>-i</w:t>
      </w:r>
      <w:r w:rsidRPr="007E437A">
        <w:rPr>
          <w:rFonts w:ascii="Times New Roman" w:hAnsi="Times New Roman"/>
          <w:sz w:val="24"/>
          <w:szCs w:val="24"/>
        </w:rPr>
        <w:t xml:space="preserve"> § 173 lõike 1 punkti 1 sõnastust </w:t>
      </w:r>
      <w:r w:rsidR="0069446D" w:rsidRPr="007E437A">
        <w:rPr>
          <w:rFonts w:ascii="Times New Roman" w:hAnsi="Times New Roman"/>
          <w:sz w:val="24"/>
          <w:szCs w:val="24"/>
        </w:rPr>
        <w:t>ning sättest jäetakse välja käskkirjast ärakirja tegemise nõue.</w:t>
      </w:r>
    </w:p>
    <w:p w14:paraId="3DA59DE6" w14:textId="2469D1C4" w:rsidR="00743C3A" w:rsidRPr="007E437A" w:rsidRDefault="00743C3A" w:rsidP="007E437A">
      <w:pPr>
        <w:pStyle w:val="Vahedeta"/>
        <w:jc w:val="both"/>
        <w:rPr>
          <w:rFonts w:ascii="Times New Roman" w:hAnsi="Times New Roman"/>
          <w:sz w:val="24"/>
          <w:szCs w:val="24"/>
        </w:rPr>
      </w:pPr>
    </w:p>
    <w:p w14:paraId="3F122208" w14:textId="5BB00FD7" w:rsidR="00393A3D" w:rsidRPr="007E437A" w:rsidRDefault="0069446D" w:rsidP="007E437A">
      <w:pPr>
        <w:pStyle w:val="Vahedeta"/>
        <w:jc w:val="both"/>
        <w:rPr>
          <w:rFonts w:ascii="Times New Roman" w:hAnsi="Times New Roman"/>
          <w:sz w:val="24"/>
          <w:szCs w:val="24"/>
        </w:rPr>
      </w:pPr>
      <w:r w:rsidRPr="007E437A">
        <w:rPr>
          <w:rFonts w:ascii="Times New Roman" w:hAnsi="Times New Roman"/>
          <w:b/>
          <w:sz w:val="24"/>
          <w:szCs w:val="24"/>
        </w:rPr>
        <w:t xml:space="preserve">Punktis </w:t>
      </w:r>
      <w:r w:rsidR="003E57EF" w:rsidRPr="007E437A">
        <w:rPr>
          <w:rFonts w:ascii="Times New Roman" w:hAnsi="Times New Roman"/>
          <w:b/>
          <w:sz w:val="24"/>
          <w:szCs w:val="24"/>
        </w:rPr>
        <w:t>29</w:t>
      </w:r>
      <w:r w:rsidR="003E57EF" w:rsidRPr="007E437A">
        <w:rPr>
          <w:rFonts w:ascii="Times New Roman" w:hAnsi="Times New Roman"/>
          <w:sz w:val="24"/>
          <w:szCs w:val="24"/>
        </w:rPr>
        <w:t xml:space="preserve"> </w:t>
      </w:r>
      <w:r w:rsidRPr="007E437A">
        <w:rPr>
          <w:rFonts w:ascii="Times New Roman" w:hAnsi="Times New Roman"/>
          <w:sz w:val="24"/>
          <w:szCs w:val="24"/>
        </w:rPr>
        <w:t>muudetakse KVTS</w:t>
      </w:r>
      <w:r w:rsidR="00987D93" w:rsidRPr="007E437A">
        <w:rPr>
          <w:rFonts w:ascii="Times New Roman" w:hAnsi="Times New Roman"/>
          <w:sz w:val="24"/>
          <w:szCs w:val="24"/>
        </w:rPr>
        <w:t>-i</w:t>
      </w:r>
      <w:r w:rsidRPr="007E437A">
        <w:rPr>
          <w:rFonts w:ascii="Times New Roman" w:hAnsi="Times New Roman"/>
          <w:sz w:val="24"/>
          <w:szCs w:val="24"/>
        </w:rPr>
        <w:t xml:space="preserve"> §</w:t>
      </w:r>
      <w:r w:rsidR="00A87313" w:rsidRPr="007E437A">
        <w:rPr>
          <w:rFonts w:ascii="Times New Roman" w:hAnsi="Times New Roman"/>
          <w:sz w:val="24"/>
          <w:szCs w:val="24"/>
        </w:rPr>
        <w:t xml:space="preserve"> 18</w:t>
      </w:r>
      <w:r w:rsidR="003B1D5A" w:rsidRPr="007E437A">
        <w:rPr>
          <w:rFonts w:ascii="Times New Roman" w:hAnsi="Times New Roman"/>
          <w:sz w:val="24"/>
          <w:szCs w:val="24"/>
        </w:rPr>
        <w:t xml:space="preserve">0 </w:t>
      </w:r>
      <w:r w:rsidR="00A87313" w:rsidRPr="007E437A">
        <w:rPr>
          <w:rFonts w:ascii="Times New Roman" w:hAnsi="Times New Roman"/>
          <w:sz w:val="24"/>
          <w:szCs w:val="24"/>
        </w:rPr>
        <w:t xml:space="preserve">lõiget 9. Kehtiva sõnastuse kohaselt </w:t>
      </w:r>
      <w:r w:rsidR="0030356C" w:rsidRPr="007E437A">
        <w:rPr>
          <w:rFonts w:ascii="Times New Roman" w:hAnsi="Times New Roman"/>
          <w:sz w:val="24"/>
          <w:szCs w:val="24"/>
        </w:rPr>
        <w:t xml:space="preserve">on </w:t>
      </w:r>
      <w:r w:rsidR="00A87313" w:rsidRPr="007E437A">
        <w:rPr>
          <w:rFonts w:ascii="Times New Roman" w:hAnsi="Times New Roman"/>
          <w:sz w:val="24"/>
          <w:szCs w:val="24"/>
        </w:rPr>
        <w:t xml:space="preserve">kaitseväelasel, kelle suhtes distsiplinaarmenetlus läbi viidi, pärast distsiplinaarmenetlust õigus tutvuda distsiplinaarmenetluse materjalidega. </w:t>
      </w:r>
      <w:r w:rsidR="00081A8A" w:rsidRPr="007E437A">
        <w:rPr>
          <w:rFonts w:ascii="Times New Roman" w:hAnsi="Times New Roman"/>
          <w:sz w:val="24"/>
          <w:szCs w:val="24"/>
        </w:rPr>
        <w:t>Seda sätet on praktikas tõlgendatud selliselt, et kaitseväelasel, kelle suhtes distsiplinaarmenetlust läbi viiakse, ei ole menetluse käigus õigust tutvuda haldusmenetluse materjalidega ning et tegemist on erinormiga HMS</w:t>
      </w:r>
      <w:r w:rsidR="00987D93" w:rsidRPr="007E437A">
        <w:rPr>
          <w:rFonts w:ascii="Times New Roman" w:hAnsi="Times New Roman"/>
          <w:sz w:val="24"/>
          <w:szCs w:val="24"/>
        </w:rPr>
        <w:t>-i</w:t>
      </w:r>
      <w:r w:rsidR="00081A8A" w:rsidRPr="007E437A">
        <w:rPr>
          <w:rFonts w:ascii="Times New Roman" w:hAnsi="Times New Roman"/>
          <w:sz w:val="24"/>
          <w:szCs w:val="24"/>
        </w:rPr>
        <w:t xml:space="preserve"> §</w:t>
      </w:r>
      <w:r w:rsidR="0030356C" w:rsidRPr="007E437A">
        <w:rPr>
          <w:rFonts w:ascii="Times New Roman" w:hAnsi="Times New Roman"/>
          <w:sz w:val="24"/>
          <w:szCs w:val="24"/>
        </w:rPr>
        <w:t>-s</w:t>
      </w:r>
      <w:r w:rsidR="00081A8A" w:rsidRPr="007E437A">
        <w:rPr>
          <w:rFonts w:ascii="Times New Roman" w:hAnsi="Times New Roman"/>
          <w:sz w:val="24"/>
          <w:szCs w:val="24"/>
        </w:rPr>
        <w:t> 37 sätestatud dokumentidega tutvumise õiguse suhtes. Sellisel juhul ei saa kaitseväelane, kelle suhtes distsiplinaarmenetlust läbi viiakse, eesmärgipäraselt täita HMS</w:t>
      </w:r>
      <w:r w:rsidR="00987D93" w:rsidRPr="007E437A">
        <w:rPr>
          <w:rFonts w:ascii="Times New Roman" w:hAnsi="Times New Roman"/>
          <w:sz w:val="24"/>
          <w:szCs w:val="24"/>
        </w:rPr>
        <w:t>-i</w:t>
      </w:r>
      <w:r w:rsidR="00081A8A" w:rsidRPr="007E437A">
        <w:rPr>
          <w:rFonts w:ascii="Times New Roman" w:hAnsi="Times New Roman"/>
          <w:sz w:val="24"/>
          <w:szCs w:val="24"/>
        </w:rPr>
        <w:t xml:space="preserve"> § 38 lõikes 3 sätestatud kaasaaitamise kohustust ning teostada HMS</w:t>
      </w:r>
      <w:r w:rsidR="00987D93" w:rsidRPr="007E437A">
        <w:rPr>
          <w:rFonts w:ascii="Times New Roman" w:hAnsi="Times New Roman"/>
          <w:sz w:val="24"/>
          <w:szCs w:val="24"/>
        </w:rPr>
        <w:t>-i</w:t>
      </w:r>
      <w:r w:rsidR="00081A8A" w:rsidRPr="007E437A">
        <w:rPr>
          <w:rFonts w:ascii="Times New Roman" w:hAnsi="Times New Roman"/>
          <w:sz w:val="24"/>
          <w:szCs w:val="24"/>
        </w:rPr>
        <w:t xml:space="preserve"> § 40 lõikes 1 sätestatud õigust ärakuulamisele. </w:t>
      </w:r>
      <w:r w:rsidR="00A87313" w:rsidRPr="007E437A">
        <w:rPr>
          <w:rFonts w:ascii="Times New Roman" w:hAnsi="Times New Roman"/>
          <w:sz w:val="24"/>
          <w:szCs w:val="24"/>
        </w:rPr>
        <w:t xml:space="preserve">Võttes aluseks </w:t>
      </w:r>
      <w:proofErr w:type="spellStart"/>
      <w:r w:rsidR="00A87313" w:rsidRPr="007E437A">
        <w:rPr>
          <w:rFonts w:ascii="Times New Roman" w:hAnsi="Times New Roman"/>
          <w:sz w:val="24"/>
          <w:szCs w:val="24"/>
        </w:rPr>
        <w:t>ATS</w:t>
      </w:r>
      <w:r w:rsidR="00987D93" w:rsidRPr="007E437A">
        <w:rPr>
          <w:rFonts w:ascii="Times New Roman" w:hAnsi="Times New Roman"/>
          <w:sz w:val="24"/>
          <w:szCs w:val="24"/>
        </w:rPr>
        <w:t>-i</w:t>
      </w:r>
      <w:proofErr w:type="spellEnd"/>
      <w:r w:rsidR="00A87313" w:rsidRPr="007E437A">
        <w:rPr>
          <w:rFonts w:ascii="Times New Roman" w:hAnsi="Times New Roman"/>
          <w:sz w:val="24"/>
          <w:szCs w:val="24"/>
        </w:rPr>
        <w:t xml:space="preserve"> § 73 lõike 9 sõnastuse, mille kohaselt </w:t>
      </w:r>
      <w:r w:rsidR="0030356C" w:rsidRPr="007E437A">
        <w:rPr>
          <w:rFonts w:ascii="Times New Roman" w:hAnsi="Times New Roman"/>
          <w:sz w:val="24"/>
          <w:szCs w:val="24"/>
        </w:rPr>
        <w:t xml:space="preserve">on </w:t>
      </w:r>
      <w:r w:rsidR="00A87313" w:rsidRPr="007E437A">
        <w:rPr>
          <w:rFonts w:ascii="Times New Roman" w:hAnsi="Times New Roman"/>
          <w:sz w:val="24"/>
          <w:szCs w:val="24"/>
        </w:rPr>
        <w:t xml:space="preserve">ametnikul, keda distsiplinaarsüüteo toimepanemises kahtlustatakse, ja tema esindajal õigus tutvuda distsiplinaarmenetluse materjalidega menetluse igas etapis </w:t>
      </w:r>
      <w:r w:rsidR="0030356C" w:rsidRPr="007E437A">
        <w:rPr>
          <w:rFonts w:ascii="Times New Roman" w:hAnsi="Times New Roman"/>
          <w:sz w:val="24"/>
          <w:szCs w:val="24"/>
        </w:rPr>
        <w:t>ning</w:t>
      </w:r>
      <w:r w:rsidR="00A87313" w:rsidRPr="007E437A">
        <w:rPr>
          <w:rFonts w:ascii="Times New Roman" w:hAnsi="Times New Roman"/>
          <w:sz w:val="24"/>
          <w:szCs w:val="24"/>
        </w:rPr>
        <w:t xml:space="preserve"> esitada menetluse jooksul asjasse</w:t>
      </w:r>
      <w:r w:rsidR="0030356C" w:rsidRPr="007E437A">
        <w:rPr>
          <w:rFonts w:ascii="Times New Roman" w:hAnsi="Times New Roman"/>
          <w:sz w:val="24"/>
          <w:szCs w:val="24"/>
        </w:rPr>
        <w:t xml:space="preserve"> </w:t>
      </w:r>
      <w:r w:rsidR="00A87313" w:rsidRPr="007E437A">
        <w:rPr>
          <w:rFonts w:ascii="Times New Roman" w:hAnsi="Times New Roman"/>
          <w:sz w:val="24"/>
          <w:szCs w:val="24"/>
        </w:rPr>
        <w:t>puutuvaid taotlusi, muudetakse ka KVTS</w:t>
      </w:r>
      <w:r w:rsidR="00987D93" w:rsidRPr="007E437A">
        <w:rPr>
          <w:rFonts w:ascii="Times New Roman" w:hAnsi="Times New Roman"/>
          <w:sz w:val="24"/>
          <w:szCs w:val="24"/>
        </w:rPr>
        <w:t>-i</w:t>
      </w:r>
      <w:r w:rsidR="00A87313" w:rsidRPr="007E437A">
        <w:rPr>
          <w:rFonts w:ascii="Times New Roman" w:hAnsi="Times New Roman"/>
          <w:sz w:val="24"/>
          <w:szCs w:val="24"/>
        </w:rPr>
        <w:t xml:space="preserve"> § 18</w:t>
      </w:r>
      <w:r w:rsidR="003B1D5A" w:rsidRPr="007E437A">
        <w:rPr>
          <w:rFonts w:ascii="Times New Roman" w:hAnsi="Times New Roman"/>
          <w:sz w:val="24"/>
          <w:szCs w:val="24"/>
        </w:rPr>
        <w:t>0</w:t>
      </w:r>
      <w:r w:rsidR="00A87313" w:rsidRPr="007E437A">
        <w:rPr>
          <w:rFonts w:ascii="Times New Roman" w:hAnsi="Times New Roman"/>
          <w:sz w:val="24"/>
          <w:szCs w:val="24"/>
        </w:rPr>
        <w:t xml:space="preserve"> lõike 9 sõnastust. Seega </w:t>
      </w:r>
      <w:r w:rsidR="0030356C" w:rsidRPr="007E437A">
        <w:rPr>
          <w:rFonts w:ascii="Times New Roman" w:hAnsi="Times New Roman"/>
          <w:sz w:val="24"/>
          <w:szCs w:val="24"/>
        </w:rPr>
        <w:t xml:space="preserve">on </w:t>
      </w:r>
      <w:r w:rsidR="00A87313" w:rsidRPr="007E437A">
        <w:rPr>
          <w:rFonts w:ascii="Times New Roman" w:hAnsi="Times New Roman"/>
          <w:sz w:val="24"/>
          <w:szCs w:val="24"/>
        </w:rPr>
        <w:t>kaitseväelasel, kelle suhtes viiakse läbi distsiplinaarmenetlus, õigus tutvuda distsiplinaarmenetluse materjalidega menetluse igas etapis ja esitada menetluse jooksul asjasse</w:t>
      </w:r>
      <w:r w:rsidR="0030356C" w:rsidRPr="007E437A">
        <w:rPr>
          <w:rFonts w:ascii="Times New Roman" w:hAnsi="Times New Roman"/>
          <w:sz w:val="24"/>
          <w:szCs w:val="24"/>
        </w:rPr>
        <w:t xml:space="preserve"> </w:t>
      </w:r>
      <w:r w:rsidR="00A87313" w:rsidRPr="007E437A">
        <w:rPr>
          <w:rFonts w:ascii="Times New Roman" w:hAnsi="Times New Roman"/>
          <w:sz w:val="24"/>
          <w:szCs w:val="24"/>
        </w:rPr>
        <w:t xml:space="preserve">puutuvaid taotlusi. </w:t>
      </w:r>
      <w:r w:rsidR="00081A8A" w:rsidRPr="007E437A">
        <w:rPr>
          <w:rFonts w:ascii="Times New Roman" w:hAnsi="Times New Roman"/>
          <w:sz w:val="24"/>
          <w:szCs w:val="24"/>
        </w:rPr>
        <w:t xml:space="preserve">Teiste menetlusosaliste õigus distsiplinaarmenetluse dokumentidega tutvuda on </w:t>
      </w:r>
      <w:r w:rsidR="0030356C" w:rsidRPr="007E437A">
        <w:rPr>
          <w:rFonts w:ascii="Times New Roman" w:hAnsi="Times New Roman"/>
          <w:sz w:val="24"/>
          <w:szCs w:val="24"/>
        </w:rPr>
        <w:t xml:space="preserve">endiselt </w:t>
      </w:r>
      <w:r w:rsidR="00081A8A" w:rsidRPr="007E437A">
        <w:rPr>
          <w:rFonts w:ascii="Times New Roman" w:hAnsi="Times New Roman"/>
          <w:sz w:val="24"/>
          <w:szCs w:val="24"/>
        </w:rPr>
        <w:t>reguleeritud HMS</w:t>
      </w:r>
      <w:r w:rsidR="0030356C" w:rsidRPr="007E437A">
        <w:rPr>
          <w:rFonts w:ascii="Times New Roman" w:hAnsi="Times New Roman"/>
          <w:sz w:val="24"/>
          <w:szCs w:val="24"/>
        </w:rPr>
        <w:t>-i</w:t>
      </w:r>
      <w:r w:rsidR="00081A8A" w:rsidRPr="007E437A">
        <w:rPr>
          <w:rFonts w:ascii="Times New Roman" w:hAnsi="Times New Roman"/>
          <w:sz w:val="24"/>
          <w:szCs w:val="24"/>
        </w:rPr>
        <w:t xml:space="preserve"> §-s 37 </w:t>
      </w:r>
      <w:r w:rsidR="0030356C" w:rsidRPr="007E437A">
        <w:rPr>
          <w:rFonts w:ascii="Times New Roman" w:hAnsi="Times New Roman"/>
          <w:sz w:val="24"/>
          <w:szCs w:val="24"/>
        </w:rPr>
        <w:t xml:space="preserve">ja </w:t>
      </w:r>
      <w:r w:rsidR="00081A8A" w:rsidRPr="007E437A">
        <w:rPr>
          <w:rFonts w:ascii="Times New Roman" w:hAnsi="Times New Roman"/>
          <w:sz w:val="24"/>
          <w:szCs w:val="24"/>
        </w:rPr>
        <w:t xml:space="preserve">selle </w:t>
      </w:r>
      <w:r w:rsidR="0030356C" w:rsidRPr="007E437A">
        <w:rPr>
          <w:rFonts w:ascii="Times New Roman" w:hAnsi="Times New Roman"/>
          <w:sz w:val="24"/>
          <w:szCs w:val="24"/>
        </w:rPr>
        <w:t xml:space="preserve">muudatusi </w:t>
      </w:r>
      <w:r w:rsidR="00355586" w:rsidRPr="007E437A">
        <w:rPr>
          <w:rFonts w:ascii="Times New Roman" w:hAnsi="Times New Roman"/>
          <w:sz w:val="24"/>
          <w:szCs w:val="24"/>
        </w:rPr>
        <w:t>eelnõus ei kavandata</w:t>
      </w:r>
      <w:r w:rsidR="002C047B" w:rsidRPr="007E437A">
        <w:rPr>
          <w:rFonts w:ascii="Times New Roman" w:hAnsi="Times New Roman"/>
          <w:sz w:val="24"/>
          <w:szCs w:val="24"/>
        </w:rPr>
        <w:t>.</w:t>
      </w:r>
    </w:p>
    <w:p w14:paraId="0FBD5932" w14:textId="5A7424B8" w:rsidR="00A93BAD" w:rsidRPr="007E437A" w:rsidRDefault="00A93BAD" w:rsidP="007E437A">
      <w:pPr>
        <w:pStyle w:val="Vahedeta"/>
        <w:jc w:val="both"/>
        <w:rPr>
          <w:rFonts w:ascii="Times New Roman" w:hAnsi="Times New Roman"/>
          <w:sz w:val="24"/>
          <w:szCs w:val="24"/>
        </w:rPr>
      </w:pPr>
    </w:p>
    <w:p w14:paraId="65AC8EB8" w14:textId="2F10AA48" w:rsidR="00A93BAD" w:rsidRPr="007E437A" w:rsidRDefault="00A93BAD" w:rsidP="007E437A">
      <w:pPr>
        <w:pStyle w:val="Vahedeta"/>
        <w:jc w:val="both"/>
        <w:rPr>
          <w:rFonts w:ascii="Times New Roman" w:hAnsi="Times New Roman"/>
          <w:sz w:val="24"/>
          <w:szCs w:val="24"/>
        </w:rPr>
      </w:pPr>
      <w:r w:rsidRPr="007E437A">
        <w:rPr>
          <w:rFonts w:ascii="Times New Roman" w:hAnsi="Times New Roman"/>
          <w:b/>
          <w:sz w:val="24"/>
          <w:szCs w:val="24"/>
        </w:rPr>
        <w:lastRenderedPageBreak/>
        <w:t xml:space="preserve">Punktis </w:t>
      </w:r>
      <w:r w:rsidR="00110264" w:rsidRPr="007E437A">
        <w:rPr>
          <w:rFonts w:ascii="Times New Roman" w:hAnsi="Times New Roman"/>
          <w:b/>
          <w:sz w:val="24"/>
          <w:szCs w:val="24"/>
        </w:rPr>
        <w:t>30</w:t>
      </w:r>
      <w:r w:rsidR="00110264" w:rsidRPr="007E437A">
        <w:rPr>
          <w:rFonts w:ascii="Times New Roman" w:hAnsi="Times New Roman"/>
          <w:sz w:val="24"/>
          <w:szCs w:val="24"/>
        </w:rPr>
        <w:t xml:space="preserve"> </w:t>
      </w:r>
      <w:r w:rsidR="00B8614A" w:rsidRPr="007E437A">
        <w:rPr>
          <w:rFonts w:ascii="Times New Roman" w:hAnsi="Times New Roman"/>
          <w:sz w:val="24"/>
          <w:szCs w:val="24"/>
        </w:rPr>
        <w:t xml:space="preserve">tunnistatakse </w:t>
      </w:r>
      <w:r w:rsidRPr="007E437A">
        <w:rPr>
          <w:rFonts w:ascii="Times New Roman" w:hAnsi="Times New Roman"/>
          <w:sz w:val="24"/>
          <w:szCs w:val="24"/>
        </w:rPr>
        <w:t>KVTS</w:t>
      </w:r>
      <w:r w:rsidR="003A57D1" w:rsidRPr="007E437A">
        <w:rPr>
          <w:rFonts w:ascii="Times New Roman" w:hAnsi="Times New Roman"/>
          <w:sz w:val="24"/>
          <w:szCs w:val="24"/>
        </w:rPr>
        <w:t xml:space="preserve">-i </w:t>
      </w:r>
      <w:r w:rsidRPr="007E437A">
        <w:rPr>
          <w:rFonts w:ascii="Times New Roman" w:hAnsi="Times New Roman"/>
          <w:sz w:val="24"/>
          <w:szCs w:val="24"/>
        </w:rPr>
        <w:t>§ 190</w:t>
      </w:r>
      <w:r w:rsidR="00B8614A" w:rsidRPr="007E437A">
        <w:rPr>
          <w:rFonts w:ascii="Times New Roman" w:hAnsi="Times New Roman"/>
          <w:sz w:val="24"/>
          <w:szCs w:val="24"/>
        </w:rPr>
        <w:t xml:space="preserve"> kehtetuks, kuna haldusorganile vaide esitamise kord on reguleeritud haldusmenetluse seaduse</w:t>
      </w:r>
      <w:r w:rsidR="002C047B" w:rsidRPr="007E437A">
        <w:rPr>
          <w:rFonts w:ascii="Times New Roman" w:hAnsi="Times New Roman"/>
          <w:sz w:val="24"/>
          <w:szCs w:val="24"/>
        </w:rPr>
        <w:t>ga</w:t>
      </w:r>
      <w:r w:rsidR="00B8614A" w:rsidRPr="007E437A">
        <w:rPr>
          <w:rFonts w:ascii="Times New Roman" w:hAnsi="Times New Roman"/>
          <w:sz w:val="24"/>
          <w:szCs w:val="24"/>
        </w:rPr>
        <w:t xml:space="preserve"> </w:t>
      </w:r>
      <w:r w:rsidR="002C047B" w:rsidRPr="007E437A">
        <w:rPr>
          <w:rFonts w:ascii="Times New Roman" w:hAnsi="Times New Roman"/>
          <w:sz w:val="24"/>
          <w:szCs w:val="24"/>
        </w:rPr>
        <w:t>ning</w:t>
      </w:r>
      <w:r w:rsidR="00B8614A" w:rsidRPr="007E437A">
        <w:rPr>
          <w:rFonts w:ascii="Times New Roman" w:hAnsi="Times New Roman"/>
          <w:sz w:val="24"/>
          <w:szCs w:val="24"/>
        </w:rPr>
        <w:t xml:space="preserve"> halduskohtule kaebuse esitamise tingimused ja kord on reguleeritud halduskohtumenetluse seadusega. Kaitseväeteenistuse seaduses ei ole sätestatud eelnimetatud seaduste suhtes eritingimusi ning sättes viidatud KVTS</w:t>
      </w:r>
      <w:r w:rsidR="003A57D1" w:rsidRPr="007E437A">
        <w:rPr>
          <w:rFonts w:ascii="Times New Roman" w:hAnsi="Times New Roman"/>
          <w:sz w:val="24"/>
          <w:szCs w:val="24"/>
        </w:rPr>
        <w:t>-i</w:t>
      </w:r>
      <w:r w:rsidR="00B8614A" w:rsidRPr="007E437A">
        <w:rPr>
          <w:rFonts w:ascii="Times New Roman" w:hAnsi="Times New Roman"/>
          <w:sz w:val="24"/>
          <w:szCs w:val="24"/>
        </w:rPr>
        <w:t xml:space="preserve"> § 214 on alates 01.04.2023 tunnistatud kehtetuks</w:t>
      </w:r>
      <w:r w:rsidRPr="007E437A">
        <w:rPr>
          <w:rFonts w:ascii="Times New Roman" w:hAnsi="Times New Roman"/>
          <w:sz w:val="24"/>
          <w:szCs w:val="24"/>
        </w:rPr>
        <w:t>.</w:t>
      </w:r>
    </w:p>
    <w:p w14:paraId="27EC1245" w14:textId="77777777" w:rsidR="00A93BAD" w:rsidRPr="007E437A" w:rsidRDefault="00A93BAD" w:rsidP="007E437A">
      <w:pPr>
        <w:pStyle w:val="Vahedeta"/>
        <w:jc w:val="both"/>
        <w:rPr>
          <w:rFonts w:ascii="Times New Roman" w:hAnsi="Times New Roman"/>
          <w:sz w:val="24"/>
          <w:szCs w:val="24"/>
        </w:rPr>
      </w:pPr>
    </w:p>
    <w:p w14:paraId="0D7636CC" w14:textId="4E1A2314" w:rsidR="008065E6" w:rsidRPr="007E437A" w:rsidRDefault="001D34BD" w:rsidP="007E437A">
      <w:pPr>
        <w:pStyle w:val="Vahedeta"/>
        <w:jc w:val="both"/>
        <w:rPr>
          <w:rFonts w:ascii="Times New Roman" w:hAnsi="Times New Roman"/>
          <w:sz w:val="24"/>
          <w:szCs w:val="24"/>
        </w:rPr>
      </w:pPr>
      <w:r w:rsidRPr="007E437A">
        <w:rPr>
          <w:rFonts w:ascii="Times New Roman" w:hAnsi="Times New Roman"/>
          <w:b/>
          <w:sz w:val="24"/>
          <w:szCs w:val="24"/>
        </w:rPr>
        <w:t xml:space="preserve">Punktis </w:t>
      </w:r>
      <w:r w:rsidR="00110264" w:rsidRPr="007E437A">
        <w:rPr>
          <w:rFonts w:ascii="Times New Roman" w:hAnsi="Times New Roman"/>
          <w:b/>
          <w:sz w:val="24"/>
          <w:szCs w:val="24"/>
        </w:rPr>
        <w:t>31</w:t>
      </w:r>
      <w:r w:rsidR="00110264" w:rsidRPr="007E437A">
        <w:rPr>
          <w:rFonts w:ascii="Times New Roman" w:hAnsi="Times New Roman"/>
          <w:sz w:val="24"/>
          <w:szCs w:val="24"/>
        </w:rPr>
        <w:t xml:space="preserve"> </w:t>
      </w:r>
      <w:r w:rsidR="00B8614A" w:rsidRPr="007E437A">
        <w:rPr>
          <w:rFonts w:ascii="Times New Roman" w:hAnsi="Times New Roman"/>
          <w:sz w:val="24"/>
          <w:szCs w:val="24"/>
        </w:rPr>
        <w:t xml:space="preserve">tunnistatakse </w:t>
      </w:r>
      <w:r w:rsidRPr="007E437A">
        <w:rPr>
          <w:rFonts w:ascii="Times New Roman" w:hAnsi="Times New Roman"/>
          <w:sz w:val="24"/>
          <w:szCs w:val="24"/>
        </w:rPr>
        <w:t>KVTS</w:t>
      </w:r>
      <w:r w:rsidR="003A57D1" w:rsidRPr="007E437A">
        <w:rPr>
          <w:rFonts w:ascii="Times New Roman" w:hAnsi="Times New Roman"/>
          <w:sz w:val="24"/>
          <w:szCs w:val="24"/>
        </w:rPr>
        <w:t>-i</w:t>
      </w:r>
      <w:r w:rsidRPr="007E437A">
        <w:rPr>
          <w:rFonts w:ascii="Times New Roman" w:hAnsi="Times New Roman"/>
          <w:sz w:val="24"/>
          <w:szCs w:val="24"/>
        </w:rPr>
        <w:t xml:space="preserve"> § 191 lõige</w:t>
      </w:r>
      <w:r w:rsidR="008065E6" w:rsidRPr="007E437A">
        <w:rPr>
          <w:rFonts w:ascii="Times New Roman" w:hAnsi="Times New Roman"/>
          <w:sz w:val="24"/>
          <w:szCs w:val="24"/>
        </w:rPr>
        <w:t xml:space="preserve"> </w:t>
      </w:r>
      <w:r w:rsidR="003317B3" w:rsidRPr="007E437A">
        <w:rPr>
          <w:rFonts w:ascii="Times New Roman" w:hAnsi="Times New Roman"/>
          <w:sz w:val="24"/>
          <w:szCs w:val="24"/>
        </w:rPr>
        <w:t>6</w:t>
      </w:r>
      <w:r w:rsidR="00B8614A" w:rsidRPr="007E437A">
        <w:rPr>
          <w:rFonts w:ascii="Times New Roman" w:hAnsi="Times New Roman"/>
          <w:sz w:val="24"/>
          <w:szCs w:val="24"/>
        </w:rPr>
        <w:t xml:space="preserve"> kehtetuks</w:t>
      </w:r>
      <w:r w:rsidRPr="007E437A">
        <w:rPr>
          <w:rFonts w:ascii="Times New Roman" w:hAnsi="Times New Roman"/>
          <w:sz w:val="24"/>
          <w:szCs w:val="24"/>
        </w:rPr>
        <w:t xml:space="preserve">. </w:t>
      </w:r>
      <w:r w:rsidR="00B8614A" w:rsidRPr="007E437A">
        <w:rPr>
          <w:rFonts w:ascii="Times New Roman" w:hAnsi="Times New Roman"/>
          <w:sz w:val="24"/>
          <w:szCs w:val="24"/>
        </w:rPr>
        <w:t>Kehtiva KVTS</w:t>
      </w:r>
      <w:r w:rsidR="003A57D1" w:rsidRPr="007E437A">
        <w:rPr>
          <w:rFonts w:ascii="Times New Roman" w:hAnsi="Times New Roman"/>
          <w:sz w:val="24"/>
          <w:szCs w:val="24"/>
        </w:rPr>
        <w:t>-i</w:t>
      </w:r>
      <w:r w:rsidR="00B8614A" w:rsidRPr="007E437A">
        <w:rPr>
          <w:rFonts w:ascii="Times New Roman" w:hAnsi="Times New Roman"/>
          <w:sz w:val="24"/>
          <w:szCs w:val="24"/>
        </w:rPr>
        <w:t xml:space="preserve"> §</w:t>
      </w:r>
      <w:r w:rsidR="002C047B" w:rsidRPr="007E437A">
        <w:rPr>
          <w:rFonts w:ascii="Times New Roman" w:hAnsi="Times New Roman"/>
          <w:sz w:val="24"/>
          <w:szCs w:val="24"/>
        </w:rPr>
        <w:t>-s</w:t>
      </w:r>
      <w:r w:rsidR="00B8614A" w:rsidRPr="007E437A">
        <w:rPr>
          <w:rFonts w:ascii="Times New Roman" w:hAnsi="Times New Roman"/>
          <w:sz w:val="24"/>
          <w:szCs w:val="24"/>
        </w:rPr>
        <w:t> </w:t>
      </w:r>
      <w:r w:rsidRPr="007E437A">
        <w:rPr>
          <w:rFonts w:ascii="Times New Roman" w:hAnsi="Times New Roman"/>
          <w:sz w:val="24"/>
          <w:szCs w:val="24"/>
        </w:rPr>
        <w:t>191 on kirjeldatud joobes kaitseväelase teenistusülesannete tä</w:t>
      </w:r>
      <w:r w:rsidR="009D6253" w:rsidRPr="007E437A">
        <w:rPr>
          <w:rFonts w:ascii="Times New Roman" w:hAnsi="Times New Roman"/>
          <w:sz w:val="24"/>
          <w:szCs w:val="24"/>
        </w:rPr>
        <w:t>itmiselt kõrva</w:t>
      </w:r>
      <w:r w:rsidR="00D43CF8" w:rsidRPr="007E437A">
        <w:rPr>
          <w:rFonts w:ascii="Times New Roman" w:hAnsi="Times New Roman"/>
          <w:sz w:val="24"/>
          <w:szCs w:val="24"/>
        </w:rPr>
        <w:t>ldamis</w:t>
      </w:r>
      <w:r w:rsidR="002C047B" w:rsidRPr="007E437A">
        <w:rPr>
          <w:rFonts w:ascii="Times New Roman" w:hAnsi="Times New Roman"/>
          <w:sz w:val="24"/>
          <w:szCs w:val="24"/>
        </w:rPr>
        <w:t>t</w:t>
      </w:r>
      <w:r w:rsidR="00D43CF8" w:rsidRPr="007E437A">
        <w:rPr>
          <w:rFonts w:ascii="Times New Roman" w:hAnsi="Times New Roman"/>
          <w:sz w:val="24"/>
          <w:szCs w:val="24"/>
        </w:rPr>
        <w:t xml:space="preserve"> </w:t>
      </w:r>
      <w:r w:rsidR="002C047B" w:rsidRPr="007E437A">
        <w:rPr>
          <w:rFonts w:ascii="Times New Roman" w:hAnsi="Times New Roman"/>
          <w:sz w:val="24"/>
          <w:szCs w:val="24"/>
        </w:rPr>
        <w:t>ja</w:t>
      </w:r>
      <w:r w:rsidR="00D43CF8" w:rsidRPr="007E437A">
        <w:rPr>
          <w:rFonts w:ascii="Times New Roman" w:hAnsi="Times New Roman"/>
          <w:sz w:val="24"/>
          <w:szCs w:val="24"/>
        </w:rPr>
        <w:t xml:space="preserve"> sellega kaasnevaid </w:t>
      </w:r>
      <w:r w:rsidR="009D6253" w:rsidRPr="007E437A">
        <w:rPr>
          <w:rFonts w:ascii="Times New Roman" w:hAnsi="Times New Roman"/>
          <w:sz w:val="24"/>
          <w:szCs w:val="24"/>
        </w:rPr>
        <w:t>asjaolusid</w:t>
      </w:r>
      <w:r w:rsidRPr="007E437A">
        <w:rPr>
          <w:rFonts w:ascii="Times New Roman" w:hAnsi="Times New Roman"/>
          <w:sz w:val="24"/>
          <w:szCs w:val="24"/>
        </w:rPr>
        <w:t>.</w:t>
      </w:r>
      <w:r w:rsidR="009D6253" w:rsidRPr="007E437A">
        <w:rPr>
          <w:rFonts w:ascii="Times New Roman" w:hAnsi="Times New Roman"/>
          <w:sz w:val="24"/>
          <w:szCs w:val="24"/>
        </w:rPr>
        <w:t xml:space="preserve"> Kuigi </w:t>
      </w:r>
      <w:r w:rsidR="002C047B" w:rsidRPr="007E437A">
        <w:rPr>
          <w:rFonts w:ascii="Times New Roman" w:hAnsi="Times New Roman"/>
          <w:sz w:val="24"/>
          <w:szCs w:val="24"/>
        </w:rPr>
        <w:t xml:space="preserve">see </w:t>
      </w:r>
      <w:r w:rsidR="009D6253" w:rsidRPr="007E437A">
        <w:rPr>
          <w:rFonts w:ascii="Times New Roman" w:hAnsi="Times New Roman"/>
          <w:sz w:val="24"/>
          <w:szCs w:val="24"/>
        </w:rPr>
        <w:t>säte laieneb nii ajateenijale, reservväelasele kui</w:t>
      </w:r>
      <w:r w:rsidR="002C047B" w:rsidRPr="007E437A">
        <w:rPr>
          <w:rFonts w:ascii="Times New Roman" w:hAnsi="Times New Roman"/>
          <w:sz w:val="24"/>
          <w:szCs w:val="24"/>
        </w:rPr>
        <w:t xml:space="preserve"> ka</w:t>
      </w:r>
      <w:r w:rsidR="009D6253" w:rsidRPr="007E437A">
        <w:rPr>
          <w:rFonts w:ascii="Times New Roman" w:hAnsi="Times New Roman"/>
          <w:sz w:val="24"/>
          <w:szCs w:val="24"/>
        </w:rPr>
        <w:t xml:space="preserve"> tegevteenistuses olevale isikule, </w:t>
      </w:r>
      <w:r w:rsidR="002C047B" w:rsidRPr="007E437A">
        <w:rPr>
          <w:rFonts w:ascii="Times New Roman" w:hAnsi="Times New Roman"/>
          <w:sz w:val="24"/>
          <w:szCs w:val="24"/>
        </w:rPr>
        <w:t>on</w:t>
      </w:r>
      <w:r w:rsidR="009D6253" w:rsidRPr="007E437A">
        <w:rPr>
          <w:rFonts w:ascii="Times New Roman" w:hAnsi="Times New Roman"/>
          <w:sz w:val="24"/>
          <w:szCs w:val="24"/>
        </w:rPr>
        <w:t xml:space="preserve"> </w:t>
      </w:r>
      <w:r w:rsidR="004B480B" w:rsidRPr="007E437A">
        <w:rPr>
          <w:rFonts w:ascii="Times New Roman" w:hAnsi="Times New Roman"/>
          <w:sz w:val="24"/>
          <w:szCs w:val="24"/>
        </w:rPr>
        <w:t>tegevuse</w:t>
      </w:r>
      <w:r w:rsidR="009D6253" w:rsidRPr="007E437A">
        <w:rPr>
          <w:rFonts w:ascii="Times New Roman" w:hAnsi="Times New Roman"/>
          <w:sz w:val="24"/>
          <w:szCs w:val="24"/>
        </w:rPr>
        <w:t xml:space="preserve">d </w:t>
      </w:r>
      <w:r w:rsidR="002C047B" w:rsidRPr="007E437A">
        <w:rPr>
          <w:rFonts w:ascii="Times New Roman" w:hAnsi="Times New Roman"/>
          <w:sz w:val="24"/>
          <w:szCs w:val="24"/>
        </w:rPr>
        <w:t>ja</w:t>
      </w:r>
      <w:r w:rsidR="004B480B" w:rsidRPr="007E437A">
        <w:rPr>
          <w:rFonts w:ascii="Times New Roman" w:hAnsi="Times New Roman"/>
          <w:sz w:val="24"/>
          <w:szCs w:val="24"/>
        </w:rPr>
        <w:t xml:space="preserve"> tagajärjed </w:t>
      </w:r>
      <w:r w:rsidR="009D6253" w:rsidRPr="007E437A">
        <w:rPr>
          <w:rFonts w:ascii="Times New Roman" w:hAnsi="Times New Roman"/>
          <w:sz w:val="24"/>
          <w:szCs w:val="24"/>
        </w:rPr>
        <w:t>vastava sihtrühma puhul erinev</w:t>
      </w:r>
      <w:r w:rsidR="004B480B" w:rsidRPr="007E437A">
        <w:rPr>
          <w:rFonts w:ascii="Times New Roman" w:hAnsi="Times New Roman"/>
          <w:sz w:val="24"/>
          <w:szCs w:val="24"/>
        </w:rPr>
        <w:t>ad</w:t>
      </w:r>
      <w:r w:rsidR="009D6253" w:rsidRPr="007E437A">
        <w:rPr>
          <w:rFonts w:ascii="Times New Roman" w:hAnsi="Times New Roman"/>
          <w:sz w:val="24"/>
          <w:szCs w:val="24"/>
        </w:rPr>
        <w:t>. S</w:t>
      </w:r>
      <w:r w:rsidR="003317B3" w:rsidRPr="007E437A">
        <w:rPr>
          <w:rFonts w:ascii="Times New Roman" w:hAnsi="Times New Roman"/>
          <w:sz w:val="24"/>
          <w:szCs w:val="24"/>
        </w:rPr>
        <w:t xml:space="preserve">ätte kohaselt </w:t>
      </w:r>
      <w:r w:rsidR="002C047B" w:rsidRPr="007E437A">
        <w:rPr>
          <w:rFonts w:ascii="Times New Roman" w:hAnsi="Times New Roman"/>
          <w:sz w:val="24"/>
          <w:szCs w:val="24"/>
        </w:rPr>
        <w:t xml:space="preserve">loetakse </w:t>
      </w:r>
      <w:r w:rsidR="009D6253" w:rsidRPr="007E437A">
        <w:rPr>
          <w:rFonts w:ascii="Times New Roman" w:hAnsi="Times New Roman"/>
          <w:sz w:val="24"/>
          <w:szCs w:val="24"/>
        </w:rPr>
        <w:t xml:space="preserve">tegevväelase joobeseisundi tuvastamisel joobeseisundi kontrollimise päeval tegevteenistussuhe peatunuks ning selle päeva eest tegevväelasele palka </w:t>
      </w:r>
      <w:r w:rsidR="002C047B" w:rsidRPr="007E437A">
        <w:rPr>
          <w:rFonts w:ascii="Times New Roman" w:hAnsi="Times New Roman"/>
          <w:sz w:val="24"/>
          <w:szCs w:val="24"/>
        </w:rPr>
        <w:t>ega</w:t>
      </w:r>
      <w:r w:rsidR="009D6253" w:rsidRPr="007E437A">
        <w:rPr>
          <w:rFonts w:ascii="Times New Roman" w:hAnsi="Times New Roman"/>
          <w:sz w:val="24"/>
          <w:szCs w:val="24"/>
        </w:rPr>
        <w:t xml:space="preserve"> seadusega ettenähtud lisatasusid ei maksta. </w:t>
      </w:r>
      <w:r w:rsidR="003317B3" w:rsidRPr="007E437A">
        <w:rPr>
          <w:rFonts w:ascii="Times New Roman" w:hAnsi="Times New Roman"/>
          <w:sz w:val="24"/>
          <w:szCs w:val="24"/>
        </w:rPr>
        <w:t>Ajateenistuse kestuse peatumine on sätestatud KVTS</w:t>
      </w:r>
      <w:r w:rsidR="003A57D1" w:rsidRPr="007E437A">
        <w:rPr>
          <w:rFonts w:ascii="Times New Roman" w:hAnsi="Times New Roman"/>
          <w:sz w:val="24"/>
          <w:szCs w:val="24"/>
        </w:rPr>
        <w:t>-i</w:t>
      </w:r>
      <w:r w:rsidR="003317B3" w:rsidRPr="007E437A">
        <w:rPr>
          <w:rFonts w:ascii="Times New Roman" w:hAnsi="Times New Roman"/>
          <w:sz w:val="24"/>
          <w:szCs w:val="24"/>
        </w:rPr>
        <w:t xml:space="preserve"> §-s 48, mille kohaselt </w:t>
      </w:r>
      <w:r w:rsidR="002C047B" w:rsidRPr="007E437A">
        <w:rPr>
          <w:rFonts w:ascii="Times New Roman" w:hAnsi="Times New Roman"/>
          <w:sz w:val="24"/>
          <w:szCs w:val="24"/>
        </w:rPr>
        <w:t xml:space="preserve">peatub </w:t>
      </w:r>
      <w:r w:rsidR="003317B3" w:rsidRPr="007E437A">
        <w:rPr>
          <w:rFonts w:ascii="Times New Roman" w:hAnsi="Times New Roman"/>
          <w:sz w:val="24"/>
          <w:szCs w:val="24"/>
        </w:rPr>
        <w:t xml:space="preserve">ajateenistuse kestus ajateenija distsiplinaararesti kandmise ajaks ja ajateenistuskohast omavolilise lahkumise ajaks. </w:t>
      </w:r>
      <w:r w:rsidR="003C7306" w:rsidRPr="007E437A">
        <w:rPr>
          <w:rFonts w:ascii="Times New Roman" w:hAnsi="Times New Roman"/>
          <w:sz w:val="24"/>
          <w:szCs w:val="24"/>
        </w:rPr>
        <w:t xml:space="preserve">Omavolilise ajateenistuskohast lahkumise või distsiplinaararesti kandmise ajal ajateenijale toetust ei maksta. </w:t>
      </w:r>
      <w:r w:rsidR="003317B3" w:rsidRPr="007E437A">
        <w:rPr>
          <w:rFonts w:ascii="Times New Roman" w:hAnsi="Times New Roman"/>
          <w:sz w:val="24"/>
          <w:szCs w:val="24"/>
        </w:rPr>
        <w:t>Seega</w:t>
      </w:r>
      <w:r w:rsidR="002C047B" w:rsidRPr="007E437A">
        <w:rPr>
          <w:rFonts w:ascii="Times New Roman" w:hAnsi="Times New Roman"/>
          <w:sz w:val="24"/>
          <w:szCs w:val="24"/>
        </w:rPr>
        <w:t>,</w:t>
      </w:r>
      <w:r w:rsidR="003317B3" w:rsidRPr="007E437A">
        <w:rPr>
          <w:rFonts w:ascii="Times New Roman" w:hAnsi="Times New Roman"/>
          <w:sz w:val="24"/>
          <w:szCs w:val="24"/>
        </w:rPr>
        <w:t xml:space="preserve"> ajateenija väljaõppest ajutiselt kõrvaldamine ajateenistuse kestust ei peata </w:t>
      </w:r>
      <w:r w:rsidR="002C047B" w:rsidRPr="007E437A">
        <w:rPr>
          <w:rFonts w:ascii="Times New Roman" w:hAnsi="Times New Roman"/>
          <w:sz w:val="24"/>
          <w:szCs w:val="24"/>
        </w:rPr>
        <w:t>ja</w:t>
      </w:r>
      <w:r w:rsidR="003317B3" w:rsidRPr="007E437A">
        <w:rPr>
          <w:rFonts w:ascii="Times New Roman" w:hAnsi="Times New Roman"/>
          <w:sz w:val="24"/>
          <w:szCs w:val="24"/>
        </w:rPr>
        <w:t xml:space="preserve"> samuti ei mõjuta </w:t>
      </w:r>
      <w:r w:rsidR="002B2A83" w:rsidRPr="007E437A">
        <w:rPr>
          <w:rFonts w:ascii="Times New Roman" w:hAnsi="Times New Roman"/>
          <w:sz w:val="24"/>
          <w:szCs w:val="24"/>
        </w:rPr>
        <w:t>see</w:t>
      </w:r>
      <w:r w:rsidR="003317B3" w:rsidRPr="007E437A">
        <w:rPr>
          <w:rFonts w:ascii="Times New Roman" w:hAnsi="Times New Roman"/>
          <w:sz w:val="24"/>
          <w:szCs w:val="24"/>
        </w:rPr>
        <w:t xml:space="preserve"> igakuise toetuse maksmist.</w:t>
      </w:r>
      <w:r w:rsidR="00B8614A" w:rsidRPr="007E437A">
        <w:rPr>
          <w:rFonts w:ascii="Times New Roman" w:hAnsi="Times New Roman"/>
          <w:sz w:val="24"/>
          <w:szCs w:val="24"/>
        </w:rPr>
        <w:t xml:space="preserve"> Sellest tulenevalt on ka asutusesisene töökorraldus nendele juhtumitele reageerimisel erinev.</w:t>
      </w:r>
    </w:p>
    <w:p w14:paraId="0B20DE58" w14:textId="0AEDD716" w:rsidR="008065E6" w:rsidRPr="007E437A" w:rsidRDefault="00B8614A" w:rsidP="007E437A">
      <w:pPr>
        <w:pStyle w:val="Vahedeta"/>
        <w:jc w:val="both"/>
        <w:rPr>
          <w:rFonts w:ascii="Times New Roman" w:hAnsi="Times New Roman"/>
          <w:sz w:val="24"/>
          <w:szCs w:val="24"/>
        </w:rPr>
      </w:pPr>
      <w:r w:rsidRPr="007E437A">
        <w:rPr>
          <w:rFonts w:ascii="Times New Roman" w:hAnsi="Times New Roman"/>
          <w:sz w:val="24"/>
          <w:szCs w:val="24"/>
        </w:rPr>
        <w:t>Kehtiva KVTS</w:t>
      </w:r>
      <w:r w:rsidR="003A57D1" w:rsidRPr="007E437A">
        <w:rPr>
          <w:rFonts w:ascii="Times New Roman" w:hAnsi="Times New Roman"/>
          <w:sz w:val="24"/>
          <w:szCs w:val="24"/>
        </w:rPr>
        <w:t>-i</w:t>
      </w:r>
      <w:r w:rsidRPr="007E437A">
        <w:rPr>
          <w:rFonts w:ascii="Times New Roman" w:hAnsi="Times New Roman"/>
          <w:sz w:val="24"/>
          <w:szCs w:val="24"/>
        </w:rPr>
        <w:t xml:space="preserve"> § 191 lõike 6 kohaselt on </w:t>
      </w:r>
      <w:r w:rsidR="002C047B" w:rsidRPr="007E437A">
        <w:rPr>
          <w:rFonts w:ascii="Times New Roman" w:hAnsi="Times New Roman"/>
          <w:sz w:val="24"/>
          <w:szCs w:val="24"/>
        </w:rPr>
        <w:t xml:space="preserve">kaitseväelase ülem kohustatud </w:t>
      </w:r>
      <w:r w:rsidRPr="007E437A">
        <w:rPr>
          <w:rFonts w:ascii="Times New Roman" w:hAnsi="Times New Roman"/>
          <w:sz w:val="24"/>
          <w:szCs w:val="24"/>
        </w:rPr>
        <w:t xml:space="preserve">ajateenistuse kestuse või tegevteenistussuhte peatumisest viivitamata kirjalikult teavitama </w:t>
      </w:r>
      <w:r w:rsidR="002C047B" w:rsidRPr="007E437A">
        <w:rPr>
          <w:rFonts w:ascii="Times New Roman" w:hAnsi="Times New Roman"/>
          <w:sz w:val="24"/>
          <w:szCs w:val="24"/>
        </w:rPr>
        <w:t xml:space="preserve">struktuuriüksust, kes on pädev </w:t>
      </w:r>
      <w:r w:rsidRPr="007E437A">
        <w:rPr>
          <w:rFonts w:ascii="Times New Roman" w:hAnsi="Times New Roman"/>
          <w:sz w:val="24"/>
          <w:szCs w:val="24"/>
        </w:rPr>
        <w:t>toetus</w:t>
      </w:r>
      <w:r w:rsidR="002C047B" w:rsidRPr="007E437A">
        <w:rPr>
          <w:rFonts w:ascii="Times New Roman" w:hAnsi="Times New Roman"/>
          <w:sz w:val="24"/>
          <w:szCs w:val="24"/>
        </w:rPr>
        <w:t xml:space="preserve">t, </w:t>
      </w:r>
      <w:r w:rsidRPr="007E437A">
        <w:rPr>
          <w:rFonts w:ascii="Times New Roman" w:hAnsi="Times New Roman"/>
          <w:sz w:val="24"/>
          <w:szCs w:val="24"/>
        </w:rPr>
        <w:t>pal</w:t>
      </w:r>
      <w:r w:rsidR="002C047B" w:rsidRPr="007E437A">
        <w:rPr>
          <w:rFonts w:ascii="Times New Roman" w:hAnsi="Times New Roman"/>
          <w:sz w:val="24"/>
          <w:szCs w:val="24"/>
        </w:rPr>
        <w:t>k</w:t>
      </w:r>
      <w:r w:rsidRPr="007E437A">
        <w:rPr>
          <w:rFonts w:ascii="Times New Roman" w:hAnsi="Times New Roman"/>
          <w:sz w:val="24"/>
          <w:szCs w:val="24"/>
        </w:rPr>
        <w:t>a ja seadusega ettenähtud lisatasu</w:t>
      </w:r>
      <w:r w:rsidR="002C047B" w:rsidRPr="007E437A">
        <w:rPr>
          <w:rFonts w:ascii="Times New Roman" w:hAnsi="Times New Roman"/>
          <w:sz w:val="24"/>
          <w:szCs w:val="24"/>
        </w:rPr>
        <w:t>sid</w:t>
      </w:r>
      <w:r w:rsidRPr="007E437A">
        <w:rPr>
          <w:rFonts w:ascii="Times New Roman" w:hAnsi="Times New Roman"/>
          <w:sz w:val="24"/>
          <w:szCs w:val="24"/>
        </w:rPr>
        <w:t xml:space="preserve"> kinni</w:t>
      </w:r>
      <w:r w:rsidR="002C047B" w:rsidRPr="007E437A">
        <w:rPr>
          <w:rFonts w:ascii="Times New Roman" w:hAnsi="Times New Roman"/>
          <w:sz w:val="24"/>
          <w:szCs w:val="24"/>
        </w:rPr>
        <w:t xml:space="preserve"> </w:t>
      </w:r>
      <w:r w:rsidRPr="007E437A">
        <w:rPr>
          <w:rFonts w:ascii="Times New Roman" w:hAnsi="Times New Roman"/>
          <w:sz w:val="24"/>
          <w:szCs w:val="24"/>
        </w:rPr>
        <w:t>pidam</w:t>
      </w:r>
      <w:r w:rsidR="002C047B" w:rsidRPr="007E437A">
        <w:rPr>
          <w:rFonts w:ascii="Times New Roman" w:hAnsi="Times New Roman"/>
          <w:sz w:val="24"/>
          <w:szCs w:val="24"/>
        </w:rPr>
        <w:t>a</w:t>
      </w:r>
      <w:r w:rsidRPr="007E437A">
        <w:rPr>
          <w:rFonts w:ascii="Times New Roman" w:hAnsi="Times New Roman"/>
          <w:sz w:val="24"/>
          <w:szCs w:val="24"/>
        </w:rPr>
        <w:t>. See regulatsioon on sobiv tegevväelase suhtes, aga ei kohaldu ajateenistujale.</w:t>
      </w:r>
    </w:p>
    <w:p w14:paraId="11CDC38E" w14:textId="77777777" w:rsidR="00B8614A" w:rsidRPr="007E437A" w:rsidRDefault="00B8614A" w:rsidP="007E437A">
      <w:pPr>
        <w:pStyle w:val="Vahedeta"/>
        <w:jc w:val="both"/>
        <w:rPr>
          <w:rFonts w:ascii="Times New Roman" w:hAnsi="Times New Roman"/>
          <w:sz w:val="24"/>
          <w:szCs w:val="24"/>
        </w:rPr>
      </w:pPr>
    </w:p>
    <w:p w14:paraId="06FE8C38" w14:textId="178C3F4C" w:rsidR="008065E6" w:rsidRPr="007E437A" w:rsidRDefault="00B8614A" w:rsidP="007E437A">
      <w:pPr>
        <w:pStyle w:val="Vahedeta"/>
        <w:jc w:val="both"/>
        <w:rPr>
          <w:rFonts w:ascii="Times New Roman" w:hAnsi="Times New Roman"/>
          <w:sz w:val="24"/>
          <w:szCs w:val="24"/>
        </w:rPr>
      </w:pPr>
      <w:r w:rsidRPr="007E437A">
        <w:rPr>
          <w:rFonts w:ascii="Times New Roman" w:hAnsi="Times New Roman"/>
          <w:sz w:val="24"/>
          <w:szCs w:val="24"/>
        </w:rPr>
        <w:t>Sättes reguleeritakse üksnes Kaitseväe</w:t>
      </w:r>
      <w:r w:rsidR="002C047B" w:rsidRPr="007E437A">
        <w:rPr>
          <w:rFonts w:ascii="Times New Roman" w:hAnsi="Times New Roman"/>
          <w:sz w:val="24"/>
          <w:szCs w:val="24"/>
        </w:rPr>
        <w:t>-</w:t>
      </w:r>
      <w:r w:rsidRPr="007E437A">
        <w:rPr>
          <w:rFonts w:ascii="Times New Roman" w:hAnsi="Times New Roman"/>
          <w:sz w:val="24"/>
          <w:szCs w:val="24"/>
        </w:rPr>
        <w:t>sisest teavit</w:t>
      </w:r>
      <w:r w:rsidR="002C047B" w:rsidRPr="007E437A">
        <w:rPr>
          <w:rFonts w:ascii="Times New Roman" w:hAnsi="Times New Roman"/>
          <w:sz w:val="24"/>
          <w:szCs w:val="24"/>
        </w:rPr>
        <w:t>amis</w:t>
      </w:r>
      <w:r w:rsidRPr="007E437A">
        <w:rPr>
          <w:rFonts w:ascii="Times New Roman" w:hAnsi="Times New Roman"/>
          <w:sz w:val="24"/>
          <w:szCs w:val="24"/>
        </w:rPr>
        <w:t>korda. Nii kaitseväelase ülem, kellel on sätte kohaselt teavitamiskohustus, kui ka palga kinnipidamiseks pädev struktuuriüksus on Kaitseväe</w:t>
      </w:r>
      <w:r w:rsidR="002C047B" w:rsidRPr="007E437A">
        <w:rPr>
          <w:rFonts w:ascii="Times New Roman" w:hAnsi="Times New Roman"/>
          <w:sz w:val="24"/>
          <w:szCs w:val="24"/>
        </w:rPr>
        <w:t>-</w:t>
      </w:r>
      <w:r w:rsidRPr="007E437A">
        <w:rPr>
          <w:rFonts w:ascii="Times New Roman" w:hAnsi="Times New Roman"/>
          <w:sz w:val="24"/>
          <w:szCs w:val="24"/>
        </w:rPr>
        <w:t xml:space="preserve">sisesed organid. Seega reguleerib säte Kaitseväe sisemist teavitamiskohustust. </w:t>
      </w:r>
      <w:r w:rsidR="00A1380C" w:rsidRPr="007E437A">
        <w:rPr>
          <w:rFonts w:ascii="Times New Roman" w:hAnsi="Times New Roman"/>
          <w:sz w:val="24"/>
          <w:szCs w:val="24"/>
        </w:rPr>
        <w:t>Kuna asutusesisese teavitamise korralduse kindlaksmääramine on asutuse juhi pädevuses, on sättega ülemääraselt sekkutud Kaitseväe sisemisse korraldusse. Käesoleval juhul ei ole selline sekkumine õigustatud avalike huvide, riigiõigusprintsiipide ega põhiõiguste kaitse vajadusega. Seetõttu tuleb KVTS</w:t>
      </w:r>
      <w:r w:rsidR="003A57D1" w:rsidRPr="007E437A">
        <w:rPr>
          <w:rFonts w:ascii="Times New Roman" w:hAnsi="Times New Roman"/>
          <w:sz w:val="24"/>
          <w:szCs w:val="24"/>
        </w:rPr>
        <w:t>-i</w:t>
      </w:r>
      <w:r w:rsidR="00A1380C" w:rsidRPr="007E437A">
        <w:rPr>
          <w:rFonts w:ascii="Times New Roman" w:hAnsi="Times New Roman"/>
          <w:sz w:val="24"/>
          <w:szCs w:val="24"/>
        </w:rPr>
        <w:t xml:space="preserve"> § 191 lõige 6 tervikuna seadusest välja jätta </w:t>
      </w:r>
      <w:r w:rsidR="002C047B" w:rsidRPr="007E437A">
        <w:rPr>
          <w:rFonts w:ascii="Times New Roman" w:hAnsi="Times New Roman"/>
          <w:sz w:val="24"/>
          <w:szCs w:val="24"/>
        </w:rPr>
        <w:t xml:space="preserve">ja reguleerida </w:t>
      </w:r>
      <w:r w:rsidR="00A1380C" w:rsidRPr="007E437A">
        <w:rPr>
          <w:rFonts w:ascii="Times New Roman" w:hAnsi="Times New Roman"/>
          <w:sz w:val="24"/>
          <w:szCs w:val="24"/>
        </w:rPr>
        <w:t>kõnealune küsimus asutusesiseste õigusaktidega.</w:t>
      </w:r>
    </w:p>
    <w:p w14:paraId="70E4E488" w14:textId="77777777" w:rsidR="00A93BAD" w:rsidRPr="007E437A" w:rsidRDefault="00A93BAD" w:rsidP="007E437A">
      <w:pPr>
        <w:pStyle w:val="Vahedeta"/>
        <w:jc w:val="both"/>
        <w:rPr>
          <w:rFonts w:ascii="Times New Roman" w:hAnsi="Times New Roman"/>
          <w:sz w:val="24"/>
          <w:szCs w:val="24"/>
        </w:rPr>
      </w:pPr>
    </w:p>
    <w:p w14:paraId="6E56074C" w14:textId="3146EBDE" w:rsidR="008065E6" w:rsidRPr="007E437A" w:rsidRDefault="00D43CF8" w:rsidP="007E437A">
      <w:pPr>
        <w:pStyle w:val="Vahedeta"/>
        <w:jc w:val="both"/>
        <w:rPr>
          <w:rFonts w:ascii="Times New Roman" w:hAnsi="Times New Roman"/>
          <w:sz w:val="24"/>
          <w:szCs w:val="24"/>
        </w:rPr>
      </w:pPr>
      <w:r w:rsidRPr="007E437A">
        <w:rPr>
          <w:rFonts w:ascii="Times New Roman" w:hAnsi="Times New Roman"/>
          <w:b/>
          <w:sz w:val="24"/>
          <w:szCs w:val="24"/>
        </w:rPr>
        <w:t>Punkti</w:t>
      </w:r>
      <w:r w:rsidR="00C20668" w:rsidRPr="007E437A">
        <w:rPr>
          <w:rFonts w:ascii="Times New Roman" w:hAnsi="Times New Roman"/>
          <w:b/>
          <w:sz w:val="24"/>
          <w:szCs w:val="24"/>
        </w:rPr>
        <w:t>dega</w:t>
      </w:r>
      <w:r w:rsidRPr="007E437A">
        <w:rPr>
          <w:rFonts w:ascii="Times New Roman" w:hAnsi="Times New Roman"/>
          <w:b/>
          <w:sz w:val="24"/>
          <w:szCs w:val="24"/>
        </w:rPr>
        <w:t xml:space="preserve"> </w:t>
      </w:r>
      <w:r w:rsidR="00110264" w:rsidRPr="007E437A">
        <w:rPr>
          <w:rFonts w:ascii="Times New Roman" w:hAnsi="Times New Roman"/>
          <w:b/>
          <w:sz w:val="24"/>
          <w:szCs w:val="24"/>
        </w:rPr>
        <w:t>32</w:t>
      </w:r>
      <w:r w:rsidR="00110264" w:rsidRPr="007E437A">
        <w:rPr>
          <w:rFonts w:ascii="Times New Roman" w:hAnsi="Times New Roman"/>
          <w:sz w:val="24"/>
          <w:szCs w:val="24"/>
        </w:rPr>
        <w:t xml:space="preserve"> </w:t>
      </w:r>
      <w:r w:rsidR="00C20668" w:rsidRPr="007E437A">
        <w:rPr>
          <w:rFonts w:ascii="Times New Roman" w:hAnsi="Times New Roman"/>
          <w:sz w:val="24"/>
          <w:szCs w:val="24"/>
        </w:rPr>
        <w:t xml:space="preserve">ja </w:t>
      </w:r>
      <w:r w:rsidR="00110264" w:rsidRPr="007E437A">
        <w:rPr>
          <w:rFonts w:ascii="Times New Roman" w:hAnsi="Times New Roman"/>
          <w:b/>
          <w:sz w:val="24"/>
          <w:szCs w:val="24"/>
        </w:rPr>
        <w:t>33</w:t>
      </w:r>
      <w:r w:rsidR="00110264" w:rsidRPr="007E437A">
        <w:rPr>
          <w:rFonts w:ascii="Times New Roman" w:hAnsi="Times New Roman"/>
          <w:sz w:val="24"/>
          <w:szCs w:val="24"/>
        </w:rPr>
        <w:t xml:space="preserve"> </w:t>
      </w:r>
      <w:r w:rsidR="00A17585" w:rsidRPr="007E437A">
        <w:rPr>
          <w:rFonts w:ascii="Times New Roman" w:hAnsi="Times New Roman"/>
          <w:sz w:val="24"/>
          <w:szCs w:val="24"/>
        </w:rPr>
        <w:t>täpsustatakse</w:t>
      </w:r>
      <w:r w:rsidR="00C20668" w:rsidRPr="007E437A">
        <w:rPr>
          <w:rFonts w:ascii="Times New Roman" w:hAnsi="Times New Roman"/>
          <w:sz w:val="24"/>
          <w:szCs w:val="24"/>
        </w:rPr>
        <w:t xml:space="preserve"> KVTS</w:t>
      </w:r>
      <w:r w:rsidR="003A57D1" w:rsidRPr="007E437A">
        <w:rPr>
          <w:rFonts w:ascii="Times New Roman" w:hAnsi="Times New Roman"/>
          <w:sz w:val="24"/>
          <w:szCs w:val="24"/>
        </w:rPr>
        <w:t>-</w:t>
      </w:r>
      <w:r w:rsidR="00C20668" w:rsidRPr="007E437A">
        <w:rPr>
          <w:rFonts w:ascii="Times New Roman" w:hAnsi="Times New Roman"/>
          <w:sz w:val="24"/>
          <w:szCs w:val="24"/>
        </w:rPr>
        <w:t>i</w:t>
      </w:r>
      <w:r w:rsidR="00A93BAD" w:rsidRPr="007E437A">
        <w:rPr>
          <w:rFonts w:ascii="Times New Roman" w:hAnsi="Times New Roman"/>
          <w:sz w:val="24"/>
          <w:szCs w:val="24"/>
        </w:rPr>
        <w:t xml:space="preserve"> </w:t>
      </w:r>
      <w:r w:rsidR="00A17585" w:rsidRPr="007E437A">
        <w:rPr>
          <w:rFonts w:ascii="Times New Roman" w:hAnsi="Times New Roman"/>
          <w:sz w:val="24"/>
          <w:szCs w:val="24"/>
        </w:rPr>
        <w:t>§</w:t>
      </w:r>
      <w:r w:rsidR="00A93BAD" w:rsidRPr="007E437A">
        <w:rPr>
          <w:rFonts w:ascii="Times New Roman" w:hAnsi="Times New Roman"/>
          <w:sz w:val="24"/>
          <w:szCs w:val="24"/>
        </w:rPr>
        <w:t xml:space="preserve"> 211</w:t>
      </w:r>
      <w:r w:rsidR="00C20668" w:rsidRPr="007E437A">
        <w:rPr>
          <w:rFonts w:ascii="Times New Roman" w:hAnsi="Times New Roman"/>
          <w:sz w:val="24"/>
          <w:szCs w:val="24"/>
        </w:rPr>
        <w:t xml:space="preserve"> töövõimetuspensioni taotlemise ja määramise sätteid.</w:t>
      </w:r>
    </w:p>
    <w:p w14:paraId="377065B4" w14:textId="7F50DC6F" w:rsidR="000F5D82" w:rsidRPr="007E437A" w:rsidRDefault="004C012A" w:rsidP="007E437A">
      <w:pPr>
        <w:pStyle w:val="Vahedeta"/>
        <w:jc w:val="both"/>
        <w:rPr>
          <w:rFonts w:ascii="Times New Roman" w:hAnsi="Times New Roman"/>
          <w:sz w:val="24"/>
          <w:szCs w:val="24"/>
        </w:rPr>
      </w:pPr>
      <w:r w:rsidRPr="007E437A">
        <w:rPr>
          <w:rFonts w:ascii="Times New Roman" w:hAnsi="Times New Roman"/>
          <w:sz w:val="24"/>
          <w:szCs w:val="24"/>
        </w:rPr>
        <w:t>KVTS</w:t>
      </w:r>
      <w:r w:rsidR="002C047B" w:rsidRPr="007E437A">
        <w:rPr>
          <w:rFonts w:ascii="Times New Roman" w:hAnsi="Times New Roman"/>
          <w:sz w:val="24"/>
          <w:szCs w:val="24"/>
        </w:rPr>
        <w:t>-i</w:t>
      </w:r>
      <w:r w:rsidRPr="007E437A">
        <w:rPr>
          <w:rFonts w:ascii="Times New Roman" w:hAnsi="Times New Roman"/>
          <w:sz w:val="24"/>
          <w:szCs w:val="24"/>
        </w:rPr>
        <w:t xml:space="preserve"> § 30</w:t>
      </w:r>
      <w:r w:rsidRPr="007E437A">
        <w:rPr>
          <w:rFonts w:ascii="Times New Roman" w:hAnsi="Times New Roman"/>
          <w:sz w:val="24"/>
          <w:szCs w:val="24"/>
          <w:vertAlign w:val="superscript"/>
        </w:rPr>
        <w:t>1</w:t>
      </w:r>
      <w:r w:rsidRPr="007E437A">
        <w:rPr>
          <w:rFonts w:ascii="Times New Roman" w:hAnsi="Times New Roman"/>
          <w:sz w:val="24"/>
          <w:szCs w:val="24"/>
        </w:rPr>
        <w:t xml:space="preserve"> kohaselt </w:t>
      </w:r>
      <w:r w:rsidR="00AB44D7" w:rsidRPr="007E437A">
        <w:rPr>
          <w:rFonts w:ascii="Times New Roman" w:hAnsi="Times New Roman"/>
          <w:sz w:val="24"/>
          <w:szCs w:val="24"/>
        </w:rPr>
        <w:t xml:space="preserve">võib isikul tuvastada </w:t>
      </w:r>
      <w:r w:rsidRPr="007E437A">
        <w:rPr>
          <w:rFonts w:ascii="Times New Roman" w:hAnsi="Times New Roman"/>
          <w:sz w:val="24"/>
          <w:szCs w:val="24"/>
        </w:rPr>
        <w:t>püsiva töövõimetuse tagasiulatuvalt, ent mitte hiljem kui üks aasta pärast püsiva töövõimetuse tuvastamiseks taotluse esitamist.</w:t>
      </w:r>
    </w:p>
    <w:p w14:paraId="7CE163B6" w14:textId="77777777" w:rsidR="004C012A" w:rsidRPr="007E437A" w:rsidRDefault="004C012A" w:rsidP="007E437A">
      <w:pPr>
        <w:pStyle w:val="Vahedeta"/>
        <w:jc w:val="both"/>
        <w:rPr>
          <w:rFonts w:ascii="Times New Roman" w:hAnsi="Times New Roman"/>
          <w:sz w:val="24"/>
          <w:szCs w:val="24"/>
        </w:rPr>
      </w:pPr>
    </w:p>
    <w:p w14:paraId="7562EF55" w14:textId="1261BE8F" w:rsidR="008065E6" w:rsidRPr="007E437A" w:rsidRDefault="004C012A" w:rsidP="007E437A">
      <w:pPr>
        <w:pStyle w:val="Vahedeta"/>
        <w:jc w:val="both"/>
        <w:rPr>
          <w:rFonts w:ascii="Times New Roman" w:hAnsi="Times New Roman"/>
          <w:sz w:val="24"/>
          <w:szCs w:val="24"/>
        </w:rPr>
      </w:pPr>
      <w:r w:rsidRPr="007E437A">
        <w:rPr>
          <w:rFonts w:ascii="Times New Roman" w:hAnsi="Times New Roman"/>
          <w:sz w:val="24"/>
          <w:szCs w:val="24"/>
        </w:rPr>
        <w:t xml:space="preserve">Kehtiva § </w:t>
      </w:r>
      <w:r w:rsidR="00D868F0" w:rsidRPr="007E437A">
        <w:rPr>
          <w:rFonts w:ascii="Times New Roman" w:hAnsi="Times New Roman"/>
          <w:sz w:val="24"/>
          <w:szCs w:val="24"/>
        </w:rPr>
        <w:t xml:space="preserve">211 lõike 1 punkti </w:t>
      </w:r>
      <w:r w:rsidR="000F5D82" w:rsidRPr="007E437A">
        <w:rPr>
          <w:rFonts w:ascii="Times New Roman" w:hAnsi="Times New Roman"/>
          <w:sz w:val="24"/>
          <w:szCs w:val="24"/>
        </w:rPr>
        <w:t xml:space="preserve">2 kohaselt </w:t>
      </w:r>
      <w:r w:rsidR="0014598C" w:rsidRPr="007E437A">
        <w:rPr>
          <w:rFonts w:ascii="Times New Roman" w:hAnsi="Times New Roman"/>
          <w:sz w:val="24"/>
          <w:szCs w:val="24"/>
        </w:rPr>
        <w:t xml:space="preserve">tekib </w:t>
      </w:r>
      <w:r w:rsidR="000F5D82" w:rsidRPr="007E437A">
        <w:rPr>
          <w:rFonts w:ascii="Times New Roman" w:hAnsi="Times New Roman"/>
          <w:sz w:val="24"/>
          <w:szCs w:val="24"/>
        </w:rPr>
        <w:t xml:space="preserve">töövõimetuspensioni </w:t>
      </w:r>
      <w:r w:rsidR="00E90B6F" w:rsidRPr="007E437A">
        <w:rPr>
          <w:rFonts w:ascii="Times New Roman" w:hAnsi="Times New Roman"/>
          <w:sz w:val="24"/>
          <w:szCs w:val="24"/>
        </w:rPr>
        <w:t xml:space="preserve">õigus </w:t>
      </w:r>
      <w:r w:rsidR="000F5D82" w:rsidRPr="007E437A">
        <w:rPr>
          <w:rFonts w:ascii="Times New Roman" w:hAnsi="Times New Roman"/>
          <w:sz w:val="24"/>
          <w:szCs w:val="24"/>
        </w:rPr>
        <w:t xml:space="preserve">püsiva töövõimetuse </w:t>
      </w:r>
      <w:r w:rsidRPr="007E437A">
        <w:rPr>
          <w:rFonts w:ascii="Times New Roman" w:hAnsi="Times New Roman"/>
          <w:sz w:val="24"/>
          <w:szCs w:val="24"/>
        </w:rPr>
        <w:t>määramise</w:t>
      </w:r>
      <w:r w:rsidR="00E90B6F" w:rsidRPr="007E437A">
        <w:rPr>
          <w:rFonts w:ascii="Times New Roman" w:hAnsi="Times New Roman"/>
          <w:sz w:val="24"/>
          <w:szCs w:val="24"/>
        </w:rPr>
        <w:t xml:space="preserve"> </w:t>
      </w:r>
      <w:r w:rsidR="000F5D82" w:rsidRPr="007E437A">
        <w:rPr>
          <w:rFonts w:ascii="Times New Roman" w:hAnsi="Times New Roman"/>
          <w:sz w:val="24"/>
          <w:szCs w:val="24"/>
        </w:rPr>
        <w:t>päevast.</w:t>
      </w:r>
      <w:r w:rsidRPr="007E437A">
        <w:rPr>
          <w:rFonts w:ascii="Times New Roman" w:hAnsi="Times New Roman"/>
          <w:sz w:val="24"/>
          <w:szCs w:val="24"/>
        </w:rPr>
        <w:t xml:space="preserve"> S</w:t>
      </w:r>
      <w:r w:rsidR="00AB44D7" w:rsidRPr="007E437A">
        <w:rPr>
          <w:rFonts w:ascii="Times New Roman" w:hAnsi="Times New Roman"/>
          <w:sz w:val="24"/>
          <w:szCs w:val="24"/>
        </w:rPr>
        <w:t>ee tähendab, et</w:t>
      </w:r>
      <w:r w:rsidRPr="007E437A">
        <w:rPr>
          <w:rFonts w:ascii="Times New Roman" w:hAnsi="Times New Roman"/>
          <w:sz w:val="24"/>
          <w:szCs w:val="24"/>
        </w:rPr>
        <w:t xml:space="preserve"> kui isikul tuvastatakse püsiv töövõimetus tagasiulatuvalt, ei ole tal õigus</w:t>
      </w:r>
      <w:r w:rsidR="00AB44D7" w:rsidRPr="007E437A">
        <w:rPr>
          <w:rFonts w:ascii="Times New Roman" w:hAnsi="Times New Roman"/>
          <w:sz w:val="24"/>
          <w:szCs w:val="24"/>
        </w:rPr>
        <w:t>t</w:t>
      </w:r>
      <w:r w:rsidRPr="007E437A">
        <w:rPr>
          <w:rFonts w:ascii="Times New Roman" w:hAnsi="Times New Roman"/>
          <w:sz w:val="24"/>
          <w:szCs w:val="24"/>
        </w:rPr>
        <w:t xml:space="preserve"> </w:t>
      </w:r>
      <w:r w:rsidR="00AB44D7" w:rsidRPr="007E437A">
        <w:rPr>
          <w:rFonts w:ascii="Times New Roman" w:hAnsi="Times New Roman"/>
          <w:sz w:val="24"/>
          <w:szCs w:val="24"/>
        </w:rPr>
        <w:t xml:space="preserve">saada </w:t>
      </w:r>
      <w:r w:rsidRPr="007E437A">
        <w:rPr>
          <w:rFonts w:ascii="Times New Roman" w:hAnsi="Times New Roman"/>
          <w:sz w:val="24"/>
          <w:szCs w:val="24"/>
        </w:rPr>
        <w:t>töövõimetuspensioni tagasiulatuvalt, vaid püsiva töövõimetuse otsuse tegemisest alates</w:t>
      </w:r>
      <w:r w:rsidR="00A26617" w:rsidRPr="007E437A">
        <w:rPr>
          <w:rFonts w:ascii="Times New Roman" w:hAnsi="Times New Roman"/>
          <w:sz w:val="24"/>
          <w:szCs w:val="24"/>
        </w:rPr>
        <w:t>.</w:t>
      </w:r>
    </w:p>
    <w:p w14:paraId="41926B19" w14:textId="77777777" w:rsidR="0014598C" w:rsidRPr="007E437A" w:rsidRDefault="0014598C" w:rsidP="007E437A">
      <w:pPr>
        <w:pStyle w:val="Vahedeta"/>
        <w:jc w:val="both"/>
        <w:rPr>
          <w:rFonts w:ascii="Times New Roman" w:hAnsi="Times New Roman"/>
          <w:sz w:val="24"/>
          <w:szCs w:val="24"/>
        </w:rPr>
      </w:pPr>
    </w:p>
    <w:p w14:paraId="6F84927A" w14:textId="7EBA052C" w:rsidR="008065E6" w:rsidRPr="007E437A" w:rsidRDefault="004C012A" w:rsidP="007E437A">
      <w:pPr>
        <w:pStyle w:val="Vahedeta"/>
        <w:jc w:val="both"/>
        <w:rPr>
          <w:rFonts w:ascii="Times New Roman" w:hAnsi="Times New Roman"/>
          <w:sz w:val="24"/>
          <w:szCs w:val="24"/>
        </w:rPr>
      </w:pPr>
      <w:r w:rsidRPr="007E437A">
        <w:rPr>
          <w:rFonts w:ascii="Times New Roman" w:hAnsi="Times New Roman"/>
          <w:sz w:val="24"/>
          <w:szCs w:val="24"/>
        </w:rPr>
        <w:t>Paragrahvi 211 lõike 1 punkti 2 m</w:t>
      </w:r>
      <w:r w:rsidR="000F5D82" w:rsidRPr="007E437A">
        <w:rPr>
          <w:rFonts w:ascii="Times New Roman" w:hAnsi="Times New Roman"/>
          <w:sz w:val="24"/>
          <w:szCs w:val="24"/>
        </w:rPr>
        <w:t>uudatuse kohaselt täpsustatakse, et töövõimetuspensioni taotlemisel määratakse pension püsiva töövõimetuse tuvastamise päevast</w:t>
      </w:r>
      <w:r w:rsidR="0014598C" w:rsidRPr="007E437A">
        <w:rPr>
          <w:rFonts w:ascii="Times New Roman" w:hAnsi="Times New Roman"/>
          <w:sz w:val="24"/>
          <w:szCs w:val="24"/>
        </w:rPr>
        <w:t xml:space="preserve"> ehk pensioni õiguse tekkimise päev on püsiva töövõimetuse tuvastamise päev</w:t>
      </w:r>
      <w:r w:rsidR="000F5D82" w:rsidRPr="007E437A">
        <w:rPr>
          <w:rFonts w:ascii="Times New Roman" w:hAnsi="Times New Roman"/>
          <w:sz w:val="24"/>
          <w:szCs w:val="24"/>
        </w:rPr>
        <w:t>.</w:t>
      </w:r>
      <w:r w:rsidR="00E90B6F" w:rsidRPr="007E437A">
        <w:rPr>
          <w:rFonts w:ascii="Times New Roman" w:hAnsi="Times New Roman"/>
          <w:sz w:val="24"/>
          <w:szCs w:val="24"/>
        </w:rPr>
        <w:t xml:space="preserve"> </w:t>
      </w:r>
      <w:r w:rsidR="00A06C3A" w:rsidRPr="007E437A">
        <w:rPr>
          <w:rFonts w:ascii="Times New Roman" w:hAnsi="Times New Roman"/>
          <w:sz w:val="24"/>
          <w:szCs w:val="24"/>
        </w:rPr>
        <w:t xml:space="preserve">Paragrahvi 211 lõike 5 muudatusena </w:t>
      </w:r>
      <w:r w:rsidR="00AB44D7" w:rsidRPr="007E437A">
        <w:rPr>
          <w:rFonts w:ascii="Times New Roman" w:hAnsi="Times New Roman"/>
          <w:sz w:val="24"/>
          <w:szCs w:val="24"/>
        </w:rPr>
        <w:t xml:space="preserve">määratakse </w:t>
      </w:r>
      <w:r w:rsidR="00A06C3A" w:rsidRPr="007E437A">
        <w:rPr>
          <w:rFonts w:ascii="Times New Roman" w:hAnsi="Times New Roman"/>
          <w:sz w:val="24"/>
          <w:szCs w:val="24"/>
        </w:rPr>
        <w:t>t</w:t>
      </w:r>
      <w:r w:rsidR="00E90B6F" w:rsidRPr="007E437A">
        <w:rPr>
          <w:rFonts w:ascii="Times New Roman" w:hAnsi="Times New Roman"/>
          <w:sz w:val="24"/>
          <w:szCs w:val="24"/>
        </w:rPr>
        <w:t xml:space="preserve">öövõimetuspension sellele pensionile õiguse tekkimise päevast, kui pensioni määramise </w:t>
      </w:r>
      <w:r w:rsidR="00AB44D7" w:rsidRPr="007E437A">
        <w:rPr>
          <w:rFonts w:ascii="Times New Roman" w:hAnsi="Times New Roman"/>
          <w:sz w:val="24"/>
          <w:szCs w:val="24"/>
        </w:rPr>
        <w:t xml:space="preserve">taotlus </w:t>
      </w:r>
      <w:r w:rsidR="00E90B6F" w:rsidRPr="007E437A">
        <w:rPr>
          <w:rFonts w:ascii="Times New Roman" w:hAnsi="Times New Roman"/>
          <w:sz w:val="24"/>
          <w:szCs w:val="24"/>
        </w:rPr>
        <w:t>on esitatud kolme kuu jooksul püsiva töövõimetuse määramise päevast arvates.</w:t>
      </w:r>
    </w:p>
    <w:p w14:paraId="4BF4433D" w14:textId="69A0F245" w:rsidR="008065E6" w:rsidRPr="007E437A" w:rsidRDefault="00E90B6F" w:rsidP="007E437A">
      <w:pPr>
        <w:pStyle w:val="Vahedeta"/>
        <w:jc w:val="both"/>
        <w:rPr>
          <w:rFonts w:ascii="Times New Roman" w:hAnsi="Times New Roman"/>
          <w:sz w:val="24"/>
          <w:szCs w:val="24"/>
        </w:rPr>
      </w:pPr>
      <w:r w:rsidRPr="007E437A">
        <w:rPr>
          <w:rFonts w:ascii="Times New Roman" w:hAnsi="Times New Roman"/>
          <w:sz w:val="24"/>
          <w:szCs w:val="24"/>
        </w:rPr>
        <w:lastRenderedPageBreak/>
        <w:t>Mu</w:t>
      </w:r>
      <w:r w:rsidR="004C012A" w:rsidRPr="007E437A">
        <w:rPr>
          <w:rFonts w:ascii="Times New Roman" w:hAnsi="Times New Roman"/>
          <w:sz w:val="24"/>
          <w:szCs w:val="24"/>
        </w:rPr>
        <w:t xml:space="preserve">udatusega tagatakse isikule pensioni </w:t>
      </w:r>
      <w:r w:rsidR="00AB44D7" w:rsidRPr="007E437A">
        <w:rPr>
          <w:rFonts w:ascii="Times New Roman" w:hAnsi="Times New Roman"/>
          <w:sz w:val="24"/>
          <w:szCs w:val="24"/>
        </w:rPr>
        <w:t xml:space="preserve">saamise </w:t>
      </w:r>
      <w:r w:rsidR="004C012A" w:rsidRPr="007E437A">
        <w:rPr>
          <w:rFonts w:ascii="Times New Roman" w:hAnsi="Times New Roman"/>
          <w:sz w:val="24"/>
          <w:szCs w:val="24"/>
        </w:rPr>
        <w:t>õigus töövõimetuse tuvastamise päevast alates, kui isik taotleb pensionit kolme kuu jooksul alates püsiva töövõimetuse määramise päevast.</w:t>
      </w:r>
    </w:p>
    <w:p w14:paraId="07293938" w14:textId="62146A40" w:rsidR="004C012A" w:rsidRPr="007E437A" w:rsidRDefault="004C012A" w:rsidP="007E437A">
      <w:pPr>
        <w:pStyle w:val="Vahedeta"/>
        <w:jc w:val="both"/>
        <w:rPr>
          <w:rFonts w:ascii="Times New Roman" w:hAnsi="Times New Roman"/>
          <w:sz w:val="24"/>
          <w:szCs w:val="24"/>
        </w:rPr>
      </w:pPr>
    </w:p>
    <w:p w14:paraId="3B82AF4C" w14:textId="0DBC304F" w:rsidR="00CC4881" w:rsidRPr="007E437A" w:rsidRDefault="00CC4881" w:rsidP="007E437A">
      <w:pPr>
        <w:pStyle w:val="Vahedeta"/>
        <w:jc w:val="both"/>
        <w:rPr>
          <w:rFonts w:ascii="Times New Roman" w:hAnsi="Times New Roman"/>
          <w:sz w:val="24"/>
          <w:szCs w:val="24"/>
        </w:rPr>
      </w:pPr>
      <w:r w:rsidRPr="007E437A">
        <w:rPr>
          <w:rFonts w:ascii="Times New Roman" w:hAnsi="Times New Roman"/>
          <w:b/>
          <w:sz w:val="24"/>
          <w:szCs w:val="24"/>
        </w:rPr>
        <w:t>Paragrahviga 2</w:t>
      </w:r>
      <w:r w:rsidRPr="007E437A">
        <w:rPr>
          <w:rFonts w:ascii="Times New Roman" w:hAnsi="Times New Roman"/>
          <w:sz w:val="24"/>
          <w:szCs w:val="24"/>
        </w:rPr>
        <w:t xml:space="preserve"> muudetakse </w:t>
      </w:r>
      <w:proofErr w:type="spellStart"/>
      <w:r w:rsidRPr="007E437A">
        <w:rPr>
          <w:rFonts w:ascii="Times New Roman" w:hAnsi="Times New Roman"/>
          <w:sz w:val="24"/>
          <w:szCs w:val="24"/>
        </w:rPr>
        <w:t>ATS</w:t>
      </w:r>
      <w:r w:rsidR="00AB44D7" w:rsidRPr="007E437A">
        <w:rPr>
          <w:rFonts w:ascii="Times New Roman" w:hAnsi="Times New Roman"/>
          <w:sz w:val="24"/>
          <w:szCs w:val="24"/>
        </w:rPr>
        <w:t>-</w:t>
      </w:r>
      <w:r w:rsidRPr="007E437A">
        <w:rPr>
          <w:rFonts w:ascii="Times New Roman" w:hAnsi="Times New Roman"/>
          <w:sz w:val="24"/>
          <w:szCs w:val="24"/>
        </w:rPr>
        <w:t>i</w:t>
      </w:r>
      <w:proofErr w:type="spellEnd"/>
      <w:r w:rsidRPr="007E437A">
        <w:rPr>
          <w:rFonts w:ascii="Times New Roman" w:hAnsi="Times New Roman"/>
          <w:sz w:val="24"/>
          <w:szCs w:val="24"/>
        </w:rPr>
        <w:t>. Paragrahvi 83 punktis 5 asendatakse sõna „õppekogunemine“ sõnaga „reservteenistuse“. Muudatus on seotud 01.04.2023 jõustunud KVTS</w:t>
      </w:r>
      <w:r w:rsidR="00AB44D7" w:rsidRPr="007E437A">
        <w:rPr>
          <w:rFonts w:ascii="Times New Roman" w:hAnsi="Times New Roman"/>
          <w:sz w:val="24"/>
          <w:szCs w:val="24"/>
        </w:rPr>
        <w:t>-</w:t>
      </w:r>
      <w:r w:rsidRPr="007E437A">
        <w:rPr>
          <w:rFonts w:ascii="Times New Roman" w:hAnsi="Times New Roman"/>
          <w:sz w:val="24"/>
          <w:szCs w:val="24"/>
        </w:rPr>
        <w:t xml:space="preserve">i muudatusega, millega õppekogunemise mõiste </w:t>
      </w:r>
      <w:r w:rsidR="00AB44D7" w:rsidRPr="007E437A">
        <w:rPr>
          <w:rFonts w:ascii="Times New Roman" w:hAnsi="Times New Roman"/>
          <w:sz w:val="24"/>
          <w:szCs w:val="24"/>
        </w:rPr>
        <w:t xml:space="preserve">asendati </w:t>
      </w:r>
      <w:r w:rsidRPr="007E437A">
        <w:rPr>
          <w:rFonts w:ascii="Times New Roman" w:hAnsi="Times New Roman"/>
          <w:sz w:val="24"/>
          <w:szCs w:val="24"/>
        </w:rPr>
        <w:t xml:space="preserve">reservteenistusega. Seega </w:t>
      </w:r>
      <w:r w:rsidR="00AB44D7" w:rsidRPr="007E437A">
        <w:rPr>
          <w:rFonts w:ascii="Times New Roman" w:hAnsi="Times New Roman"/>
          <w:sz w:val="24"/>
          <w:szCs w:val="24"/>
        </w:rPr>
        <w:t xml:space="preserve">on </w:t>
      </w:r>
      <w:proofErr w:type="spellStart"/>
      <w:r w:rsidRPr="007E437A">
        <w:rPr>
          <w:rFonts w:ascii="Times New Roman" w:hAnsi="Times New Roman"/>
          <w:sz w:val="24"/>
          <w:szCs w:val="24"/>
        </w:rPr>
        <w:t>ATS</w:t>
      </w:r>
      <w:r w:rsidR="00AB44D7" w:rsidRPr="007E437A">
        <w:rPr>
          <w:rFonts w:ascii="Times New Roman" w:hAnsi="Times New Roman"/>
          <w:sz w:val="24"/>
          <w:szCs w:val="24"/>
        </w:rPr>
        <w:t>-i</w:t>
      </w:r>
      <w:proofErr w:type="spellEnd"/>
      <w:r w:rsidRPr="007E437A">
        <w:rPr>
          <w:rFonts w:ascii="Times New Roman" w:hAnsi="Times New Roman"/>
          <w:sz w:val="24"/>
          <w:szCs w:val="24"/>
        </w:rPr>
        <w:t xml:space="preserve"> § 83 p 5 muudatuse kohaselt ametniku avaliku võimu teostamise õigus peatatud reservteenistuse ajaks, samuti ajaks, kui reservväelane </w:t>
      </w:r>
      <w:r w:rsidR="00AB44D7" w:rsidRPr="007E437A">
        <w:rPr>
          <w:rFonts w:ascii="Times New Roman" w:hAnsi="Times New Roman"/>
          <w:sz w:val="24"/>
          <w:szCs w:val="24"/>
        </w:rPr>
        <w:t xml:space="preserve">ei saa </w:t>
      </w:r>
      <w:r w:rsidRPr="007E437A">
        <w:rPr>
          <w:rFonts w:ascii="Times New Roman" w:hAnsi="Times New Roman"/>
          <w:sz w:val="24"/>
          <w:szCs w:val="24"/>
        </w:rPr>
        <w:t>täita oma teenistusülesandeid</w:t>
      </w:r>
      <w:r w:rsidR="00AB44D7" w:rsidRPr="007E437A">
        <w:rPr>
          <w:rFonts w:ascii="Times New Roman" w:hAnsi="Times New Roman"/>
          <w:sz w:val="24"/>
          <w:szCs w:val="24"/>
        </w:rPr>
        <w:t xml:space="preserve"> mobilisatsiooni tõttu</w:t>
      </w:r>
      <w:r w:rsidRPr="007E437A">
        <w:rPr>
          <w:rFonts w:ascii="Times New Roman" w:hAnsi="Times New Roman"/>
          <w:sz w:val="24"/>
          <w:szCs w:val="24"/>
        </w:rPr>
        <w:t>.</w:t>
      </w:r>
    </w:p>
    <w:p w14:paraId="75EC1FBE" w14:textId="09869E2B" w:rsidR="00CC4881" w:rsidRPr="007E437A" w:rsidRDefault="00CC4881" w:rsidP="007E437A">
      <w:pPr>
        <w:pStyle w:val="Vahedeta"/>
        <w:jc w:val="both"/>
        <w:rPr>
          <w:rFonts w:ascii="Times New Roman" w:hAnsi="Times New Roman"/>
          <w:sz w:val="24"/>
          <w:szCs w:val="24"/>
        </w:rPr>
      </w:pPr>
    </w:p>
    <w:p w14:paraId="5BF4B115" w14:textId="25E77AA5" w:rsidR="00BA21C9" w:rsidRPr="007E437A" w:rsidRDefault="00BA21C9" w:rsidP="007E437A">
      <w:pPr>
        <w:pStyle w:val="Vahedeta"/>
        <w:jc w:val="both"/>
        <w:rPr>
          <w:rFonts w:ascii="Times New Roman" w:hAnsi="Times New Roman"/>
          <w:sz w:val="24"/>
          <w:szCs w:val="24"/>
        </w:rPr>
      </w:pPr>
      <w:r w:rsidRPr="007E437A">
        <w:rPr>
          <w:rFonts w:ascii="Times New Roman" w:hAnsi="Times New Roman"/>
          <w:b/>
          <w:sz w:val="24"/>
          <w:szCs w:val="24"/>
        </w:rPr>
        <w:t>Paragrahvis 3</w:t>
      </w:r>
      <w:r w:rsidRPr="007E437A">
        <w:rPr>
          <w:rFonts w:ascii="Times New Roman" w:hAnsi="Times New Roman"/>
          <w:sz w:val="24"/>
          <w:szCs w:val="24"/>
        </w:rPr>
        <w:t xml:space="preserve"> muudetakse KVTRS</w:t>
      </w:r>
      <w:r w:rsidR="00AB44D7" w:rsidRPr="007E437A">
        <w:rPr>
          <w:rFonts w:ascii="Times New Roman" w:hAnsi="Times New Roman"/>
          <w:sz w:val="24"/>
          <w:szCs w:val="24"/>
        </w:rPr>
        <w:t>-</w:t>
      </w:r>
      <w:r w:rsidRPr="007E437A">
        <w:rPr>
          <w:rFonts w:ascii="Times New Roman" w:hAnsi="Times New Roman"/>
          <w:sz w:val="24"/>
          <w:szCs w:val="24"/>
        </w:rPr>
        <w:t>i sätteid.</w:t>
      </w:r>
    </w:p>
    <w:p w14:paraId="3410DB6D" w14:textId="1749443A" w:rsidR="00BA21C9" w:rsidRPr="007E437A" w:rsidRDefault="00BA21C9" w:rsidP="007E437A">
      <w:pPr>
        <w:pStyle w:val="Vahedeta"/>
        <w:jc w:val="both"/>
        <w:rPr>
          <w:rFonts w:ascii="Times New Roman" w:hAnsi="Times New Roman"/>
          <w:sz w:val="24"/>
          <w:szCs w:val="24"/>
        </w:rPr>
      </w:pPr>
    </w:p>
    <w:p w14:paraId="74C44ACE" w14:textId="6004144D" w:rsidR="008065E6" w:rsidRPr="007E437A" w:rsidRDefault="00BA21C9" w:rsidP="007E437A">
      <w:pPr>
        <w:pStyle w:val="Vahedeta"/>
        <w:jc w:val="both"/>
        <w:rPr>
          <w:rFonts w:ascii="Times New Roman" w:hAnsi="Times New Roman"/>
          <w:sz w:val="24"/>
          <w:szCs w:val="24"/>
        </w:rPr>
      </w:pPr>
      <w:r w:rsidRPr="007E437A">
        <w:rPr>
          <w:rFonts w:ascii="Times New Roman" w:hAnsi="Times New Roman"/>
          <w:b/>
          <w:sz w:val="24"/>
          <w:szCs w:val="24"/>
        </w:rPr>
        <w:t>Punktiga 1</w:t>
      </w:r>
      <w:r w:rsidRPr="007E437A">
        <w:rPr>
          <w:rFonts w:ascii="Times New Roman" w:hAnsi="Times New Roman"/>
          <w:sz w:val="24"/>
          <w:szCs w:val="24"/>
        </w:rPr>
        <w:t xml:space="preserve"> </w:t>
      </w:r>
      <w:r w:rsidR="00AB44D7" w:rsidRPr="007E437A">
        <w:rPr>
          <w:rFonts w:ascii="Times New Roman" w:hAnsi="Times New Roman"/>
          <w:sz w:val="24"/>
          <w:szCs w:val="24"/>
        </w:rPr>
        <w:t xml:space="preserve">täiendatakse </w:t>
      </w:r>
      <w:r w:rsidRPr="007E437A">
        <w:rPr>
          <w:rFonts w:ascii="Times New Roman" w:hAnsi="Times New Roman"/>
          <w:sz w:val="24"/>
          <w:szCs w:val="24"/>
        </w:rPr>
        <w:t>KVTRS</w:t>
      </w:r>
      <w:r w:rsidR="00AB44D7" w:rsidRPr="007E437A">
        <w:rPr>
          <w:rFonts w:ascii="Times New Roman" w:hAnsi="Times New Roman"/>
          <w:sz w:val="24"/>
          <w:szCs w:val="24"/>
        </w:rPr>
        <w:t>-i</w:t>
      </w:r>
      <w:r w:rsidRPr="007E437A">
        <w:rPr>
          <w:rFonts w:ascii="Times New Roman" w:hAnsi="Times New Roman"/>
          <w:sz w:val="24"/>
          <w:szCs w:val="24"/>
        </w:rPr>
        <w:t xml:space="preserve"> § 39</w:t>
      </w:r>
      <w:r w:rsidRPr="007E437A">
        <w:rPr>
          <w:rFonts w:ascii="Times New Roman" w:hAnsi="Times New Roman"/>
          <w:sz w:val="24"/>
          <w:szCs w:val="24"/>
          <w:vertAlign w:val="superscript"/>
        </w:rPr>
        <w:t>6</w:t>
      </w:r>
      <w:r w:rsidRPr="007E437A">
        <w:rPr>
          <w:rFonts w:ascii="Times New Roman" w:hAnsi="Times New Roman"/>
          <w:sz w:val="24"/>
          <w:szCs w:val="24"/>
        </w:rPr>
        <w:t xml:space="preserve"> lõikega 8</w:t>
      </w:r>
      <w:r w:rsidRPr="007E437A">
        <w:rPr>
          <w:rFonts w:ascii="Times New Roman" w:hAnsi="Times New Roman"/>
          <w:sz w:val="24"/>
          <w:szCs w:val="24"/>
          <w:vertAlign w:val="superscript"/>
        </w:rPr>
        <w:t>1</w:t>
      </w:r>
      <w:r w:rsidR="007B47C2" w:rsidRPr="007E437A">
        <w:rPr>
          <w:rFonts w:ascii="Times New Roman" w:hAnsi="Times New Roman"/>
          <w:sz w:val="24"/>
          <w:szCs w:val="24"/>
        </w:rPr>
        <w:t>.</w:t>
      </w:r>
    </w:p>
    <w:p w14:paraId="2976C443" w14:textId="26AC31AF" w:rsidR="008065E6" w:rsidRPr="007E437A" w:rsidRDefault="00773F1E" w:rsidP="007E437A">
      <w:pPr>
        <w:pStyle w:val="Vahedeta"/>
        <w:jc w:val="both"/>
        <w:rPr>
          <w:rFonts w:ascii="Times New Roman" w:hAnsi="Times New Roman"/>
          <w:sz w:val="24"/>
          <w:szCs w:val="24"/>
        </w:rPr>
      </w:pPr>
      <w:r w:rsidRPr="007E437A">
        <w:rPr>
          <w:rFonts w:ascii="Times New Roman" w:hAnsi="Times New Roman"/>
          <w:sz w:val="24"/>
          <w:szCs w:val="24"/>
        </w:rPr>
        <w:t>Kuna eelnõu</w:t>
      </w:r>
      <w:r w:rsidR="007B47C2" w:rsidRPr="007E437A">
        <w:rPr>
          <w:rFonts w:ascii="Times New Roman" w:hAnsi="Times New Roman"/>
          <w:sz w:val="24"/>
          <w:szCs w:val="24"/>
        </w:rPr>
        <w:t>ga</w:t>
      </w:r>
      <w:r w:rsidRPr="007E437A">
        <w:rPr>
          <w:rFonts w:ascii="Times New Roman" w:hAnsi="Times New Roman"/>
          <w:sz w:val="24"/>
          <w:szCs w:val="24"/>
        </w:rPr>
        <w:t xml:space="preserve"> nähakse ette tegevteenistuspensioni maksmise võimalus ka tegevteenistuses olles, </w:t>
      </w:r>
      <w:r w:rsidR="001D7561" w:rsidRPr="007E437A">
        <w:rPr>
          <w:rFonts w:ascii="Times New Roman" w:hAnsi="Times New Roman"/>
          <w:sz w:val="24"/>
          <w:szCs w:val="24"/>
        </w:rPr>
        <w:t>täpsustatakse l</w:t>
      </w:r>
      <w:r w:rsidR="00CB1B32" w:rsidRPr="007E437A">
        <w:rPr>
          <w:rFonts w:ascii="Times New Roman" w:hAnsi="Times New Roman"/>
          <w:sz w:val="24"/>
          <w:szCs w:val="24"/>
        </w:rPr>
        <w:t>õikes 8</w:t>
      </w:r>
      <w:r w:rsidR="00CB1B32" w:rsidRPr="007E437A">
        <w:rPr>
          <w:rFonts w:ascii="Times New Roman" w:hAnsi="Times New Roman"/>
          <w:sz w:val="24"/>
          <w:szCs w:val="24"/>
          <w:vertAlign w:val="superscript"/>
        </w:rPr>
        <w:t>1</w:t>
      </w:r>
      <w:r w:rsidR="00CB1B32" w:rsidRPr="007E437A">
        <w:rPr>
          <w:rFonts w:ascii="Times New Roman" w:hAnsi="Times New Roman"/>
          <w:sz w:val="24"/>
          <w:szCs w:val="24"/>
        </w:rPr>
        <w:t>, et</w:t>
      </w:r>
      <w:r w:rsidRPr="007E437A">
        <w:rPr>
          <w:rFonts w:ascii="Times New Roman" w:hAnsi="Times New Roman"/>
          <w:sz w:val="24"/>
          <w:szCs w:val="24"/>
        </w:rPr>
        <w:t xml:space="preserve"> juba määratud pensioni ümber ei arvutata, kuna määratu</w:t>
      </w:r>
      <w:r w:rsidR="001D7561" w:rsidRPr="007E437A">
        <w:rPr>
          <w:rFonts w:ascii="Times New Roman" w:hAnsi="Times New Roman"/>
          <w:sz w:val="24"/>
          <w:szCs w:val="24"/>
        </w:rPr>
        <w:t>d</w:t>
      </w:r>
      <w:r w:rsidRPr="007E437A">
        <w:rPr>
          <w:rFonts w:ascii="Times New Roman" w:hAnsi="Times New Roman"/>
          <w:sz w:val="24"/>
          <w:szCs w:val="24"/>
        </w:rPr>
        <w:t xml:space="preserve"> pensionile kohaldatakse indekseerimist. </w:t>
      </w:r>
      <w:r w:rsidR="001D7561" w:rsidRPr="007E437A">
        <w:rPr>
          <w:rFonts w:ascii="Times New Roman" w:hAnsi="Times New Roman"/>
          <w:sz w:val="24"/>
          <w:szCs w:val="24"/>
        </w:rPr>
        <w:t xml:space="preserve">Seega </w:t>
      </w:r>
      <w:r w:rsidR="00F10886" w:rsidRPr="007E437A">
        <w:rPr>
          <w:rFonts w:ascii="Times New Roman" w:hAnsi="Times New Roman"/>
          <w:sz w:val="24"/>
          <w:szCs w:val="24"/>
        </w:rPr>
        <w:t xml:space="preserve">ei mõjuta </w:t>
      </w:r>
      <w:r w:rsidR="001D7561" w:rsidRPr="007E437A">
        <w:rPr>
          <w:rFonts w:ascii="Times New Roman" w:hAnsi="Times New Roman"/>
          <w:sz w:val="24"/>
          <w:szCs w:val="24"/>
        </w:rPr>
        <w:t>i</w:t>
      </w:r>
      <w:r w:rsidRPr="007E437A">
        <w:rPr>
          <w:rFonts w:ascii="Times New Roman" w:hAnsi="Times New Roman"/>
          <w:sz w:val="24"/>
          <w:szCs w:val="24"/>
        </w:rPr>
        <w:t xml:space="preserve">siku tegevteenistuses saadav palk </w:t>
      </w:r>
      <w:r w:rsidR="00F10886" w:rsidRPr="007E437A">
        <w:rPr>
          <w:rFonts w:ascii="Times New Roman" w:hAnsi="Times New Roman"/>
          <w:sz w:val="24"/>
          <w:szCs w:val="24"/>
        </w:rPr>
        <w:t>talle</w:t>
      </w:r>
      <w:r w:rsidRPr="007E437A">
        <w:rPr>
          <w:rFonts w:ascii="Times New Roman" w:hAnsi="Times New Roman"/>
          <w:sz w:val="24"/>
          <w:szCs w:val="24"/>
        </w:rPr>
        <w:t xml:space="preserve"> juba määratud pensioni suurust.</w:t>
      </w:r>
    </w:p>
    <w:p w14:paraId="694FD9A9" w14:textId="77777777" w:rsidR="00BA21C9" w:rsidRPr="007E437A" w:rsidRDefault="00BA21C9" w:rsidP="007E437A">
      <w:pPr>
        <w:pStyle w:val="Vahedeta"/>
        <w:jc w:val="both"/>
        <w:rPr>
          <w:rFonts w:ascii="Times New Roman" w:hAnsi="Times New Roman"/>
          <w:sz w:val="24"/>
          <w:szCs w:val="24"/>
        </w:rPr>
      </w:pPr>
    </w:p>
    <w:p w14:paraId="4C5408E5" w14:textId="394F61F1" w:rsidR="008065E6" w:rsidRPr="007E437A" w:rsidRDefault="00884123" w:rsidP="007E437A">
      <w:pPr>
        <w:pStyle w:val="Vahedeta"/>
        <w:jc w:val="both"/>
        <w:rPr>
          <w:rFonts w:ascii="Times New Roman" w:hAnsi="Times New Roman"/>
          <w:sz w:val="24"/>
          <w:szCs w:val="24"/>
        </w:rPr>
      </w:pPr>
      <w:r w:rsidRPr="007E437A">
        <w:rPr>
          <w:rFonts w:ascii="Times New Roman" w:hAnsi="Times New Roman"/>
          <w:b/>
          <w:sz w:val="24"/>
          <w:szCs w:val="24"/>
        </w:rPr>
        <w:t>Punktis 2</w:t>
      </w:r>
      <w:r w:rsidRPr="007E437A">
        <w:rPr>
          <w:rFonts w:ascii="Times New Roman" w:hAnsi="Times New Roman"/>
          <w:sz w:val="24"/>
          <w:szCs w:val="24"/>
        </w:rPr>
        <w:t xml:space="preserve"> muudetakse KVTRS</w:t>
      </w:r>
      <w:r w:rsidR="00F10886" w:rsidRPr="007E437A">
        <w:rPr>
          <w:rFonts w:ascii="Times New Roman" w:hAnsi="Times New Roman"/>
          <w:sz w:val="24"/>
          <w:szCs w:val="24"/>
        </w:rPr>
        <w:t>-</w:t>
      </w:r>
      <w:r w:rsidRPr="007E437A">
        <w:rPr>
          <w:rFonts w:ascii="Times New Roman" w:hAnsi="Times New Roman"/>
          <w:sz w:val="24"/>
          <w:szCs w:val="24"/>
        </w:rPr>
        <w:t>i § 39</w:t>
      </w:r>
      <w:r w:rsidRPr="007E437A">
        <w:rPr>
          <w:rFonts w:ascii="Times New Roman" w:hAnsi="Times New Roman"/>
          <w:sz w:val="24"/>
          <w:szCs w:val="24"/>
          <w:vertAlign w:val="superscript"/>
        </w:rPr>
        <w:t>7</w:t>
      </w:r>
      <w:r w:rsidR="00BA21C9" w:rsidRPr="007E437A">
        <w:rPr>
          <w:rFonts w:ascii="Times New Roman" w:hAnsi="Times New Roman"/>
          <w:sz w:val="24"/>
          <w:szCs w:val="24"/>
        </w:rPr>
        <w:t xml:space="preserve"> </w:t>
      </w:r>
      <w:r w:rsidRPr="007E437A">
        <w:rPr>
          <w:rFonts w:ascii="Times New Roman" w:hAnsi="Times New Roman"/>
          <w:sz w:val="24"/>
          <w:szCs w:val="24"/>
        </w:rPr>
        <w:t>lõiget</w:t>
      </w:r>
      <w:r w:rsidR="00BA21C9" w:rsidRPr="007E437A">
        <w:rPr>
          <w:rFonts w:ascii="Times New Roman" w:hAnsi="Times New Roman"/>
          <w:sz w:val="24"/>
          <w:szCs w:val="24"/>
        </w:rPr>
        <w:t xml:space="preserve"> 3</w:t>
      </w:r>
      <w:r w:rsidR="004B0827" w:rsidRPr="007E437A">
        <w:rPr>
          <w:rFonts w:ascii="Times New Roman" w:hAnsi="Times New Roman"/>
          <w:sz w:val="24"/>
          <w:szCs w:val="24"/>
        </w:rPr>
        <w:t>. KVTRS</w:t>
      </w:r>
      <w:r w:rsidR="00F10886" w:rsidRPr="007E437A">
        <w:rPr>
          <w:rFonts w:ascii="Times New Roman" w:hAnsi="Times New Roman"/>
          <w:sz w:val="24"/>
          <w:szCs w:val="24"/>
        </w:rPr>
        <w:t>-i</w:t>
      </w:r>
      <w:r w:rsidR="004B0827" w:rsidRPr="007E437A">
        <w:rPr>
          <w:rFonts w:ascii="Times New Roman" w:hAnsi="Times New Roman"/>
          <w:sz w:val="24"/>
          <w:szCs w:val="24"/>
        </w:rPr>
        <w:t xml:space="preserve"> § 39</w:t>
      </w:r>
      <w:r w:rsidR="004B0827" w:rsidRPr="007E437A">
        <w:rPr>
          <w:rFonts w:ascii="Times New Roman" w:hAnsi="Times New Roman"/>
          <w:sz w:val="24"/>
          <w:szCs w:val="24"/>
          <w:vertAlign w:val="superscript"/>
        </w:rPr>
        <w:t>7</w:t>
      </w:r>
      <w:r w:rsidR="004B0827" w:rsidRPr="007E437A">
        <w:rPr>
          <w:rFonts w:ascii="Times New Roman" w:hAnsi="Times New Roman"/>
          <w:sz w:val="24"/>
          <w:szCs w:val="24"/>
        </w:rPr>
        <w:t xml:space="preserve"> </w:t>
      </w:r>
      <w:r w:rsidR="00F10886" w:rsidRPr="007E437A">
        <w:rPr>
          <w:rFonts w:ascii="Times New Roman" w:hAnsi="Times New Roman"/>
          <w:sz w:val="24"/>
          <w:szCs w:val="24"/>
        </w:rPr>
        <w:t xml:space="preserve">lõikes </w:t>
      </w:r>
      <w:r w:rsidR="001D7561" w:rsidRPr="007E437A">
        <w:rPr>
          <w:rFonts w:ascii="Times New Roman" w:hAnsi="Times New Roman"/>
          <w:sz w:val="24"/>
          <w:szCs w:val="24"/>
        </w:rPr>
        <w:t xml:space="preserve">3 </w:t>
      </w:r>
      <w:r w:rsidR="00F10886" w:rsidRPr="007E437A">
        <w:rPr>
          <w:rFonts w:ascii="Times New Roman" w:hAnsi="Times New Roman"/>
          <w:sz w:val="24"/>
          <w:szCs w:val="24"/>
        </w:rPr>
        <w:t xml:space="preserve">on </w:t>
      </w:r>
      <w:r w:rsidR="001D7561" w:rsidRPr="007E437A">
        <w:rPr>
          <w:rFonts w:ascii="Times New Roman" w:hAnsi="Times New Roman"/>
          <w:sz w:val="24"/>
          <w:szCs w:val="24"/>
        </w:rPr>
        <w:t>sätesta</w:t>
      </w:r>
      <w:r w:rsidR="00F10886" w:rsidRPr="007E437A">
        <w:rPr>
          <w:rFonts w:ascii="Times New Roman" w:hAnsi="Times New Roman"/>
          <w:sz w:val="24"/>
          <w:szCs w:val="24"/>
        </w:rPr>
        <w:t>tud</w:t>
      </w:r>
      <w:r w:rsidR="001D7561" w:rsidRPr="007E437A">
        <w:rPr>
          <w:rFonts w:ascii="Times New Roman" w:hAnsi="Times New Roman"/>
          <w:sz w:val="24"/>
          <w:szCs w:val="24"/>
        </w:rPr>
        <w:t xml:space="preserve">, et </w:t>
      </w:r>
      <w:r w:rsidR="004B0827" w:rsidRPr="007E437A">
        <w:rPr>
          <w:rFonts w:ascii="Times New Roman" w:hAnsi="Times New Roman"/>
          <w:sz w:val="24"/>
          <w:szCs w:val="24"/>
        </w:rPr>
        <w:t xml:space="preserve">tegevteenistuspensioni </w:t>
      </w:r>
      <w:r w:rsidR="001D7561" w:rsidRPr="007E437A">
        <w:rPr>
          <w:rFonts w:ascii="Times New Roman" w:hAnsi="Times New Roman"/>
          <w:sz w:val="24"/>
          <w:szCs w:val="24"/>
        </w:rPr>
        <w:t>ei maksta</w:t>
      </w:r>
      <w:r w:rsidR="004B0827" w:rsidRPr="007E437A">
        <w:rPr>
          <w:rFonts w:ascii="Times New Roman" w:hAnsi="Times New Roman"/>
          <w:sz w:val="24"/>
          <w:szCs w:val="24"/>
        </w:rPr>
        <w:t xml:space="preserve"> tegev</w:t>
      </w:r>
      <w:r w:rsidR="00F10886" w:rsidRPr="007E437A">
        <w:rPr>
          <w:rFonts w:ascii="Times New Roman" w:hAnsi="Times New Roman"/>
          <w:sz w:val="24"/>
          <w:szCs w:val="24"/>
        </w:rPr>
        <w:t>- ega</w:t>
      </w:r>
      <w:r w:rsidR="004B0827" w:rsidRPr="007E437A">
        <w:rPr>
          <w:rFonts w:ascii="Times New Roman" w:hAnsi="Times New Roman"/>
          <w:sz w:val="24"/>
          <w:szCs w:val="24"/>
        </w:rPr>
        <w:t xml:space="preserve"> politseiteenistuses olles.</w:t>
      </w:r>
    </w:p>
    <w:p w14:paraId="4EE608C4" w14:textId="35B9DD74" w:rsidR="008065E6" w:rsidRPr="007E437A" w:rsidRDefault="001138FD" w:rsidP="007E437A">
      <w:pPr>
        <w:pStyle w:val="Vahedeta"/>
        <w:jc w:val="both"/>
        <w:rPr>
          <w:rFonts w:ascii="Times New Roman" w:hAnsi="Times New Roman"/>
          <w:sz w:val="24"/>
          <w:szCs w:val="24"/>
        </w:rPr>
      </w:pPr>
      <w:r w:rsidRPr="007E437A">
        <w:rPr>
          <w:rFonts w:ascii="Times New Roman" w:hAnsi="Times New Roman"/>
          <w:sz w:val="24"/>
          <w:szCs w:val="24"/>
        </w:rPr>
        <w:t>2019. aasta 1. jaanuarist kaotati tegevteenistuspensioni saamise õigus isikutel, kes asuvad tegevteenistusse alates 01.01.2020. Tegevteenistuspensioni saamise õigus säilis tegevväelastele, kes seisuga 31.12.2019 olid tegevteenistuses.</w:t>
      </w:r>
      <w:r w:rsidR="001D7561" w:rsidRPr="007E437A">
        <w:rPr>
          <w:rFonts w:ascii="Times New Roman" w:hAnsi="Times New Roman"/>
          <w:sz w:val="24"/>
          <w:szCs w:val="24"/>
        </w:rPr>
        <w:t xml:space="preserve"> Tegevteenistuspensioni taotlemise, määramise ja indekseerimise alused kehtestati KV</w:t>
      </w:r>
      <w:r w:rsidR="00E04216" w:rsidRPr="007E437A">
        <w:rPr>
          <w:rFonts w:ascii="Times New Roman" w:hAnsi="Times New Roman"/>
          <w:sz w:val="24"/>
          <w:szCs w:val="24"/>
        </w:rPr>
        <w:t>T</w:t>
      </w:r>
      <w:r w:rsidR="001D7561" w:rsidRPr="007E437A">
        <w:rPr>
          <w:rFonts w:ascii="Times New Roman" w:hAnsi="Times New Roman"/>
          <w:sz w:val="24"/>
          <w:szCs w:val="24"/>
        </w:rPr>
        <w:t>RS</w:t>
      </w:r>
      <w:r w:rsidR="00F10886" w:rsidRPr="007E437A">
        <w:rPr>
          <w:rFonts w:ascii="Times New Roman" w:hAnsi="Times New Roman"/>
          <w:sz w:val="24"/>
          <w:szCs w:val="24"/>
        </w:rPr>
        <w:t>-</w:t>
      </w:r>
      <w:proofErr w:type="spellStart"/>
      <w:r w:rsidR="001D7561" w:rsidRPr="007E437A">
        <w:rPr>
          <w:rFonts w:ascii="Times New Roman" w:hAnsi="Times New Roman"/>
          <w:sz w:val="24"/>
          <w:szCs w:val="24"/>
        </w:rPr>
        <w:t>is</w:t>
      </w:r>
      <w:proofErr w:type="spellEnd"/>
      <w:r w:rsidR="001D7561" w:rsidRPr="007E437A">
        <w:rPr>
          <w:rFonts w:ascii="Times New Roman" w:hAnsi="Times New Roman"/>
          <w:sz w:val="24"/>
          <w:szCs w:val="24"/>
        </w:rPr>
        <w:t xml:space="preserve">. </w:t>
      </w:r>
      <w:r w:rsidR="00B63129" w:rsidRPr="007E437A">
        <w:rPr>
          <w:rFonts w:ascii="Times New Roman" w:hAnsi="Times New Roman"/>
          <w:sz w:val="24"/>
          <w:szCs w:val="24"/>
        </w:rPr>
        <w:t>Pensioni saamise õigus tekib vastava</w:t>
      </w:r>
      <w:r w:rsidR="0060000C" w:rsidRPr="007E437A">
        <w:rPr>
          <w:rFonts w:ascii="Times New Roman" w:hAnsi="Times New Roman"/>
          <w:sz w:val="24"/>
          <w:szCs w:val="24"/>
        </w:rPr>
        <w:t>lt nõutava tegevteenistus</w:t>
      </w:r>
      <w:r w:rsidR="00B63129" w:rsidRPr="007E437A">
        <w:rPr>
          <w:rFonts w:ascii="Times New Roman" w:hAnsi="Times New Roman"/>
          <w:sz w:val="24"/>
          <w:szCs w:val="24"/>
        </w:rPr>
        <w:t xml:space="preserve">staaži ja vanuse täitumisel ning </w:t>
      </w:r>
      <w:r w:rsidR="001D7561" w:rsidRPr="007E437A">
        <w:rPr>
          <w:rFonts w:ascii="Times New Roman" w:hAnsi="Times New Roman"/>
          <w:sz w:val="24"/>
          <w:szCs w:val="24"/>
        </w:rPr>
        <w:t xml:space="preserve">tegevteenistuspensioni </w:t>
      </w:r>
      <w:r w:rsidR="0060000C" w:rsidRPr="007E437A">
        <w:rPr>
          <w:rFonts w:ascii="Times New Roman" w:hAnsi="Times New Roman"/>
          <w:sz w:val="24"/>
          <w:szCs w:val="24"/>
        </w:rPr>
        <w:t>makstakse alles siis, kui isik on tegevteenistusest lahkunud.</w:t>
      </w:r>
    </w:p>
    <w:p w14:paraId="200A611F" w14:textId="7AC6321C" w:rsidR="001D554D" w:rsidRPr="007E437A" w:rsidRDefault="001D554D" w:rsidP="007E437A">
      <w:pPr>
        <w:pStyle w:val="Vahedeta"/>
        <w:jc w:val="both"/>
        <w:rPr>
          <w:rFonts w:ascii="Times New Roman" w:hAnsi="Times New Roman"/>
          <w:sz w:val="24"/>
          <w:szCs w:val="24"/>
        </w:rPr>
      </w:pPr>
      <w:r w:rsidRPr="007E437A">
        <w:rPr>
          <w:rFonts w:ascii="Times New Roman" w:hAnsi="Times New Roman"/>
          <w:sz w:val="24"/>
          <w:szCs w:val="24"/>
        </w:rPr>
        <w:t>Tegevteenistuspensioni õigusega tegevväelased lahkuvad teenistusest reeglina siis</w:t>
      </w:r>
      <w:r w:rsidR="00FC1D64" w:rsidRPr="007E437A">
        <w:rPr>
          <w:rFonts w:ascii="Times New Roman" w:hAnsi="Times New Roman"/>
          <w:sz w:val="24"/>
          <w:szCs w:val="24"/>
        </w:rPr>
        <w:t>,</w:t>
      </w:r>
      <w:r w:rsidRPr="007E437A">
        <w:rPr>
          <w:rFonts w:ascii="Times New Roman" w:hAnsi="Times New Roman"/>
          <w:sz w:val="24"/>
          <w:szCs w:val="24"/>
        </w:rPr>
        <w:t xml:space="preserve"> kui neil on täitunud 30 aastat tegevteenistusstaaži, mis tagab neile tegevteenistuspensioni maksi</w:t>
      </w:r>
      <w:r w:rsidR="00FC1D64" w:rsidRPr="007E437A">
        <w:rPr>
          <w:rFonts w:ascii="Times New Roman" w:hAnsi="Times New Roman"/>
          <w:sz w:val="24"/>
          <w:szCs w:val="24"/>
        </w:rPr>
        <w:t>mum</w:t>
      </w:r>
      <w:r w:rsidRPr="007E437A">
        <w:rPr>
          <w:rFonts w:ascii="Times New Roman" w:hAnsi="Times New Roman"/>
          <w:sz w:val="24"/>
          <w:szCs w:val="24"/>
        </w:rPr>
        <w:t>suuruses (75% viimasest ametikoha palga</w:t>
      </w:r>
      <w:r w:rsidR="00E04216" w:rsidRPr="007E437A">
        <w:rPr>
          <w:rFonts w:ascii="Times New Roman" w:hAnsi="Times New Roman"/>
          <w:sz w:val="24"/>
          <w:szCs w:val="24"/>
        </w:rPr>
        <w:t>taseme keskmisest</w:t>
      </w:r>
      <w:r w:rsidRPr="007E437A">
        <w:rPr>
          <w:rFonts w:ascii="Times New Roman" w:hAnsi="Times New Roman"/>
          <w:sz w:val="24"/>
          <w:szCs w:val="24"/>
        </w:rPr>
        <w:t>). Üldjuhul leiab see aset 50</w:t>
      </w:r>
      <w:r w:rsidR="00FC1D64" w:rsidRPr="007E437A">
        <w:rPr>
          <w:rFonts w:ascii="Times New Roman" w:hAnsi="Times New Roman"/>
          <w:sz w:val="24"/>
          <w:szCs w:val="24"/>
        </w:rPr>
        <w:t>.</w:t>
      </w:r>
      <w:r w:rsidRPr="007E437A">
        <w:rPr>
          <w:rFonts w:ascii="Times New Roman" w:hAnsi="Times New Roman"/>
          <w:sz w:val="24"/>
          <w:szCs w:val="24"/>
        </w:rPr>
        <w:t xml:space="preserve"> eluaastate alguses, kui piirvanuseni on veel keskmiselt 5</w:t>
      </w:r>
      <w:r w:rsidR="00FC1D64" w:rsidRPr="007E437A">
        <w:rPr>
          <w:rFonts w:ascii="Times New Roman" w:hAnsi="Times New Roman"/>
          <w:sz w:val="24"/>
          <w:szCs w:val="24"/>
        </w:rPr>
        <w:t>–</w:t>
      </w:r>
      <w:r w:rsidRPr="007E437A">
        <w:rPr>
          <w:rFonts w:ascii="Times New Roman" w:hAnsi="Times New Roman"/>
          <w:sz w:val="24"/>
          <w:szCs w:val="24"/>
        </w:rPr>
        <w:t>10 aastat ja kohati rohkemgi. Lahkumise tingib asjaolu, et tegevteenistuspensione indekseeritakse iga</w:t>
      </w:r>
      <w:r w:rsidR="00FC1D64" w:rsidRPr="007E437A">
        <w:rPr>
          <w:rFonts w:ascii="Times New Roman" w:hAnsi="Times New Roman"/>
          <w:sz w:val="24"/>
          <w:szCs w:val="24"/>
        </w:rPr>
        <w:t xml:space="preserve"> </w:t>
      </w:r>
      <w:r w:rsidRPr="007E437A">
        <w:rPr>
          <w:rFonts w:ascii="Times New Roman" w:hAnsi="Times New Roman"/>
          <w:sz w:val="24"/>
          <w:szCs w:val="24"/>
        </w:rPr>
        <w:t>aasta (need kasvavad ajas kumulatiivselt) ning pensionile lisaks võib saada ka töötasu, v</w:t>
      </w:r>
      <w:r w:rsidR="00FC1D64" w:rsidRPr="007E437A">
        <w:rPr>
          <w:rFonts w:ascii="Times New Roman" w:hAnsi="Times New Roman"/>
          <w:sz w:val="24"/>
          <w:szCs w:val="24"/>
        </w:rPr>
        <w:t>.</w:t>
      </w:r>
      <w:r w:rsidRPr="007E437A">
        <w:rPr>
          <w:rFonts w:ascii="Times New Roman" w:hAnsi="Times New Roman"/>
          <w:sz w:val="24"/>
          <w:szCs w:val="24"/>
        </w:rPr>
        <w:t>a tegevteenistuses ja politseiteenistuses. Samas on nendel isikutel olemas vajalik teadmiste pagas, mida saaks tegevteenistuses rakendada eeskätt vanemohvitseride ja -allohvitseride segmendis.</w:t>
      </w:r>
    </w:p>
    <w:p w14:paraId="2BD34379" w14:textId="77777777" w:rsidR="001D554D" w:rsidRPr="007E437A" w:rsidRDefault="001D554D" w:rsidP="007E437A">
      <w:pPr>
        <w:pStyle w:val="Vahedeta"/>
        <w:jc w:val="both"/>
        <w:rPr>
          <w:rFonts w:ascii="Times New Roman" w:hAnsi="Times New Roman"/>
          <w:sz w:val="24"/>
          <w:szCs w:val="24"/>
        </w:rPr>
      </w:pPr>
    </w:p>
    <w:p w14:paraId="29E96BDF" w14:textId="11E8CB53" w:rsidR="0060000C" w:rsidRPr="007E437A" w:rsidRDefault="00C00359" w:rsidP="007E437A">
      <w:pPr>
        <w:pStyle w:val="Vahedeta"/>
        <w:jc w:val="both"/>
        <w:rPr>
          <w:rFonts w:ascii="Times New Roman" w:hAnsi="Times New Roman"/>
          <w:sz w:val="24"/>
          <w:szCs w:val="24"/>
        </w:rPr>
      </w:pPr>
      <w:r w:rsidRPr="007E437A">
        <w:rPr>
          <w:rFonts w:ascii="Times New Roman" w:hAnsi="Times New Roman"/>
          <w:sz w:val="24"/>
          <w:szCs w:val="24"/>
        </w:rPr>
        <w:t xml:space="preserve">Keskmine vanus teenistusest tegevteenistuspensionile siirdumisel on </w:t>
      </w:r>
      <w:r w:rsidR="00F5187D" w:rsidRPr="007E437A">
        <w:rPr>
          <w:rFonts w:ascii="Times New Roman" w:hAnsi="Times New Roman"/>
          <w:sz w:val="24"/>
          <w:szCs w:val="24"/>
        </w:rPr>
        <w:t xml:space="preserve">53 </w:t>
      </w:r>
      <w:r w:rsidRPr="007E437A">
        <w:rPr>
          <w:rFonts w:ascii="Times New Roman" w:hAnsi="Times New Roman"/>
          <w:sz w:val="24"/>
          <w:szCs w:val="24"/>
        </w:rPr>
        <w:t>eluaastat. See on 4</w:t>
      </w:r>
      <w:r w:rsidR="00FC1D64" w:rsidRPr="007E437A">
        <w:rPr>
          <w:rFonts w:ascii="Times New Roman" w:hAnsi="Times New Roman"/>
          <w:sz w:val="24"/>
          <w:szCs w:val="24"/>
        </w:rPr>
        <w:t>–</w:t>
      </w:r>
      <w:r w:rsidRPr="007E437A">
        <w:rPr>
          <w:rFonts w:ascii="Times New Roman" w:hAnsi="Times New Roman"/>
          <w:sz w:val="24"/>
          <w:szCs w:val="24"/>
        </w:rPr>
        <w:t>9 aastat enne piirvanust (KVTRS</w:t>
      </w:r>
      <w:r w:rsidR="00F10886" w:rsidRPr="007E437A">
        <w:rPr>
          <w:rFonts w:ascii="Times New Roman" w:hAnsi="Times New Roman"/>
          <w:sz w:val="24"/>
          <w:szCs w:val="24"/>
        </w:rPr>
        <w:t>-i</w:t>
      </w:r>
      <w:r w:rsidRPr="007E437A">
        <w:rPr>
          <w:rFonts w:ascii="Times New Roman" w:hAnsi="Times New Roman"/>
          <w:sz w:val="24"/>
          <w:szCs w:val="24"/>
        </w:rPr>
        <w:t xml:space="preserve"> § 39</w:t>
      </w:r>
      <w:r w:rsidRPr="007E437A">
        <w:rPr>
          <w:rFonts w:ascii="Times New Roman" w:hAnsi="Times New Roman"/>
          <w:sz w:val="24"/>
          <w:szCs w:val="24"/>
          <w:vertAlign w:val="superscript"/>
        </w:rPr>
        <w:t>8</w:t>
      </w:r>
      <w:r w:rsidRPr="007E437A">
        <w:rPr>
          <w:rFonts w:ascii="Times New Roman" w:hAnsi="Times New Roman"/>
          <w:sz w:val="24"/>
          <w:szCs w:val="24"/>
        </w:rPr>
        <w:t xml:space="preserve"> kohaselt kehtib piirvanus 55 aastat reamehest või madrusest kuni staabiveeblini ja lipnikust kuni majori või kaptenmajorini ning 60 aastat ülemveeblil</w:t>
      </w:r>
      <w:r w:rsidR="00FC1D64" w:rsidRPr="007E437A">
        <w:rPr>
          <w:rFonts w:ascii="Times New Roman" w:hAnsi="Times New Roman"/>
          <w:sz w:val="24"/>
          <w:szCs w:val="24"/>
        </w:rPr>
        <w:t>,</w:t>
      </w:r>
      <w:r w:rsidRPr="007E437A">
        <w:rPr>
          <w:rFonts w:ascii="Times New Roman" w:hAnsi="Times New Roman"/>
          <w:sz w:val="24"/>
          <w:szCs w:val="24"/>
        </w:rPr>
        <w:t xml:space="preserve"> kolonelleitnandil, kolonelil, kaptenleitnandil ja mereväekaptenil). Sellest nähtub, et teenistuses ei olda piirvanuseni ja teenistusest </w:t>
      </w:r>
      <w:r w:rsidR="00FC1D64" w:rsidRPr="007E437A">
        <w:rPr>
          <w:rFonts w:ascii="Times New Roman" w:hAnsi="Times New Roman"/>
          <w:sz w:val="24"/>
          <w:szCs w:val="24"/>
        </w:rPr>
        <w:t xml:space="preserve">soovitakse </w:t>
      </w:r>
      <w:r w:rsidRPr="007E437A">
        <w:rPr>
          <w:rFonts w:ascii="Times New Roman" w:hAnsi="Times New Roman"/>
          <w:sz w:val="24"/>
          <w:szCs w:val="24"/>
        </w:rPr>
        <w:t xml:space="preserve">lahkuda </w:t>
      </w:r>
      <w:r w:rsidR="0009677F" w:rsidRPr="007E437A">
        <w:rPr>
          <w:rFonts w:ascii="Times New Roman" w:hAnsi="Times New Roman"/>
          <w:sz w:val="24"/>
          <w:szCs w:val="24"/>
        </w:rPr>
        <w:t xml:space="preserve">peamiselt majanduslikel põhjustel. Prognoosi kohaselt võiks </w:t>
      </w:r>
      <w:r w:rsidR="00FC1D64" w:rsidRPr="007E437A">
        <w:rPr>
          <w:rFonts w:ascii="Times New Roman" w:hAnsi="Times New Roman"/>
          <w:sz w:val="24"/>
          <w:szCs w:val="24"/>
        </w:rPr>
        <w:t>üks kolmandik</w:t>
      </w:r>
      <w:r w:rsidR="0009677F" w:rsidRPr="007E437A">
        <w:rPr>
          <w:rFonts w:ascii="Times New Roman" w:hAnsi="Times New Roman"/>
          <w:sz w:val="24"/>
          <w:szCs w:val="24"/>
        </w:rPr>
        <w:t xml:space="preserve"> teenistusest lahkunud tegevteenistuspensionil olevaid isikuid teenistusse naasta ja teenida veel keskmiselt 5 </w:t>
      </w:r>
      <w:commentRangeStart w:id="22"/>
      <w:r w:rsidR="0009677F" w:rsidRPr="007E437A">
        <w:rPr>
          <w:rFonts w:ascii="Times New Roman" w:hAnsi="Times New Roman"/>
          <w:sz w:val="24"/>
          <w:szCs w:val="24"/>
        </w:rPr>
        <w:t>aastat</w:t>
      </w:r>
      <w:commentRangeEnd w:id="22"/>
      <w:r w:rsidR="00D80442">
        <w:rPr>
          <w:rStyle w:val="Kommentaariviide"/>
          <w:rFonts w:ascii="Calibri" w:hAnsi="Calibri"/>
          <w:szCs w:val="20"/>
        </w:rPr>
        <w:commentReference w:id="22"/>
      </w:r>
      <w:r w:rsidR="00C509D6" w:rsidRPr="007E437A">
        <w:rPr>
          <w:rFonts w:ascii="Times New Roman" w:hAnsi="Times New Roman"/>
          <w:sz w:val="24"/>
          <w:szCs w:val="24"/>
        </w:rPr>
        <w:t>.</w:t>
      </w:r>
    </w:p>
    <w:p w14:paraId="49515EBB" w14:textId="77777777" w:rsidR="0009677F" w:rsidRPr="007E437A" w:rsidRDefault="0009677F" w:rsidP="007E437A">
      <w:pPr>
        <w:pStyle w:val="Vahedeta"/>
        <w:jc w:val="both"/>
        <w:rPr>
          <w:rFonts w:ascii="Times New Roman" w:hAnsi="Times New Roman"/>
          <w:sz w:val="24"/>
          <w:szCs w:val="24"/>
        </w:rPr>
      </w:pPr>
    </w:p>
    <w:p w14:paraId="463A6807" w14:textId="6054D419" w:rsidR="0060000C" w:rsidRPr="007E437A" w:rsidRDefault="0060000C" w:rsidP="007E437A">
      <w:pPr>
        <w:pStyle w:val="Vahedeta"/>
        <w:jc w:val="both"/>
        <w:rPr>
          <w:rFonts w:ascii="Times New Roman" w:hAnsi="Times New Roman"/>
          <w:sz w:val="24"/>
          <w:szCs w:val="24"/>
        </w:rPr>
      </w:pPr>
      <w:r w:rsidRPr="007E437A">
        <w:rPr>
          <w:rFonts w:ascii="Times New Roman" w:hAnsi="Times New Roman"/>
          <w:sz w:val="24"/>
          <w:szCs w:val="24"/>
        </w:rPr>
        <w:t xml:space="preserve">Pikaajalise kaitseväelase kogemus on Kaitseväe arenguks vajalik </w:t>
      </w:r>
      <w:r w:rsidR="00FC1D64" w:rsidRPr="007E437A">
        <w:rPr>
          <w:rFonts w:ascii="Times New Roman" w:hAnsi="Times New Roman"/>
          <w:sz w:val="24"/>
          <w:szCs w:val="24"/>
        </w:rPr>
        <w:t xml:space="preserve">ja </w:t>
      </w:r>
      <w:r w:rsidRPr="007E437A">
        <w:rPr>
          <w:rFonts w:ascii="Times New Roman" w:hAnsi="Times New Roman"/>
          <w:sz w:val="24"/>
          <w:szCs w:val="24"/>
        </w:rPr>
        <w:t xml:space="preserve">seda kogemust tuleb võimalikult </w:t>
      </w:r>
      <w:r w:rsidR="00FC1D64" w:rsidRPr="007E437A">
        <w:rPr>
          <w:rFonts w:ascii="Times New Roman" w:hAnsi="Times New Roman"/>
          <w:sz w:val="24"/>
          <w:szCs w:val="24"/>
        </w:rPr>
        <w:t xml:space="preserve">pikka aega </w:t>
      </w:r>
      <w:r w:rsidRPr="007E437A">
        <w:rPr>
          <w:rFonts w:ascii="Times New Roman" w:hAnsi="Times New Roman"/>
          <w:sz w:val="24"/>
          <w:szCs w:val="24"/>
        </w:rPr>
        <w:t>tulemuslikult kasutada. Samuti on 50</w:t>
      </w:r>
      <w:r w:rsidR="00FC1D64" w:rsidRPr="007E437A">
        <w:rPr>
          <w:rFonts w:ascii="Times New Roman" w:hAnsi="Times New Roman"/>
          <w:sz w:val="24"/>
          <w:szCs w:val="24"/>
        </w:rPr>
        <w:t>.</w:t>
      </w:r>
      <w:r w:rsidRPr="007E437A">
        <w:rPr>
          <w:rFonts w:ascii="Times New Roman" w:hAnsi="Times New Roman"/>
          <w:sz w:val="24"/>
          <w:szCs w:val="24"/>
        </w:rPr>
        <w:t xml:space="preserve"> eluaastates kaitseväelased füüsiliselt piisavad aktiivsed </w:t>
      </w:r>
      <w:r w:rsidR="00FC1D64" w:rsidRPr="007E437A">
        <w:rPr>
          <w:rFonts w:ascii="Times New Roman" w:hAnsi="Times New Roman"/>
          <w:sz w:val="24"/>
          <w:szCs w:val="24"/>
        </w:rPr>
        <w:t xml:space="preserve">ja </w:t>
      </w:r>
      <w:r w:rsidRPr="007E437A">
        <w:rPr>
          <w:rFonts w:ascii="Times New Roman" w:hAnsi="Times New Roman"/>
          <w:sz w:val="24"/>
          <w:szCs w:val="24"/>
        </w:rPr>
        <w:t>nende terviseseisund on endiselt sobiv</w:t>
      </w:r>
      <w:r w:rsidR="00FC1D64" w:rsidRPr="007E437A">
        <w:rPr>
          <w:rFonts w:ascii="Times New Roman" w:hAnsi="Times New Roman"/>
          <w:sz w:val="24"/>
          <w:szCs w:val="24"/>
        </w:rPr>
        <w:t xml:space="preserve">, et </w:t>
      </w:r>
      <w:r w:rsidRPr="007E437A">
        <w:rPr>
          <w:rFonts w:ascii="Times New Roman" w:hAnsi="Times New Roman"/>
          <w:sz w:val="24"/>
          <w:szCs w:val="24"/>
        </w:rPr>
        <w:t>tegevteenistust</w:t>
      </w:r>
      <w:r w:rsidR="00FC1D64" w:rsidRPr="007E437A">
        <w:rPr>
          <w:rFonts w:ascii="Times New Roman" w:hAnsi="Times New Roman"/>
          <w:sz w:val="24"/>
          <w:szCs w:val="24"/>
        </w:rPr>
        <w:t xml:space="preserve"> jätkata</w:t>
      </w:r>
      <w:r w:rsidRPr="007E437A">
        <w:rPr>
          <w:rFonts w:ascii="Times New Roman" w:hAnsi="Times New Roman"/>
          <w:sz w:val="24"/>
          <w:szCs w:val="24"/>
        </w:rPr>
        <w:t xml:space="preserve">. 2023. aastal tegevteenistusest lahkunud ja tegevteenistuspensionile siirdunud isikutest 41% jätkab Kaitseministeeriumi valitsemisalas töötamist ametniku või töötajana. See näitab, et suurel osal sihtrühmast on ka pensioniikka jõudmisel olemas soov ja valmisolek riigikaitse </w:t>
      </w:r>
      <w:r w:rsidRPr="007E437A">
        <w:rPr>
          <w:rFonts w:ascii="Times New Roman" w:hAnsi="Times New Roman"/>
          <w:sz w:val="24"/>
          <w:szCs w:val="24"/>
        </w:rPr>
        <w:lastRenderedPageBreak/>
        <w:t xml:space="preserve">arendamisse jätkuvalt panustada, kuid Kaitseväele </w:t>
      </w:r>
      <w:r w:rsidR="00FC1D64" w:rsidRPr="007E437A">
        <w:rPr>
          <w:rFonts w:ascii="Times New Roman" w:hAnsi="Times New Roman"/>
          <w:sz w:val="24"/>
          <w:szCs w:val="24"/>
        </w:rPr>
        <w:t xml:space="preserve">oleks </w:t>
      </w:r>
      <w:r w:rsidRPr="007E437A">
        <w:rPr>
          <w:rFonts w:ascii="Times New Roman" w:hAnsi="Times New Roman"/>
          <w:sz w:val="24"/>
          <w:szCs w:val="24"/>
        </w:rPr>
        <w:t xml:space="preserve">nende panusest </w:t>
      </w:r>
      <w:r w:rsidR="00FC1D64" w:rsidRPr="007E437A">
        <w:rPr>
          <w:rFonts w:ascii="Times New Roman" w:hAnsi="Times New Roman"/>
          <w:sz w:val="24"/>
          <w:szCs w:val="24"/>
        </w:rPr>
        <w:t xml:space="preserve">veelgi rohkem </w:t>
      </w:r>
      <w:r w:rsidRPr="007E437A">
        <w:rPr>
          <w:rFonts w:ascii="Times New Roman" w:hAnsi="Times New Roman"/>
          <w:sz w:val="24"/>
          <w:szCs w:val="24"/>
        </w:rPr>
        <w:t>kasu</w:t>
      </w:r>
      <w:r w:rsidR="00FC1D64" w:rsidRPr="007E437A">
        <w:rPr>
          <w:rFonts w:ascii="Times New Roman" w:hAnsi="Times New Roman"/>
          <w:sz w:val="24"/>
          <w:szCs w:val="24"/>
        </w:rPr>
        <w:t xml:space="preserve"> siis</w:t>
      </w:r>
      <w:r w:rsidRPr="007E437A">
        <w:rPr>
          <w:rFonts w:ascii="Times New Roman" w:hAnsi="Times New Roman"/>
          <w:sz w:val="24"/>
          <w:szCs w:val="24"/>
        </w:rPr>
        <w:t xml:space="preserve">, kui </w:t>
      </w:r>
      <w:r w:rsidR="00C12065" w:rsidRPr="007E437A">
        <w:rPr>
          <w:rFonts w:ascii="Times New Roman" w:hAnsi="Times New Roman"/>
          <w:sz w:val="24"/>
          <w:szCs w:val="24"/>
        </w:rPr>
        <w:t>nad saaksid</w:t>
      </w:r>
      <w:r w:rsidRPr="007E437A">
        <w:rPr>
          <w:rFonts w:ascii="Times New Roman" w:hAnsi="Times New Roman"/>
          <w:sz w:val="24"/>
          <w:szCs w:val="24"/>
        </w:rPr>
        <w:t xml:space="preserve"> jätkata tegevväelastena.</w:t>
      </w:r>
    </w:p>
    <w:p w14:paraId="0F6FF1C7" w14:textId="0B7D8EEB" w:rsidR="0060000C" w:rsidRPr="007E437A" w:rsidRDefault="0060000C" w:rsidP="007E437A">
      <w:pPr>
        <w:pStyle w:val="Vahedeta"/>
        <w:jc w:val="both"/>
        <w:rPr>
          <w:rFonts w:ascii="Times New Roman" w:hAnsi="Times New Roman"/>
          <w:sz w:val="24"/>
          <w:szCs w:val="24"/>
        </w:rPr>
      </w:pPr>
    </w:p>
    <w:p w14:paraId="69712570" w14:textId="5966B30E" w:rsidR="00EB4A9A" w:rsidRPr="007E437A" w:rsidRDefault="0060000C" w:rsidP="007E437A">
      <w:pPr>
        <w:pStyle w:val="Vahedeta"/>
        <w:jc w:val="both"/>
        <w:rPr>
          <w:rFonts w:ascii="Times New Roman" w:hAnsi="Times New Roman"/>
          <w:sz w:val="24"/>
          <w:szCs w:val="24"/>
        </w:rPr>
      </w:pPr>
      <w:r w:rsidRPr="007E437A">
        <w:rPr>
          <w:rFonts w:ascii="Times New Roman" w:hAnsi="Times New Roman"/>
          <w:sz w:val="24"/>
          <w:szCs w:val="24"/>
        </w:rPr>
        <w:t>Seega võiks seda ressurssi jätkuvalt rakendada ka tegevteenistuses viisil, mis võimaldaks isikutel saada sama</w:t>
      </w:r>
      <w:r w:rsidR="00C12065" w:rsidRPr="007E437A">
        <w:rPr>
          <w:rFonts w:ascii="Times New Roman" w:hAnsi="Times New Roman"/>
          <w:sz w:val="24"/>
          <w:szCs w:val="24"/>
        </w:rPr>
        <w:t>l ajal</w:t>
      </w:r>
      <w:r w:rsidRPr="007E437A">
        <w:rPr>
          <w:rFonts w:ascii="Times New Roman" w:hAnsi="Times New Roman"/>
          <w:sz w:val="24"/>
          <w:szCs w:val="24"/>
        </w:rPr>
        <w:t xml:space="preserve"> ka tegevteenistuspensioni. Tegemist ei oleks uudse lähenemi</w:t>
      </w:r>
      <w:r w:rsidR="00C12065" w:rsidRPr="007E437A">
        <w:rPr>
          <w:rFonts w:ascii="Times New Roman" w:hAnsi="Times New Roman"/>
          <w:sz w:val="24"/>
          <w:szCs w:val="24"/>
        </w:rPr>
        <w:t>sviisiga</w:t>
      </w:r>
      <w:r w:rsidRPr="007E437A">
        <w:rPr>
          <w:rFonts w:ascii="Times New Roman" w:hAnsi="Times New Roman"/>
          <w:sz w:val="24"/>
          <w:szCs w:val="24"/>
        </w:rPr>
        <w:t xml:space="preserve"> – sarnane regulatsioon on politseiteenistuses, kus teenistuses olles võib saada ka politsei väljateenitud aastate pensioni (muu</w:t>
      </w:r>
      <w:r w:rsidR="00EC7634" w:rsidRPr="007E437A">
        <w:rPr>
          <w:rFonts w:ascii="Times New Roman" w:hAnsi="Times New Roman"/>
          <w:sz w:val="24"/>
          <w:szCs w:val="24"/>
        </w:rPr>
        <w:t>datus jõustus 01.01.2020).</w:t>
      </w:r>
    </w:p>
    <w:p w14:paraId="1BA1D824" w14:textId="77777777" w:rsidR="00EB4A9A" w:rsidRPr="007E437A" w:rsidRDefault="00EB4A9A" w:rsidP="007E437A">
      <w:pPr>
        <w:pStyle w:val="Vahedeta"/>
        <w:jc w:val="both"/>
        <w:rPr>
          <w:rFonts w:ascii="Times New Roman" w:hAnsi="Times New Roman"/>
          <w:sz w:val="24"/>
          <w:szCs w:val="24"/>
        </w:rPr>
      </w:pPr>
    </w:p>
    <w:p w14:paraId="5DC2EE7B" w14:textId="08D37A58" w:rsidR="00EB4A9A" w:rsidRPr="007E437A" w:rsidRDefault="00EB4A9A" w:rsidP="007E437A">
      <w:pPr>
        <w:pStyle w:val="Vahedeta"/>
        <w:jc w:val="both"/>
        <w:rPr>
          <w:rFonts w:ascii="Times New Roman" w:hAnsi="Times New Roman"/>
          <w:sz w:val="24"/>
          <w:szCs w:val="24"/>
        </w:rPr>
      </w:pPr>
      <w:r w:rsidRPr="007E437A">
        <w:rPr>
          <w:rFonts w:ascii="Times New Roman" w:hAnsi="Times New Roman"/>
          <w:sz w:val="24"/>
          <w:szCs w:val="24"/>
        </w:rPr>
        <w:t>KVTRS</w:t>
      </w:r>
      <w:r w:rsidR="00C12065" w:rsidRPr="007E437A">
        <w:rPr>
          <w:rFonts w:ascii="Times New Roman" w:hAnsi="Times New Roman"/>
          <w:sz w:val="24"/>
          <w:szCs w:val="24"/>
        </w:rPr>
        <w:t>-i</w:t>
      </w:r>
      <w:r w:rsidRPr="007E437A">
        <w:rPr>
          <w:rFonts w:ascii="Times New Roman" w:hAnsi="Times New Roman"/>
          <w:sz w:val="24"/>
          <w:szCs w:val="24"/>
        </w:rPr>
        <w:t xml:space="preserve"> § 39</w:t>
      </w:r>
      <w:r w:rsidRPr="007E437A">
        <w:rPr>
          <w:rFonts w:ascii="Times New Roman" w:hAnsi="Times New Roman"/>
          <w:sz w:val="24"/>
          <w:szCs w:val="24"/>
          <w:vertAlign w:val="superscript"/>
        </w:rPr>
        <w:t>6</w:t>
      </w:r>
      <w:r w:rsidRPr="007E437A">
        <w:rPr>
          <w:rFonts w:ascii="Times New Roman" w:hAnsi="Times New Roman"/>
          <w:sz w:val="24"/>
          <w:szCs w:val="24"/>
        </w:rPr>
        <w:t xml:space="preserve"> kohaselt </w:t>
      </w:r>
      <w:r w:rsidR="00C12065" w:rsidRPr="007E437A">
        <w:rPr>
          <w:rFonts w:ascii="Times New Roman" w:hAnsi="Times New Roman"/>
          <w:sz w:val="24"/>
          <w:szCs w:val="24"/>
        </w:rPr>
        <w:t xml:space="preserve">määratakse </w:t>
      </w:r>
      <w:r w:rsidRPr="007E437A">
        <w:rPr>
          <w:rFonts w:ascii="Times New Roman" w:hAnsi="Times New Roman"/>
          <w:sz w:val="24"/>
          <w:szCs w:val="24"/>
        </w:rPr>
        <w:t xml:space="preserve">tegevteenistuspension </w:t>
      </w:r>
      <w:r w:rsidR="00C12065" w:rsidRPr="007E437A">
        <w:rPr>
          <w:rFonts w:ascii="Times New Roman" w:hAnsi="Times New Roman"/>
          <w:sz w:val="24"/>
          <w:szCs w:val="24"/>
        </w:rPr>
        <w:t>alates</w:t>
      </w:r>
      <w:r w:rsidRPr="007E437A">
        <w:rPr>
          <w:rFonts w:ascii="Times New Roman" w:hAnsi="Times New Roman"/>
          <w:sz w:val="24"/>
          <w:szCs w:val="24"/>
        </w:rPr>
        <w:t xml:space="preserve"> sellele pensionile õiguse tekkimise päevast</w:t>
      </w:r>
      <w:r w:rsidR="00C12065" w:rsidRPr="007E437A">
        <w:rPr>
          <w:rFonts w:ascii="Times New Roman" w:hAnsi="Times New Roman"/>
          <w:sz w:val="24"/>
          <w:szCs w:val="24"/>
        </w:rPr>
        <w:t>, mis on</w:t>
      </w:r>
      <w:r w:rsidRPr="007E437A">
        <w:rPr>
          <w:rFonts w:ascii="Times New Roman" w:hAnsi="Times New Roman"/>
          <w:sz w:val="24"/>
          <w:szCs w:val="24"/>
        </w:rPr>
        <w:t xml:space="preserve"> pensioniõigusliku vanuse ja tegevteenistusstaaži täitumisel tegevteenistusest vabastamise päev. </w:t>
      </w:r>
      <w:r w:rsidR="00C917A2" w:rsidRPr="007E437A">
        <w:rPr>
          <w:rFonts w:ascii="Times New Roman" w:hAnsi="Times New Roman"/>
          <w:sz w:val="24"/>
          <w:szCs w:val="24"/>
        </w:rPr>
        <w:t>Senisest</w:t>
      </w:r>
      <w:r w:rsidRPr="007E437A">
        <w:rPr>
          <w:rFonts w:ascii="Times New Roman" w:hAnsi="Times New Roman"/>
          <w:sz w:val="24"/>
          <w:szCs w:val="24"/>
        </w:rPr>
        <w:t xml:space="preserve"> korrast jääb kehtima nõue, et tegevteenistuspensioni ei määrata tegevteenistuses olles, kuid muudatuse kohaselt tekib isikul </w:t>
      </w:r>
      <w:r w:rsidR="0028101C" w:rsidRPr="007E437A">
        <w:rPr>
          <w:rFonts w:ascii="Times New Roman" w:hAnsi="Times New Roman"/>
          <w:sz w:val="24"/>
          <w:szCs w:val="24"/>
        </w:rPr>
        <w:t xml:space="preserve">võimalus </w:t>
      </w:r>
      <w:r w:rsidRPr="007E437A">
        <w:rPr>
          <w:rFonts w:ascii="Times New Roman" w:hAnsi="Times New Roman"/>
          <w:sz w:val="24"/>
          <w:szCs w:val="24"/>
        </w:rPr>
        <w:t xml:space="preserve">asuda uuesti tegevteenistusse </w:t>
      </w:r>
      <w:r w:rsidR="00097270" w:rsidRPr="007E437A">
        <w:rPr>
          <w:rFonts w:ascii="Times New Roman" w:hAnsi="Times New Roman"/>
          <w:sz w:val="24"/>
          <w:szCs w:val="24"/>
        </w:rPr>
        <w:t xml:space="preserve">ja </w:t>
      </w:r>
      <w:r w:rsidRPr="007E437A">
        <w:rPr>
          <w:rFonts w:ascii="Times New Roman" w:hAnsi="Times New Roman"/>
          <w:sz w:val="24"/>
          <w:szCs w:val="24"/>
        </w:rPr>
        <w:t xml:space="preserve">samal ajal on </w:t>
      </w:r>
      <w:r w:rsidR="00097270" w:rsidRPr="007E437A">
        <w:rPr>
          <w:rFonts w:ascii="Times New Roman" w:hAnsi="Times New Roman"/>
          <w:sz w:val="24"/>
          <w:szCs w:val="24"/>
        </w:rPr>
        <w:t xml:space="preserve">tal </w:t>
      </w:r>
      <w:r w:rsidRPr="007E437A">
        <w:rPr>
          <w:rFonts w:ascii="Times New Roman" w:hAnsi="Times New Roman"/>
          <w:sz w:val="24"/>
          <w:szCs w:val="24"/>
        </w:rPr>
        <w:t>õigus saada pensioni.</w:t>
      </w:r>
    </w:p>
    <w:p w14:paraId="6579C120" w14:textId="77777777" w:rsidR="00EB4A9A" w:rsidRPr="007E437A" w:rsidRDefault="00EB4A9A" w:rsidP="007E437A">
      <w:pPr>
        <w:pStyle w:val="Vahedeta"/>
        <w:jc w:val="both"/>
        <w:rPr>
          <w:rFonts w:ascii="Times New Roman" w:hAnsi="Times New Roman"/>
          <w:sz w:val="24"/>
          <w:szCs w:val="24"/>
        </w:rPr>
      </w:pPr>
    </w:p>
    <w:p w14:paraId="69EB1D4B" w14:textId="613CFD9C" w:rsidR="008065E6" w:rsidRPr="007E437A" w:rsidRDefault="004B0827" w:rsidP="007E437A">
      <w:pPr>
        <w:pStyle w:val="Vahedeta"/>
        <w:jc w:val="both"/>
        <w:rPr>
          <w:rFonts w:ascii="Times New Roman" w:hAnsi="Times New Roman"/>
          <w:sz w:val="24"/>
          <w:szCs w:val="24"/>
        </w:rPr>
      </w:pPr>
      <w:r w:rsidRPr="007E437A">
        <w:rPr>
          <w:rFonts w:ascii="Times New Roman" w:hAnsi="Times New Roman"/>
          <w:sz w:val="24"/>
          <w:szCs w:val="24"/>
        </w:rPr>
        <w:t>Muudatuste eesmär</w:t>
      </w:r>
      <w:r w:rsidR="00097270" w:rsidRPr="007E437A">
        <w:rPr>
          <w:rFonts w:ascii="Times New Roman" w:hAnsi="Times New Roman"/>
          <w:sz w:val="24"/>
          <w:szCs w:val="24"/>
        </w:rPr>
        <w:t>k</w:t>
      </w:r>
      <w:r w:rsidRPr="007E437A">
        <w:rPr>
          <w:rFonts w:ascii="Times New Roman" w:hAnsi="Times New Roman"/>
          <w:sz w:val="24"/>
          <w:szCs w:val="24"/>
        </w:rPr>
        <w:t xml:space="preserve"> on saavutada olukord, kus tegevteenistuspensioni saav isik oleks motiveeritud kandideerima sõjaväelise auastmega rahuaja ametikohale</w:t>
      </w:r>
      <w:r w:rsidR="00097270" w:rsidRPr="007E437A">
        <w:rPr>
          <w:rFonts w:ascii="Times New Roman" w:hAnsi="Times New Roman"/>
          <w:sz w:val="24"/>
          <w:szCs w:val="24"/>
        </w:rPr>
        <w:t>,</w:t>
      </w:r>
      <w:r w:rsidRPr="007E437A">
        <w:rPr>
          <w:rFonts w:ascii="Times New Roman" w:hAnsi="Times New Roman"/>
          <w:sz w:val="24"/>
          <w:szCs w:val="24"/>
        </w:rPr>
        <w:t xml:space="preserve"> teades, et tema pensionimakseid ei peatata.</w:t>
      </w:r>
    </w:p>
    <w:p w14:paraId="10063301" w14:textId="77777777" w:rsidR="00097270" w:rsidRPr="007E437A" w:rsidRDefault="00097270" w:rsidP="007E437A">
      <w:pPr>
        <w:pStyle w:val="Vahedeta"/>
        <w:jc w:val="both"/>
        <w:rPr>
          <w:rFonts w:ascii="Times New Roman" w:hAnsi="Times New Roman"/>
          <w:sz w:val="24"/>
          <w:szCs w:val="24"/>
        </w:rPr>
      </w:pPr>
    </w:p>
    <w:p w14:paraId="227C82FF" w14:textId="39E9EECE" w:rsidR="004B0827" w:rsidRPr="007E437A" w:rsidRDefault="004B0827" w:rsidP="007E437A">
      <w:pPr>
        <w:pStyle w:val="Vahedeta"/>
        <w:jc w:val="both"/>
        <w:rPr>
          <w:rFonts w:ascii="Times New Roman" w:hAnsi="Times New Roman"/>
          <w:sz w:val="24"/>
          <w:szCs w:val="24"/>
        </w:rPr>
      </w:pPr>
      <w:r w:rsidRPr="007E437A">
        <w:rPr>
          <w:rFonts w:ascii="Times New Roman" w:hAnsi="Times New Roman"/>
          <w:sz w:val="24"/>
          <w:szCs w:val="24"/>
        </w:rPr>
        <w:t>Oluline on siinjuures asjaolu, et tegevteenistuspensioni ei saa määrata tegevväelasele – see tagab kaitseväeteenistuses kinnise rotatsioonisüsteemi toimimise, kus üldjuhul sisenetakse madalamal astmel ja liigutakse teenistuse jooksul kõrgemale karjääriastmele. Selline lähenemi</w:t>
      </w:r>
      <w:r w:rsidR="00097270" w:rsidRPr="007E437A">
        <w:rPr>
          <w:rFonts w:ascii="Times New Roman" w:hAnsi="Times New Roman"/>
          <w:sz w:val="24"/>
          <w:szCs w:val="24"/>
        </w:rPr>
        <w:t>sviis</w:t>
      </w:r>
      <w:r w:rsidRPr="007E437A">
        <w:rPr>
          <w:rFonts w:ascii="Times New Roman" w:hAnsi="Times New Roman"/>
          <w:sz w:val="24"/>
          <w:szCs w:val="24"/>
        </w:rPr>
        <w:t xml:space="preserve"> võimaldab Kaitseväel reageerida paindlikult olukordades, kus teatud tasemetele ei ole konkreetse</w:t>
      </w:r>
      <w:r w:rsidR="00097270" w:rsidRPr="007E437A">
        <w:rPr>
          <w:rFonts w:ascii="Times New Roman" w:hAnsi="Times New Roman"/>
          <w:sz w:val="24"/>
          <w:szCs w:val="24"/>
        </w:rPr>
        <w:t>l</w:t>
      </w:r>
      <w:r w:rsidRPr="007E437A">
        <w:rPr>
          <w:rFonts w:ascii="Times New Roman" w:hAnsi="Times New Roman"/>
          <w:sz w:val="24"/>
          <w:szCs w:val="24"/>
        </w:rPr>
        <w:t xml:space="preserve"> </w:t>
      </w:r>
      <w:r w:rsidR="00097270" w:rsidRPr="007E437A">
        <w:rPr>
          <w:rFonts w:ascii="Times New Roman" w:hAnsi="Times New Roman"/>
          <w:sz w:val="24"/>
          <w:szCs w:val="24"/>
        </w:rPr>
        <w:t>ajal</w:t>
      </w:r>
      <w:r w:rsidRPr="007E437A">
        <w:rPr>
          <w:rFonts w:ascii="Times New Roman" w:hAnsi="Times New Roman"/>
          <w:sz w:val="24"/>
          <w:szCs w:val="24"/>
        </w:rPr>
        <w:t xml:space="preserve"> võtta piisavalt tegevväelasi ja neid kohti saab täita konkursi</w:t>
      </w:r>
      <w:r w:rsidR="00097270" w:rsidRPr="007E437A">
        <w:rPr>
          <w:rFonts w:ascii="Times New Roman" w:hAnsi="Times New Roman"/>
          <w:sz w:val="24"/>
          <w:szCs w:val="24"/>
        </w:rPr>
        <w:t>ga</w:t>
      </w:r>
      <w:r w:rsidRPr="007E437A">
        <w:rPr>
          <w:rFonts w:ascii="Times New Roman" w:hAnsi="Times New Roman"/>
          <w:sz w:val="24"/>
          <w:szCs w:val="24"/>
        </w:rPr>
        <w:t xml:space="preserve"> viisil, mis ei pidurda teenistuses olijate karjäärivõimalusi.</w:t>
      </w:r>
    </w:p>
    <w:p w14:paraId="1C9B89E0" w14:textId="77777777" w:rsidR="004B0827" w:rsidRPr="007E437A" w:rsidRDefault="004B0827" w:rsidP="007E437A">
      <w:pPr>
        <w:pStyle w:val="Vahedeta"/>
        <w:jc w:val="both"/>
        <w:rPr>
          <w:rFonts w:ascii="Times New Roman" w:hAnsi="Times New Roman"/>
          <w:sz w:val="24"/>
          <w:szCs w:val="24"/>
        </w:rPr>
      </w:pPr>
    </w:p>
    <w:p w14:paraId="4ED2D4C1" w14:textId="331CDE2A" w:rsidR="004B0827" w:rsidRPr="007E437A" w:rsidRDefault="00AF40BF" w:rsidP="007E437A">
      <w:pPr>
        <w:pStyle w:val="Vahedeta"/>
        <w:jc w:val="both"/>
        <w:rPr>
          <w:rFonts w:ascii="Times New Roman" w:hAnsi="Times New Roman"/>
          <w:sz w:val="24"/>
          <w:szCs w:val="24"/>
        </w:rPr>
      </w:pPr>
      <w:r w:rsidRPr="007E437A">
        <w:rPr>
          <w:rFonts w:ascii="Times New Roman" w:hAnsi="Times New Roman"/>
          <w:sz w:val="24"/>
          <w:szCs w:val="24"/>
        </w:rPr>
        <w:t xml:space="preserve">Eelnõuga tehtav muudatus </w:t>
      </w:r>
      <w:r w:rsidR="004B0827" w:rsidRPr="007E437A">
        <w:rPr>
          <w:rFonts w:ascii="Times New Roman" w:hAnsi="Times New Roman"/>
          <w:sz w:val="24"/>
          <w:szCs w:val="24"/>
        </w:rPr>
        <w:t>rakenduks selliselt, et kui tegevväelane teenistusest lahkub, laseb ta endale pensioni määrata</w:t>
      </w:r>
      <w:r w:rsidR="00097270" w:rsidRPr="007E437A">
        <w:rPr>
          <w:rFonts w:ascii="Times New Roman" w:hAnsi="Times New Roman"/>
          <w:sz w:val="24"/>
          <w:szCs w:val="24"/>
        </w:rPr>
        <w:t>,</w:t>
      </w:r>
      <w:r w:rsidR="004B0827" w:rsidRPr="007E437A">
        <w:rPr>
          <w:rFonts w:ascii="Times New Roman" w:hAnsi="Times New Roman"/>
          <w:sz w:val="24"/>
          <w:szCs w:val="24"/>
        </w:rPr>
        <w:t xml:space="preserve"> </w:t>
      </w:r>
      <w:r w:rsidR="00097270" w:rsidRPr="007E437A">
        <w:rPr>
          <w:rFonts w:ascii="Times New Roman" w:hAnsi="Times New Roman"/>
          <w:sz w:val="24"/>
          <w:szCs w:val="24"/>
        </w:rPr>
        <w:t xml:space="preserve">ja </w:t>
      </w:r>
      <w:r w:rsidR="004B0827" w:rsidRPr="007E437A">
        <w:rPr>
          <w:rFonts w:ascii="Times New Roman" w:hAnsi="Times New Roman"/>
          <w:sz w:val="24"/>
          <w:szCs w:val="24"/>
        </w:rPr>
        <w:t>kui Kaitseväel on talle ametikohta pakkuda, saab ta tegevteenistusse võtta (tegevteenistusstaaži enam ei lisandu). Kuna tegemist on uue teenistusse võtmisega, rakendub sellele tähtajalise teenistussuhte regulatsioon – isiku saab võtta tegevteenistusse vajalikuks ajaks, mis annab võimaluse paindlikult reageerida</w:t>
      </w:r>
      <w:r w:rsidR="00755BFA" w:rsidRPr="007E437A">
        <w:rPr>
          <w:rFonts w:ascii="Times New Roman" w:hAnsi="Times New Roman"/>
          <w:sz w:val="24"/>
          <w:szCs w:val="24"/>
        </w:rPr>
        <w:t>,</w:t>
      </w:r>
      <w:r w:rsidR="004B0827" w:rsidRPr="007E437A">
        <w:rPr>
          <w:rFonts w:ascii="Times New Roman" w:hAnsi="Times New Roman"/>
          <w:sz w:val="24"/>
          <w:szCs w:val="24"/>
        </w:rPr>
        <w:t xml:space="preserve"> kui </w:t>
      </w:r>
      <w:r w:rsidR="00755BFA" w:rsidRPr="007E437A">
        <w:rPr>
          <w:rFonts w:ascii="Times New Roman" w:hAnsi="Times New Roman"/>
          <w:sz w:val="24"/>
          <w:szCs w:val="24"/>
        </w:rPr>
        <w:t xml:space="preserve">see </w:t>
      </w:r>
      <w:r w:rsidR="004B0827" w:rsidRPr="007E437A">
        <w:rPr>
          <w:rFonts w:ascii="Times New Roman" w:hAnsi="Times New Roman"/>
          <w:sz w:val="24"/>
          <w:szCs w:val="24"/>
        </w:rPr>
        <w:t xml:space="preserve">vajadus peaks </w:t>
      </w:r>
      <w:r w:rsidR="00E04216" w:rsidRPr="007E437A">
        <w:rPr>
          <w:rFonts w:ascii="Times New Roman" w:hAnsi="Times New Roman"/>
          <w:sz w:val="24"/>
          <w:szCs w:val="24"/>
        </w:rPr>
        <w:t>ära langema</w:t>
      </w:r>
      <w:r w:rsidR="004B0827" w:rsidRPr="007E437A">
        <w:rPr>
          <w:rFonts w:ascii="Times New Roman" w:hAnsi="Times New Roman"/>
          <w:sz w:val="24"/>
          <w:szCs w:val="24"/>
        </w:rPr>
        <w:t>.</w:t>
      </w:r>
    </w:p>
    <w:p w14:paraId="4CFE3A50" w14:textId="41D66BC4" w:rsidR="00B464CC" w:rsidRPr="007E437A" w:rsidRDefault="00B464CC" w:rsidP="007E437A">
      <w:pPr>
        <w:pStyle w:val="Vahedeta"/>
        <w:jc w:val="both"/>
        <w:rPr>
          <w:rFonts w:ascii="Times New Roman" w:hAnsi="Times New Roman"/>
          <w:sz w:val="24"/>
          <w:szCs w:val="24"/>
        </w:rPr>
      </w:pPr>
    </w:p>
    <w:p w14:paraId="0EBDC1F3" w14:textId="10DDB687" w:rsidR="00884123" w:rsidRDefault="00884123" w:rsidP="007E437A">
      <w:pPr>
        <w:pStyle w:val="Vahedeta"/>
        <w:jc w:val="both"/>
        <w:rPr>
          <w:rFonts w:ascii="Times New Roman" w:hAnsi="Times New Roman"/>
          <w:sz w:val="24"/>
          <w:szCs w:val="24"/>
        </w:rPr>
      </w:pPr>
      <w:r w:rsidRPr="007E437A">
        <w:rPr>
          <w:rFonts w:ascii="Times New Roman" w:hAnsi="Times New Roman"/>
          <w:b/>
          <w:sz w:val="24"/>
          <w:szCs w:val="24"/>
        </w:rPr>
        <w:t xml:space="preserve">Paragrahviga 4 </w:t>
      </w:r>
      <w:r w:rsidRPr="007E437A">
        <w:rPr>
          <w:rFonts w:ascii="Times New Roman" w:hAnsi="Times New Roman"/>
          <w:sz w:val="24"/>
          <w:szCs w:val="24"/>
        </w:rPr>
        <w:t>muudetakse KKS</w:t>
      </w:r>
      <w:r w:rsidR="00755BFA" w:rsidRPr="007E437A">
        <w:rPr>
          <w:rFonts w:ascii="Times New Roman" w:hAnsi="Times New Roman"/>
          <w:sz w:val="24"/>
          <w:szCs w:val="24"/>
        </w:rPr>
        <w:t>-</w:t>
      </w:r>
      <w:r w:rsidRPr="007E437A">
        <w:rPr>
          <w:rFonts w:ascii="Times New Roman" w:hAnsi="Times New Roman"/>
          <w:sz w:val="24"/>
          <w:szCs w:val="24"/>
        </w:rPr>
        <w:t>i sätteid</w:t>
      </w:r>
      <w:r w:rsidR="00755BFA" w:rsidRPr="007E437A">
        <w:rPr>
          <w:rFonts w:ascii="Times New Roman" w:hAnsi="Times New Roman"/>
          <w:sz w:val="24"/>
          <w:szCs w:val="24"/>
        </w:rPr>
        <w:t>.</w:t>
      </w:r>
    </w:p>
    <w:p w14:paraId="24B00674" w14:textId="77777777" w:rsidR="00F1075D" w:rsidRPr="007E437A" w:rsidRDefault="00F1075D" w:rsidP="007E437A">
      <w:pPr>
        <w:pStyle w:val="Vahedeta"/>
        <w:jc w:val="both"/>
        <w:rPr>
          <w:rFonts w:ascii="Times New Roman" w:hAnsi="Times New Roman"/>
          <w:sz w:val="24"/>
          <w:szCs w:val="24"/>
        </w:rPr>
      </w:pPr>
    </w:p>
    <w:p w14:paraId="191DFEA5" w14:textId="3FF0AD1C" w:rsidR="00E744DE" w:rsidRPr="007E437A" w:rsidRDefault="007A7BD1" w:rsidP="007E437A">
      <w:pPr>
        <w:pStyle w:val="Vahedeta"/>
        <w:jc w:val="both"/>
        <w:rPr>
          <w:rFonts w:ascii="Times New Roman" w:hAnsi="Times New Roman"/>
          <w:sz w:val="24"/>
          <w:szCs w:val="24"/>
        </w:rPr>
      </w:pPr>
      <w:r w:rsidRPr="007E437A">
        <w:rPr>
          <w:rFonts w:ascii="Times New Roman" w:hAnsi="Times New Roman"/>
          <w:b/>
          <w:sz w:val="24"/>
          <w:szCs w:val="24"/>
        </w:rPr>
        <w:t>Punktiga 1</w:t>
      </w:r>
      <w:r w:rsidRPr="007E437A">
        <w:rPr>
          <w:rFonts w:ascii="Times New Roman" w:hAnsi="Times New Roman"/>
          <w:sz w:val="24"/>
          <w:szCs w:val="24"/>
        </w:rPr>
        <w:t xml:space="preserve"> muudetakse § 8 </w:t>
      </w:r>
      <w:r w:rsidR="00E744DE" w:rsidRPr="007E437A">
        <w:rPr>
          <w:rFonts w:ascii="Times New Roman" w:hAnsi="Times New Roman"/>
          <w:sz w:val="24"/>
          <w:szCs w:val="24"/>
        </w:rPr>
        <w:t xml:space="preserve">ja laiendatakse </w:t>
      </w:r>
      <w:r w:rsidR="00C509D6" w:rsidRPr="007E437A">
        <w:rPr>
          <w:rFonts w:ascii="Times New Roman" w:hAnsi="Times New Roman"/>
          <w:sz w:val="24"/>
          <w:szCs w:val="24"/>
        </w:rPr>
        <w:t>k</w:t>
      </w:r>
      <w:r w:rsidR="00E744DE" w:rsidRPr="007E437A">
        <w:rPr>
          <w:rFonts w:ascii="Times New Roman" w:hAnsi="Times New Roman"/>
          <w:sz w:val="24"/>
          <w:szCs w:val="24"/>
        </w:rPr>
        <w:t xml:space="preserve">aitseväeteenistuse mõistet. </w:t>
      </w:r>
      <w:r w:rsidR="002F2ECD" w:rsidRPr="007E437A">
        <w:rPr>
          <w:rFonts w:ascii="Times New Roman" w:hAnsi="Times New Roman"/>
          <w:sz w:val="24"/>
          <w:szCs w:val="24"/>
        </w:rPr>
        <w:t xml:space="preserve">Tegevteenistus on mõeldud vaid ametikohtadele ja tööülesannetele, mille tulemuslik </w:t>
      </w:r>
      <w:r w:rsidR="00755BFA" w:rsidRPr="007E437A">
        <w:rPr>
          <w:rFonts w:ascii="Times New Roman" w:hAnsi="Times New Roman"/>
          <w:sz w:val="24"/>
          <w:szCs w:val="24"/>
        </w:rPr>
        <w:t xml:space="preserve">täitmine </w:t>
      </w:r>
      <w:r w:rsidR="002F2ECD" w:rsidRPr="007E437A">
        <w:rPr>
          <w:rFonts w:ascii="Times New Roman" w:hAnsi="Times New Roman"/>
          <w:sz w:val="24"/>
          <w:szCs w:val="24"/>
        </w:rPr>
        <w:t xml:space="preserve">eeldab sõjaväelist väljaõpet. Tegevteenistus on seotud kõige suuremate piirangutega, seetõttu ei ole mõistlik samu piiranguid nõuda isikutelt, kelle tööülesanded sisuliselt selliseid piiranguid ei eelda. Kaitseväes on </w:t>
      </w:r>
      <w:r w:rsidR="00755BFA" w:rsidRPr="007E437A">
        <w:rPr>
          <w:rFonts w:ascii="Times New Roman" w:hAnsi="Times New Roman"/>
          <w:sz w:val="24"/>
          <w:szCs w:val="24"/>
        </w:rPr>
        <w:t xml:space="preserve">sääraseid </w:t>
      </w:r>
      <w:r w:rsidR="00D04AF3" w:rsidRPr="007E437A">
        <w:rPr>
          <w:rFonts w:ascii="Times New Roman" w:hAnsi="Times New Roman"/>
          <w:sz w:val="24"/>
          <w:szCs w:val="24"/>
        </w:rPr>
        <w:t>ametikohti</w:t>
      </w:r>
      <w:r w:rsidR="002F2ECD" w:rsidRPr="007E437A">
        <w:rPr>
          <w:rFonts w:ascii="Times New Roman" w:hAnsi="Times New Roman"/>
          <w:sz w:val="24"/>
          <w:szCs w:val="24"/>
        </w:rPr>
        <w:t>, mis</w:t>
      </w:r>
      <w:r w:rsidR="008065E6" w:rsidRPr="007E437A">
        <w:rPr>
          <w:rFonts w:ascii="Times New Roman" w:hAnsi="Times New Roman"/>
          <w:sz w:val="24"/>
          <w:szCs w:val="24"/>
        </w:rPr>
        <w:t xml:space="preserve"> </w:t>
      </w:r>
      <w:r w:rsidR="00C509D6" w:rsidRPr="007E437A">
        <w:rPr>
          <w:rFonts w:ascii="Times New Roman" w:hAnsi="Times New Roman"/>
          <w:sz w:val="24"/>
          <w:szCs w:val="24"/>
        </w:rPr>
        <w:t xml:space="preserve">igapäevast </w:t>
      </w:r>
      <w:r w:rsidR="002F2ECD" w:rsidRPr="007E437A">
        <w:rPr>
          <w:rFonts w:ascii="Times New Roman" w:hAnsi="Times New Roman"/>
          <w:sz w:val="24"/>
          <w:szCs w:val="24"/>
        </w:rPr>
        <w:t>sõjaväelist väljaõpet ei eelda. Teine oluline aspekt tegevteenistuses on sõjaväelisel väljaõppel osalemise kohustuslikkus (õppused), aga õppustel osalemis</w:t>
      </w:r>
      <w:r w:rsidR="00755BFA" w:rsidRPr="007E437A">
        <w:rPr>
          <w:rFonts w:ascii="Times New Roman" w:hAnsi="Times New Roman"/>
          <w:sz w:val="24"/>
          <w:szCs w:val="24"/>
        </w:rPr>
        <w:t>t</w:t>
      </w:r>
      <w:r w:rsidR="002F2ECD" w:rsidRPr="007E437A">
        <w:rPr>
          <w:rFonts w:ascii="Times New Roman" w:hAnsi="Times New Roman"/>
          <w:sz w:val="24"/>
          <w:szCs w:val="24"/>
        </w:rPr>
        <w:t xml:space="preserve"> saab reguleerida ka teistel alustel (töölepingutes). </w:t>
      </w:r>
      <w:r w:rsidR="00E744DE" w:rsidRPr="007E437A">
        <w:rPr>
          <w:rFonts w:ascii="Times New Roman" w:hAnsi="Times New Roman"/>
          <w:sz w:val="24"/>
          <w:szCs w:val="24"/>
        </w:rPr>
        <w:t>Kaitseväes avalikus teenistuses või töösuhtes olevate isikute suhtes kohald</w:t>
      </w:r>
      <w:r w:rsidR="00755BFA" w:rsidRPr="007E437A">
        <w:rPr>
          <w:rFonts w:ascii="Times New Roman" w:hAnsi="Times New Roman"/>
          <w:sz w:val="24"/>
          <w:szCs w:val="24"/>
        </w:rPr>
        <w:t>atakse</w:t>
      </w:r>
      <w:r w:rsidR="00E744DE" w:rsidRPr="007E437A">
        <w:rPr>
          <w:rFonts w:ascii="Times New Roman" w:hAnsi="Times New Roman"/>
          <w:sz w:val="24"/>
          <w:szCs w:val="24"/>
        </w:rPr>
        <w:t xml:space="preserve"> TLS-</w:t>
      </w:r>
      <w:proofErr w:type="spellStart"/>
      <w:r w:rsidR="00E744DE" w:rsidRPr="007E437A">
        <w:rPr>
          <w:rFonts w:ascii="Times New Roman" w:hAnsi="Times New Roman"/>
          <w:sz w:val="24"/>
          <w:szCs w:val="24"/>
        </w:rPr>
        <w:t>is</w:t>
      </w:r>
      <w:proofErr w:type="spellEnd"/>
      <w:r w:rsidR="00E744DE" w:rsidRPr="007E437A">
        <w:rPr>
          <w:rFonts w:ascii="Times New Roman" w:hAnsi="Times New Roman"/>
          <w:sz w:val="24"/>
          <w:szCs w:val="24"/>
        </w:rPr>
        <w:t xml:space="preserve"> ja </w:t>
      </w:r>
      <w:proofErr w:type="spellStart"/>
      <w:r w:rsidR="00E744DE" w:rsidRPr="007E437A">
        <w:rPr>
          <w:rFonts w:ascii="Times New Roman" w:hAnsi="Times New Roman"/>
          <w:sz w:val="24"/>
          <w:szCs w:val="24"/>
        </w:rPr>
        <w:t>ATS-is</w:t>
      </w:r>
      <w:proofErr w:type="spellEnd"/>
      <w:r w:rsidR="00E744DE" w:rsidRPr="007E437A">
        <w:rPr>
          <w:rFonts w:ascii="Times New Roman" w:hAnsi="Times New Roman"/>
          <w:sz w:val="24"/>
          <w:szCs w:val="24"/>
        </w:rPr>
        <w:t xml:space="preserve"> sätestatud töö- ja puhkeaja </w:t>
      </w:r>
      <w:r w:rsidR="00755BFA" w:rsidRPr="007E437A">
        <w:rPr>
          <w:rFonts w:ascii="Times New Roman" w:hAnsi="Times New Roman"/>
          <w:sz w:val="24"/>
          <w:szCs w:val="24"/>
        </w:rPr>
        <w:t>seadust</w:t>
      </w:r>
      <w:r w:rsidR="00E744DE" w:rsidRPr="007E437A">
        <w:rPr>
          <w:rFonts w:ascii="Times New Roman" w:hAnsi="Times New Roman"/>
          <w:sz w:val="24"/>
          <w:szCs w:val="24"/>
        </w:rPr>
        <w:t xml:space="preserve">, mille kohaselt on igapäevase ja </w:t>
      </w:r>
      <w:r w:rsidR="00755BFA" w:rsidRPr="007E437A">
        <w:rPr>
          <w:rFonts w:ascii="Times New Roman" w:hAnsi="Times New Roman"/>
          <w:sz w:val="24"/>
          <w:szCs w:val="24"/>
        </w:rPr>
        <w:t>-</w:t>
      </w:r>
      <w:r w:rsidR="00E744DE" w:rsidRPr="007E437A">
        <w:rPr>
          <w:rFonts w:ascii="Times New Roman" w:hAnsi="Times New Roman"/>
          <w:sz w:val="24"/>
          <w:szCs w:val="24"/>
        </w:rPr>
        <w:t xml:space="preserve">nädalase puhkeaja suhtes lubatud erisusi rakendada vaid juhul, kui see on sätestatud seaduses. Kuna kehtiva KKS-i alusel ei ole vastavaid erisusi ette nähtud, ei anna praegune regulatsioon piisavalt võimalusi </w:t>
      </w:r>
      <w:r w:rsidR="00755BFA" w:rsidRPr="007E437A">
        <w:rPr>
          <w:rFonts w:ascii="Times New Roman" w:hAnsi="Times New Roman"/>
          <w:sz w:val="24"/>
          <w:szCs w:val="24"/>
        </w:rPr>
        <w:t xml:space="preserve">kaasata </w:t>
      </w:r>
      <w:r w:rsidR="00E744DE" w:rsidRPr="007E437A">
        <w:rPr>
          <w:rFonts w:ascii="Times New Roman" w:hAnsi="Times New Roman"/>
          <w:sz w:val="24"/>
          <w:szCs w:val="24"/>
        </w:rPr>
        <w:t>Kaitseväes töötava</w:t>
      </w:r>
      <w:r w:rsidR="00755BFA" w:rsidRPr="007E437A">
        <w:rPr>
          <w:rFonts w:ascii="Times New Roman" w:hAnsi="Times New Roman"/>
          <w:sz w:val="24"/>
          <w:szCs w:val="24"/>
        </w:rPr>
        <w:t>id</w:t>
      </w:r>
      <w:r w:rsidR="00E744DE" w:rsidRPr="007E437A">
        <w:rPr>
          <w:rFonts w:ascii="Times New Roman" w:hAnsi="Times New Roman"/>
          <w:sz w:val="24"/>
          <w:szCs w:val="24"/>
        </w:rPr>
        <w:t xml:space="preserve"> tsiviilteenistuja</w:t>
      </w:r>
      <w:r w:rsidR="00755BFA" w:rsidRPr="007E437A">
        <w:rPr>
          <w:rFonts w:ascii="Times New Roman" w:hAnsi="Times New Roman"/>
          <w:sz w:val="24"/>
          <w:szCs w:val="24"/>
        </w:rPr>
        <w:t>id</w:t>
      </w:r>
      <w:r w:rsidR="00E744DE" w:rsidRPr="007E437A">
        <w:rPr>
          <w:rFonts w:ascii="Times New Roman" w:hAnsi="Times New Roman"/>
          <w:sz w:val="24"/>
          <w:szCs w:val="24"/>
        </w:rPr>
        <w:t xml:space="preserve"> Kaitseväe ülesannete täitmi</w:t>
      </w:r>
      <w:r w:rsidR="00755BFA" w:rsidRPr="007E437A">
        <w:rPr>
          <w:rFonts w:ascii="Times New Roman" w:hAnsi="Times New Roman"/>
          <w:sz w:val="24"/>
          <w:szCs w:val="24"/>
        </w:rPr>
        <w:t>sse</w:t>
      </w:r>
      <w:r w:rsidR="00E744DE" w:rsidRPr="007E437A">
        <w:rPr>
          <w:rFonts w:ascii="Times New Roman" w:hAnsi="Times New Roman"/>
          <w:sz w:val="24"/>
          <w:szCs w:val="24"/>
        </w:rPr>
        <w:t>, sh õppustel osalemis</w:t>
      </w:r>
      <w:r w:rsidR="00755BFA" w:rsidRPr="007E437A">
        <w:rPr>
          <w:rFonts w:ascii="Times New Roman" w:hAnsi="Times New Roman"/>
          <w:sz w:val="24"/>
          <w:szCs w:val="24"/>
        </w:rPr>
        <w:t>se.</w:t>
      </w:r>
    </w:p>
    <w:p w14:paraId="7BCFBB22" w14:textId="0ABAD22C" w:rsidR="008065E6" w:rsidRPr="007E437A" w:rsidRDefault="00E744DE" w:rsidP="007E437A">
      <w:pPr>
        <w:pStyle w:val="Vahedeta"/>
        <w:jc w:val="both"/>
        <w:rPr>
          <w:rFonts w:ascii="Times New Roman" w:hAnsi="Times New Roman"/>
          <w:sz w:val="24"/>
          <w:szCs w:val="24"/>
        </w:rPr>
      </w:pPr>
      <w:r w:rsidRPr="007E437A">
        <w:rPr>
          <w:rFonts w:ascii="Times New Roman" w:hAnsi="Times New Roman"/>
          <w:sz w:val="24"/>
          <w:szCs w:val="24"/>
        </w:rPr>
        <w:t xml:space="preserve">Seega </w:t>
      </w:r>
      <w:r w:rsidR="00755BFA" w:rsidRPr="007E437A">
        <w:rPr>
          <w:rFonts w:ascii="Times New Roman" w:hAnsi="Times New Roman"/>
          <w:sz w:val="24"/>
          <w:szCs w:val="24"/>
        </w:rPr>
        <w:t xml:space="preserve">täiendatakse </w:t>
      </w:r>
      <w:r w:rsidRPr="007E437A">
        <w:rPr>
          <w:rFonts w:ascii="Times New Roman" w:hAnsi="Times New Roman"/>
          <w:sz w:val="24"/>
          <w:szCs w:val="24"/>
        </w:rPr>
        <w:t>KKS</w:t>
      </w:r>
      <w:r w:rsidR="00755BFA" w:rsidRPr="007E437A">
        <w:rPr>
          <w:rFonts w:ascii="Times New Roman" w:hAnsi="Times New Roman"/>
          <w:sz w:val="24"/>
          <w:szCs w:val="24"/>
        </w:rPr>
        <w:t>-i</w:t>
      </w:r>
      <w:r w:rsidRPr="007E437A">
        <w:rPr>
          <w:rFonts w:ascii="Times New Roman" w:hAnsi="Times New Roman"/>
          <w:sz w:val="24"/>
          <w:szCs w:val="24"/>
        </w:rPr>
        <w:t xml:space="preserve"> § 8 sätetega, mis võimaldavad </w:t>
      </w:r>
      <w:r w:rsidR="00755BFA" w:rsidRPr="007E437A">
        <w:rPr>
          <w:rFonts w:ascii="Times New Roman" w:hAnsi="Times New Roman"/>
          <w:sz w:val="24"/>
          <w:szCs w:val="24"/>
        </w:rPr>
        <w:t xml:space="preserve">kaasata </w:t>
      </w:r>
      <w:r w:rsidRPr="007E437A">
        <w:rPr>
          <w:rFonts w:ascii="Times New Roman" w:hAnsi="Times New Roman"/>
          <w:sz w:val="24"/>
          <w:szCs w:val="24"/>
        </w:rPr>
        <w:t>Kaitseväes avalikus teenistuses või töösuhtes olevat isikut sõjaväelisele väljaõppele ilma</w:t>
      </w:r>
      <w:r w:rsidR="00755BFA" w:rsidRPr="007E437A">
        <w:rPr>
          <w:rFonts w:ascii="Times New Roman" w:hAnsi="Times New Roman"/>
          <w:sz w:val="24"/>
          <w:szCs w:val="24"/>
        </w:rPr>
        <w:t>, et arvestataks</w:t>
      </w:r>
      <w:r w:rsidRPr="007E437A">
        <w:rPr>
          <w:rFonts w:ascii="Times New Roman" w:hAnsi="Times New Roman"/>
          <w:sz w:val="24"/>
          <w:szCs w:val="24"/>
        </w:rPr>
        <w:t xml:space="preserve"> summeeritud tööaja, ületunnitöö, </w:t>
      </w:r>
      <w:proofErr w:type="spellStart"/>
      <w:r w:rsidRPr="007E437A">
        <w:rPr>
          <w:rFonts w:ascii="Times New Roman" w:hAnsi="Times New Roman"/>
          <w:sz w:val="24"/>
          <w:szCs w:val="24"/>
        </w:rPr>
        <w:t>öötöö</w:t>
      </w:r>
      <w:proofErr w:type="spellEnd"/>
      <w:r w:rsidRPr="007E437A">
        <w:rPr>
          <w:rFonts w:ascii="Times New Roman" w:hAnsi="Times New Roman"/>
          <w:sz w:val="24"/>
          <w:szCs w:val="24"/>
        </w:rPr>
        <w:t xml:space="preserve"> ja riigipühal tehtava töö hüvitamise, töö tegemise aja piirangu, tööaja korralduse, </w:t>
      </w:r>
      <w:proofErr w:type="spellStart"/>
      <w:r w:rsidRPr="007E437A">
        <w:rPr>
          <w:rFonts w:ascii="Times New Roman" w:hAnsi="Times New Roman"/>
          <w:sz w:val="24"/>
          <w:szCs w:val="24"/>
        </w:rPr>
        <w:t>öötöö</w:t>
      </w:r>
      <w:proofErr w:type="spellEnd"/>
      <w:r w:rsidRPr="007E437A">
        <w:rPr>
          <w:rFonts w:ascii="Times New Roman" w:hAnsi="Times New Roman"/>
          <w:sz w:val="24"/>
          <w:szCs w:val="24"/>
        </w:rPr>
        <w:t xml:space="preserve"> piirangu ning igapäevast ja </w:t>
      </w:r>
      <w:r w:rsidR="00755BFA" w:rsidRPr="007E437A">
        <w:rPr>
          <w:rFonts w:ascii="Times New Roman" w:hAnsi="Times New Roman"/>
          <w:sz w:val="24"/>
          <w:szCs w:val="24"/>
        </w:rPr>
        <w:t>-</w:t>
      </w:r>
      <w:r w:rsidRPr="007E437A">
        <w:rPr>
          <w:rFonts w:ascii="Times New Roman" w:hAnsi="Times New Roman"/>
          <w:sz w:val="24"/>
          <w:szCs w:val="24"/>
        </w:rPr>
        <w:t xml:space="preserve">nädalast puhkeaja regulatsiooni. </w:t>
      </w:r>
      <w:r w:rsidRPr="007E437A">
        <w:rPr>
          <w:rFonts w:ascii="Times New Roman" w:hAnsi="Times New Roman"/>
          <w:sz w:val="24"/>
          <w:szCs w:val="24"/>
        </w:rPr>
        <w:lastRenderedPageBreak/>
        <w:t>Selline kaasamine oleks võimalik üksnes juhul, kui vastav kohustus on isiku ametijuhendis või töölepingus ette nähtud. Sõjaväelisel väljaõppel osalemisel antakse isikule iga 24 tunni kohta vähemalt kuus tundi puhkeaega, millest neli tundi peab olema katkematu</w:t>
      </w:r>
      <w:r w:rsidR="00755BFA" w:rsidRPr="007E437A">
        <w:rPr>
          <w:rFonts w:ascii="Times New Roman" w:hAnsi="Times New Roman"/>
          <w:sz w:val="24"/>
          <w:szCs w:val="24"/>
        </w:rPr>
        <w:t xml:space="preserve"> puhkeaeg</w:t>
      </w:r>
      <w:r w:rsidRPr="007E437A">
        <w:rPr>
          <w:rFonts w:ascii="Times New Roman" w:hAnsi="Times New Roman"/>
          <w:sz w:val="24"/>
          <w:szCs w:val="24"/>
        </w:rPr>
        <w:t>. Sõjaväelisel väljaõppel osalemisel tehtud töö hüvitatakse vaba aja andmisega või rahas Kaitseväe juhataja kehtestatud korras ja ulatuses.</w:t>
      </w:r>
      <w:r w:rsidR="002F2ECD" w:rsidRPr="007E437A">
        <w:rPr>
          <w:rFonts w:ascii="Times New Roman" w:hAnsi="Times New Roman"/>
          <w:sz w:val="24"/>
          <w:szCs w:val="24"/>
        </w:rPr>
        <w:t xml:space="preserve"> </w:t>
      </w:r>
      <w:r w:rsidR="005854F3" w:rsidRPr="007E437A">
        <w:rPr>
          <w:rFonts w:ascii="Times New Roman" w:hAnsi="Times New Roman"/>
          <w:sz w:val="24"/>
          <w:szCs w:val="24"/>
        </w:rPr>
        <w:t xml:space="preserve">Kehtiva korra kohaselt </w:t>
      </w:r>
      <w:r w:rsidR="00755BFA" w:rsidRPr="007E437A">
        <w:rPr>
          <w:rFonts w:ascii="Times New Roman" w:hAnsi="Times New Roman"/>
          <w:sz w:val="24"/>
          <w:szCs w:val="24"/>
        </w:rPr>
        <w:t xml:space="preserve">hüvitatakse </w:t>
      </w:r>
      <w:r w:rsidR="00B21A52" w:rsidRPr="007E437A">
        <w:rPr>
          <w:rFonts w:ascii="Times New Roman" w:hAnsi="Times New Roman"/>
          <w:sz w:val="24"/>
          <w:szCs w:val="24"/>
        </w:rPr>
        <w:t>sõjaväelisel väljaõppel</w:t>
      </w:r>
      <w:r w:rsidR="005854F3" w:rsidRPr="007E437A">
        <w:rPr>
          <w:rFonts w:ascii="Times New Roman" w:hAnsi="Times New Roman"/>
          <w:sz w:val="24"/>
          <w:szCs w:val="24"/>
        </w:rPr>
        <w:t xml:space="preserve"> osalemine vaba aja andmisega </w:t>
      </w:r>
      <w:r w:rsidR="00755BFA" w:rsidRPr="007E437A">
        <w:rPr>
          <w:rFonts w:ascii="Times New Roman" w:hAnsi="Times New Roman"/>
          <w:sz w:val="24"/>
          <w:szCs w:val="24"/>
        </w:rPr>
        <w:t xml:space="preserve">– </w:t>
      </w:r>
      <w:r w:rsidR="005854F3" w:rsidRPr="007E437A">
        <w:rPr>
          <w:rFonts w:ascii="Times New Roman" w:hAnsi="Times New Roman"/>
          <w:sz w:val="24"/>
          <w:szCs w:val="24"/>
        </w:rPr>
        <w:t xml:space="preserve">üks tööpäev ühe õppusel osaletud päeva kohta </w:t>
      </w:r>
      <w:r w:rsidR="00755BFA" w:rsidRPr="007E437A">
        <w:rPr>
          <w:rFonts w:ascii="Times New Roman" w:hAnsi="Times New Roman"/>
          <w:sz w:val="24"/>
          <w:szCs w:val="24"/>
        </w:rPr>
        <w:t xml:space="preserve">– </w:t>
      </w:r>
      <w:r w:rsidR="005854F3" w:rsidRPr="007E437A">
        <w:rPr>
          <w:rFonts w:ascii="Times New Roman" w:hAnsi="Times New Roman"/>
          <w:sz w:val="24"/>
          <w:szCs w:val="24"/>
        </w:rPr>
        <w:t xml:space="preserve">või lisatasu maksmisega. Lisatasu suurus on 40 eurot iga õppusel osaletud päeva kohta. </w:t>
      </w:r>
      <w:r w:rsidR="001502C1" w:rsidRPr="007E437A">
        <w:rPr>
          <w:rFonts w:ascii="Times New Roman" w:hAnsi="Times New Roman"/>
          <w:sz w:val="24"/>
          <w:szCs w:val="24"/>
        </w:rPr>
        <w:t>Puhkepäeval osaletud päeva kohta makstakse lisatasu 65 eurot</w:t>
      </w:r>
      <w:r w:rsidR="008065E6" w:rsidRPr="007E437A">
        <w:rPr>
          <w:rFonts w:ascii="Times New Roman" w:hAnsi="Times New Roman"/>
          <w:sz w:val="24"/>
          <w:szCs w:val="24"/>
        </w:rPr>
        <w:t xml:space="preserve"> </w:t>
      </w:r>
      <w:r w:rsidR="00D92506" w:rsidRPr="007E437A">
        <w:rPr>
          <w:rFonts w:ascii="Times New Roman" w:hAnsi="Times New Roman"/>
          <w:sz w:val="24"/>
          <w:szCs w:val="24"/>
        </w:rPr>
        <w:t xml:space="preserve">(välja arvatud riigipühal). Riigipühal õppusel osalemine hüvitatakse </w:t>
      </w:r>
      <w:r w:rsidR="00755BFA" w:rsidRPr="007E437A">
        <w:rPr>
          <w:rFonts w:ascii="Times New Roman" w:hAnsi="Times New Roman"/>
          <w:sz w:val="24"/>
          <w:szCs w:val="24"/>
        </w:rPr>
        <w:t xml:space="preserve">järgmiselt: </w:t>
      </w:r>
      <w:r w:rsidR="00D92506" w:rsidRPr="007E437A">
        <w:rPr>
          <w:rFonts w:ascii="Times New Roman" w:hAnsi="Times New Roman"/>
          <w:sz w:val="24"/>
          <w:szCs w:val="24"/>
        </w:rPr>
        <w:t xml:space="preserve">ametnikule </w:t>
      </w:r>
      <w:r w:rsidR="00755BFA" w:rsidRPr="007E437A">
        <w:rPr>
          <w:rFonts w:ascii="Times New Roman" w:hAnsi="Times New Roman"/>
          <w:sz w:val="24"/>
          <w:szCs w:val="24"/>
        </w:rPr>
        <w:t xml:space="preserve">makstakse </w:t>
      </w:r>
      <w:r w:rsidR="00D92506" w:rsidRPr="007E437A">
        <w:rPr>
          <w:rFonts w:ascii="Times New Roman" w:hAnsi="Times New Roman"/>
          <w:sz w:val="24"/>
          <w:szCs w:val="24"/>
        </w:rPr>
        <w:t>kahekordset põhipalka 8 tunni ulatuses päeva kohta</w:t>
      </w:r>
      <w:r w:rsidR="00296165" w:rsidRPr="007E437A">
        <w:rPr>
          <w:rFonts w:ascii="Times New Roman" w:hAnsi="Times New Roman"/>
          <w:sz w:val="24"/>
          <w:szCs w:val="24"/>
        </w:rPr>
        <w:t xml:space="preserve"> </w:t>
      </w:r>
      <w:r w:rsidR="00755BFA" w:rsidRPr="007E437A">
        <w:rPr>
          <w:rFonts w:ascii="Times New Roman" w:hAnsi="Times New Roman"/>
          <w:sz w:val="24"/>
          <w:szCs w:val="24"/>
        </w:rPr>
        <w:t>ja</w:t>
      </w:r>
      <w:r w:rsidR="00296165" w:rsidRPr="007E437A">
        <w:rPr>
          <w:rFonts w:ascii="Times New Roman" w:hAnsi="Times New Roman"/>
          <w:sz w:val="24"/>
          <w:szCs w:val="24"/>
        </w:rPr>
        <w:t xml:space="preserve"> 40 eurot lisatasu.</w:t>
      </w:r>
    </w:p>
    <w:p w14:paraId="49B47441" w14:textId="77777777" w:rsidR="00E744DE" w:rsidRPr="007E437A" w:rsidRDefault="00E744DE" w:rsidP="007E437A">
      <w:pPr>
        <w:pStyle w:val="Vahedeta"/>
        <w:jc w:val="both"/>
        <w:rPr>
          <w:rFonts w:ascii="Times New Roman" w:hAnsi="Times New Roman"/>
          <w:sz w:val="24"/>
          <w:szCs w:val="24"/>
        </w:rPr>
      </w:pPr>
    </w:p>
    <w:p w14:paraId="2640840A" w14:textId="63439FC3" w:rsidR="0021291A" w:rsidRPr="007E437A" w:rsidRDefault="0021291A" w:rsidP="007E437A">
      <w:pPr>
        <w:pStyle w:val="Vahedeta"/>
        <w:jc w:val="both"/>
        <w:rPr>
          <w:rFonts w:ascii="Times New Roman" w:hAnsi="Times New Roman"/>
          <w:sz w:val="24"/>
          <w:szCs w:val="24"/>
        </w:rPr>
      </w:pPr>
    </w:p>
    <w:p w14:paraId="09E87E37" w14:textId="47A288A0" w:rsidR="00376B7F" w:rsidRPr="007E437A" w:rsidRDefault="005E722B" w:rsidP="007E437A">
      <w:pPr>
        <w:pStyle w:val="Vahedeta"/>
        <w:jc w:val="both"/>
        <w:rPr>
          <w:rFonts w:ascii="Times New Roman" w:hAnsi="Times New Roman"/>
          <w:sz w:val="24"/>
          <w:szCs w:val="24"/>
        </w:rPr>
      </w:pPr>
      <w:r w:rsidRPr="007E437A">
        <w:rPr>
          <w:rFonts w:ascii="Times New Roman" w:hAnsi="Times New Roman"/>
          <w:b/>
          <w:sz w:val="24"/>
          <w:szCs w:val="24"/>
        </w:rPr>
        <w:t xml:space="preserve">Paragrahvis </w:t>
      </w:r>
      <w:r w:rsidR="00537C03" w:rsidRPr="007E437A">
        <w:rPr>
          <w:rFonts w:ascii="Times New Roman" w:hAnsi="Times New Roman"/>
          <w:b/>
          <w:sz w:val="24"/>
          <w:szCs w:val="24"/>
        </w:rPr>
        <w:t>5</w:t>
      </w:r>
      <w:r w:rsidRPr="007E437A">
        <w:rPr>
          <w:rFonts w:ascii="Times New Roman" w:hAnsi="Times New Roman"/>
          <w:sz w:val="24"/>
          <w:szCs w:val="24"/>
        </w:rPr>
        <w:t xml:space="preserve"> muudetakse RSVS</w:t>
      </w:r>
      <w:r w:rsidR="00755BFA" w:rsidRPr="007E437A">
        <w:rPr>
          <w:rFonts w:ascii="Times New Roman" w:hAnsi="Times New Roman"/>
          <w:sz w:val="24"/>
          <w:szCs w:val="24"/>
        </w:rPr>
        <w:t>-</w:t>
      </w:r>
      <w:r w:rsidRPr="007E437A">
        <w:rPr>
          <w:rFonts w:ascii="Times New Roman" w:hAnsi="Times New Roman"/>
          <w:sz w:val="24"/>
          <w:szCs w:val="24"/>
        </w:rPr>
        <w:t>i sätteid</w:t>
      </w:r>
      <w:r w:rsidR="00376B7F" w:rsidRPr="007E437A">
        <w:rPr>
          <w:rFonts w:ascii="Times New Roman" w:hAnsi="Times New Roman"/>
          <w:sz w:val="24"/>
          <w:szCs w:val="24"/>
        </w:rPr>
        <w:t>.</w:t>
      </w:r>
    </w:p>
    <w:p w14:paraId="23CB8CBC" w14:textId="77777777" w:rsidR="00376B7F" w:rsidRPr="007E437A" w:rsidRDefault="00376B7F" w:rsidP="007E437A">
      <w:pPr>
        <w:pStyle w:val="Vahedeta"/>
        <w:jc w:val="both"/>
        <w:rPr>
          <w:rFonts w:ascii="Times New Roman" w:hAnsi="Times New Roman"/>
          <w:sz w:val="24"/>
          <w:szCs w:val="24"/>
        </w:rPr>
      </w:pPr>
    </w:p>
    <w:p w14:paraId="6FAE4689" w14:textId="4160ACE2" w:rsidR="0021291A" w:rsidRPr="007E437A" w:rsidRDefault="00376B7F" w:rsidP="007E437A">
      <w:pPr>
        <w:pStyle w:val="Vahedeta"/>
        <w:jc w:val="both"/>
        <w:rPr>
          <w:rFonts w:ascii="Times New Roman" w:hAnsi="Times New Roman"/>
          <w:sz w:val="24"/>
          <w:szCs w:val="24"/>
        </w:rPr>
      </w:pPr>
      <w:r w:rsidRPr="007E437A">
        <w:rPr>
          <w:rFonts w:ascii="Times New Roman" w:hAnsi="Times New Roman"/>
          <w:b/>
          <w:sz w:val="24"/>
          <w:szCs w:val="24"/>
        </w:rPr>
        <w:t>Punkti</w:t>
      </w:r>
      <w:r w:rsidR="002F2C15" w:rsidRPr="007E437A">
        <w:rPr>
          <w:rFonts w:ascii="Times New Roman" w:hAnsi="Times New Roman"/>
          <w:b/>
          <w:sz w:val="24"/>
          <w:szCs w:val="24"/>
        </w:rPr>
        <w:t>s 1</w:t>
      </w:r>
      <w:r w:rsidR="002F2C15" w:rsidRPr="007E437A">
        <w:rPr>
          <w:rFonts w:ascii="Times New Roman" w:hAnsi="Times New Roman"/>
          <w:sz w:val="24"/>
          <w:szCs w:val="24"/>
        </w:rPr>
        <w:t xml:space="preserve"> </w:t>
      </w:r>
      <w:r w:rsidRPr="007E437A">
        <w:rPr>
          <w:rFonts w:ascii="Times New Roman" w:hAnsi="Times New Roman"/>
          <w:sz w:val="24"/>
          <w:szCs w:val="24"/>
        </w:rPr>
        <w:t>muudetakse RSVS</w:t>
      </w:r>
      <w:r w:rsidR="00755BFA" w:rsidRPr="007E437A">
        <w:rPr>
          <w:rFonts w:ascii="Times New Roman" w:hAnsi="Times New Roman"/>
          <w:sz w:val="24"/>
          <w:szCs w:val="24"/>
        </w:rPr>
        <w:t>-i</w:t>
      </w:r>
      <w:r w:rsidRPr="007E437A">
        <w:rPr>
          <w:rFonts w:ascii="Times New Roman" w:hAnsi="Times New Roman"/>
          <w:sz w:val="24"/>
          <w:szCs w:val="24"/>
        </w:rPr>
        <w:t xml:space="preserve"> § 20 lõi</w:t>
      </w:r>
      <w:r w:rsidR="002F2C15" w:rsidRPr="007E437A">
        <w:rPr>
          <w:rFonts w:ascii="Times New Roman" w:hAnsi="Times New Roman"/>
          <w:sz w:val="24"/>
          <w:szCs w:val="24"/>
        </w:rPr>
        <w:t xml:space="preserve">keid </w:t>
      </w:r>
      <w:r w:rsidRPr="007E437A">
        <w:rPr>
          <w:rFonts w:ascii="Times New Roman" w:hAnsi="Times New Roman"/>
          <w:sz w:val="24"/>
          <w:szCs w:val="24"/>
        </w:rPr>
        <w:t xml:space="preserve">2 </w:t>
      </w:r>
      <w:r w:rsidR="002F2C15" w:rsidRPr="007E437A">
        <w:rPr>
          <w:rFonts w:ascii="Times New Roman" w:hAnsi="Times New Roman"/>
          <w:sz w:val="24"/>
          <w:szCs w:val="24"/>
        </w:rPr>
        <w:t xml:space="preserve">ja 3, milles on sätestatud riigisaladust töötleva üksuse kohustused. Kehtivate sätete kohaselt </w:t>
      </w:r>
      <w:r w:rsidR="00755BFA" w:rsidRPr="007E437A">
        <w:rPr>
          <w:rFonts w:ascii="Times New Roman" w:hAnsi="Times New Roman"/>
          <w:sz w:val="24"/>
          <w:szCs w:val="24"/>
        </w:rPr>
        <w:t xml:space="preserve">on </w:t>
      </w:r>
      <w:r w:rsidR="002F2C15" w:rsidRPr="007E437A">
        <w:rPr>
          <w:rFonts w:ascii="Times New Roman" w:hAnsi="Times New Roman"/>
          <w:sz w:val="24"/>
          <w:szCs w:val="24"/>
        </w:rPr>
        <w:t>riigisaladust valdava töötleva üksuse juht või juhtorgan kohustatud määrama isiku, kes korraldab riigisaladuse kaitset, ja tema asendaja. Vajaduse korral moodustatakse riigisaladuse kaitset korraldav struktuuriüksus.</w:t>
      </w:r>
      <w:r w:rsidR="008065E6" w:rsidRPr="007E437A">
        <w:rPr>
          <w:rFonts w:ascii="Times New Roman" w:hAnsi="Times New Roman"/>
          <w:sz w:val="24"/>
          <w:szCs w:val="24"/>
        </w:rPr>
        <w:t xml:space="preserve"> </w:t>
      </w:r>
      <w:r w:rsidR="002F2C15" w:rsidRPr="007E437A">
        <w:rPr>
          <w:rFonts w:ascii="Times New Roman" w:hAnsi="Times New Roman"/>
          <w:sz w:val="24"/>
          <w:szCs w:val="24"/>
        </w:rPr>
        <w:t xml:space="preserve">Riigisaladuse kaitset korraldav isik või struktuuriüksus peab alluma riigisaladuse kaitse korraldamise küsimuses vahetult töötleva üksuse juhile või juhtorganile, ministeeriumi kantslerile. </w:t>
      </w:r>
      <w:r w:rsidR="00116D75" w:rsidRPr="007E437A">
        <w:rPr>
          <w:rFonts w:ascii="Times New Roman" w:hAnsi="Times New Roman"/>
          <w:sz w:val="24"/>
          <w:szCs w:val="24"/>
        </w:rPr>
        <w:t>Muudatuse kohaselt lisatakse l</w:t>
      </w:r>
      <w:r w:rsidR="002F2C15" w:rsidRPr="007E437A">
        <w:rPr>
          <w:rFonts w:ascii="Times New Roman" w:hAnsi="Times New Roman"/>
          <w:sz w:val="24"/>
          <w:szCs w:val="24"/>
        </w:rPr>
        <w:t xml:space="preserve">õigetesse 2 ja 3 </w:t>
      </w:r>
      <w:r w:rsidR="00116D75" w:rsidRPr="007E437A">
        <w:rPr>
          <w:rFonts w:ascii="Times New Roman" w:hAnsi="Times New Roman"/>
          <w:sz w:val="24"/>
          <w:szCs w:val="24"/>
        </w:rPr>
        <w:t xml:space="preserve">riigisaladust valdava töötleva üksuse juhi volitatud isik. Muudatus on vajalik eelkõige õigusselguse huvides, kuna Kaitseväe mõistes on </w:t>
      </w:r>
      <w:r w:rsidR="001C5341" w:rsidRPr="007E437A">
        <w:rPr>
          <w:rFonts w:ascii="Times New Roman" w:hAnsi="Times New Roman"/>
          <w:sz w:val="24"/>
          <w:szCs w:val="24"/>
        </w:rPr>
        <w:t xml:space="preserve">töötlevaks üksuseks </w:t>
      </w:r>
      <w:r w:rsidR="00116D75" w:rsidRPr="007E437A">
        <w:rPr>
          <w:rFonts w:ascii="Times New Roman" w:hAnsi="Times New Roman"/>
          <w:sz w:val="24"/>
          <w:szCs w:val="24"/>
        </w:rPr>
        <w:t>Kaitsevägi kui organisatsioon tervikuna ning töötleva üksuse juh</w:t>
      </w:r>
      <w:r w:rsidR="001C5341" w:rsidRPr="007E437A">
        <w:rPr>
          <w:rFonts w:ascii="Times New Roman" w:hAnsi="Times New Roman"/>
          <w:sz w:val="24"/>
          <w:szCs w:val="24"/>
        </w:rPr>
        <w:t>t</w:t>
      </w:r>
      <w:r w:rsidR="00116D75" w:rsidRPr="007E437A">
        <w:rPr>
          <w:rFonts w:ascii="Times New Roman" w:hAnsi="Times New Roman"/>
          <w:sz w:val="24"/>
          <w:szCs w:val="24"/>
        </w:rPr>
        <w:t xml:space="preserve"> on Kaitseväe juhataja. Samas on Kaitsevägi organisatsioonina suur ja seetõttu on salastatud teabe kaitse korraldatud selliselt, et kõigis struktuuriüksustes on riigisaladuse kaitset korraldava isiku (</w:t>
      </w:r>
      <w:r w:rsidR="001C5341" w:rsidRPr="007E437A">
        <w:rPr>
          <w:rFonts w:ascii="Times New Roman" w:hAnsi="Times New Roman"/>
          <w:sz w:val="24"/>
          <w:szCs w:val="24"/>
        </w:rPr>
        <w:t xml:space="preserve">edaspidi </w:t>
      </w:r>
      <w:r w:rsidR="00116D75" w:rsidRPr="00BD1CAD">
        <w:rPr>
          <w:rFonts w:ascii="Times New Roman" w:hAnsi="Times New Roman"/>
          <w:i/>
          <w:iCs/>
          <w:sz w:val="24"/>
          <w:szCs w:val="24"/>
        </w:rPr>
        <w:t>RSKKI</w:t>
      </w:r>
      <w:r w:rsidR="00116D75" w:rsidRPr="007E437A">
        <w:rPr>
          <w:rFonts w:ascii="Times New Roman" w:hAnsi="Times New Roman"/>
          <w:sz w:val="24"/>
          <w:szCs w:val="24"/>
        </w:rPr>
        <w:t>) ülesandeid täitvad teenistujad, kes ei allu vahetult Kaitseväe juhatajale</w:t>
      </w:r>
      <w:r w:rsidR="001C5341" w:rsidRPr="007E437A">
        <w:rPr>
          <w:rFonts w:ascii="Times New Roman" w:hAnsi="Times New Roman"/>
          <w:sz w:val="24"/>
          <w:szCs w:val="24"/>
        </w:rPr>
        <w:t>,</w:t>
      </w:r>
      <w:r w:rsidR="00116D75" w:rsidRPr="007E437A">
        <w:rPr>
          <w:rFonts w:ascii="Times New Roman" w:hAnsi="Times New Roman"/>
          <w:sz w:val="24"/>
          <w:szCs w:val="24"/>
        </w:rPr>
        <w:t xml:space="preserve"> ning Kaitseväe juhataja ei määra ametikohale struktuuriüksuste RSKKI ülesandeid täitvaid teenistujaid. See ülesanne on volitatud struktuuriüksuse ülemale.</w:t>
      </w:r>
    </w:p>
    <w:p w14:paraId="7864EFF8" w14:textId="77777777" w:rsidR="008F6CD9" w:rsidRPr="007E437A" w:rsidRDefault="008F6CD9" w:rsidP="007E437A">
      <w:pPr>
        <w:pStyle w:val="Vahedeta"/>
        <w:jc w:val="both"/>
        <w:rPr>
          <w:rFonts w:ascii="Times New Roman" w:hAnsi="Times New Roman"/>
          <w:sz w:val="24"/>
          <w:szCs w:val="24"/>
        </w:rPr>
      </w:pPr>
    </w:p>
    <w:p w14:paraId="58BFA071" w14:textId="4F22260D" w:rsidR="008F6CD9" w:rsidRPr="007E437A" w:rsidRDefault="00FC097A" w:rsidP="007E437A">
      <w:pPr>
        <w:pStyle w:val="Vahedeta"/>
        <w:jc w:val="both"/>
        <w:rPr>
          <w:rFonts w:ascii="Times New Roman" w:hAnsi="Times New Roman"/>
          <w:sz w:val="24"/>
          <w:szCs w:val="24"/>
        </w:rPr>
      </w:pPr>
      <w:r w:rsidRPr="007E437A">
        <w:rPr>
          <w:rFonts w:ascii="Times New Roman" w:hAnsi="Times New Roman"/>
          <w:b/>
          <w:sz w:val="24"/>
          <w:szCs w:val="24"/>
        </w:rPr>
        <w:t xml:space="preserve">Punktis 2 </w:t>
      </w:r>
      <w:r w:rsidRPr="007E437A">
        <w:rPr>
          <w:rFonts w:ascii="Times New Roman" w:hAnsi="Times New Roman"/>
          <w:sz w:val="24"/>
          <w:szCs w:val="24"/>
        </w:rPr>
        <w:t>muudetakse RSVS</w:t>
      </w:r>
      <w:r w:rsidR="001C5341" w:rsidRPr="007E437A">
        <w:rPr>
          <w:rFonts w:ascii="Times New Roman" w:hAnsi="Times New Roman"/>
          <w:sz w:val="24"/>
          <w:szCs w:val="24"/>
        </w:rPr>
        <w:t>-i</w:t>
      </w:r>
      <w:r w:rsidR="00B72235" w:rsidRPr="007E437A">
        <w:rPr>
          <w:rFonts w:ascii="Times New Roman" w:hAnsi="Times New Roman"/>
          <w:sz w:val="24"/>
          <w:szCs w:val="24"/>
        </w:rPr>
        <w:t xml:space="preserve"> § 30</w:t>
      </w:r>
      <w:r w:rsidR="00B72235" w:rsidRPr="007E437A">
        <w:rPr>
          <w:rFonts w:ascii="Times New Roman" w:hAnsi="Times New Roman"/>
          <w:sz w:val="24"/>
          <w:szCs w:val="24"/>
          <w:vertAlign w:val="superscript"/>
        </w:rPr>
        <w:t>1</w:t>
      </w:r>
      <w:r w:rsidR="00B72235" w:rsidRPr="007E437A">
        <w:rPr>
          <w:rFonts w:ascii="Times New Roman" w:hAnsi="Times New Roman"/>
          <w:sz w:val="24"/>
          <w:szCs w:val="24"/>
        </w:rPr>
        <w:t xml:space="preserve"> lõiget 1.</w:t>
      </w:r>
      <w:r w:rsidR="00397966" w:rsidRPr="007E437A">
        <w:rPr>
          <w:rFonts w:ascii="Times New Roman" w:hAnsi="Times New Roman"/>
          <w:sz w:val="24"/>
          <w:szCs w:val="24"/>
        </w:rPr>
        <w:t xml:space="preserve"> RSVS</w:t>
      </w:r>
      <w:r w:rsidR="001C5341" w:rsidRPr="007E437A">
        <w:rPr>
          <w:rFonts w:ascii="Times New Roman" w:hAnsi="Times New Roman"/>
          <w:sz w:val="24"/>
          <w:szCs w:val="24"/>
        </w:rPr>
        <w:t>-i</w:t>
      </w:r>
      <w:r w:rsidR="00397966" w:rsidRPr="007E437A">
        <w:rPr>
          <w:rFonts w:ascii="Times New Roman" w:hAnsi="Times New Roman"/>
          <w:sz w:val="24"/>
          <w:szCs w:val="24"/>
        </w:rPr>
        <w:t xml:space="preserve"> §</w:t>
      </w:r>
      <w:r w:rsidR="001C5341" w:rsidRPr="007E437A">
        <w:rPr>
          <w:rFonts w:ascii="Times New Roman" w:hAnsi="Times New Roman"/>
          <w:sz w:val="24"/>
          <w:szCs w:val="24"/>
        </w:rPr>
        <w:t>-s</w:t>
      </w:r>
      <w:r w:rsidR="00397966" w:rsidRPr="007E437A">
        <w:rPr>
          <w:rFonts w:ascii="Times New Roman" w:hAnsi="Times New Roman"/>
          <w:sz w:val="24"/>
          <w:szCs w:val="24"/>
        </w:rPr>
        <w:t xml:space="preserve"> 30</w:t>
      </w:r>
      <w:r w:rsidR="00397966" w:rsidRPr="007E437A">
        <w:rPr>
          <w:rFonts w:ascii="Times New Roman" w:hAnsi="Times New Roman"/>
          <w:sz w:val="24"/>
          <w:szCs w:val="24"/>
          <w:vertAlign w:val="superscript"/>
        </w:rPr>
        <w:t>1</w:t>
      </w:r>
      <w:r w:rsidR="00397966" w:rsidRPr="007E437A">
        <w:rPr>
          <w:rFonts w:ascii="Times New Roman" w:hAnsi="Times New Roman"/>
          <w:sz w:val="24"/>
          <w:szCs w:val="24"/>
        </w:rPr>
        <w:t xml:space="preserve"> on sätestatud </w:t>
      </w:r>
      <w:r w:rsidR="00A52956" w:rsidRPr="007E437A">
        <w:rPr>
          <w:rFonts w:ascii="Times New Roman" w:hAnsi="Times New Roman"/>
          <w:sz w:val="24"/>
          <w:szCs w:val="24"/>
        </w:rPr>
        <w:t>riigisaladusele juurdepääsu õiguse taotlemise ja andmise erisused kaitseväeteenistuses sõjaaja ametikoha ülesandeid täitvate</w:t>
      </w:r>
      <w:r w:rsidR="00AF7A17" w:rsidRPr="007E437A">
        <w:rPr>
          <w:rFonts w:ascii="Times New Roman" w:hAnsi="Times New Roman"/>
          <w:sz w:val="24"/>
          <w:szCs w:val="24"/>
        </w:rPr>
        <w:t>le</w:t>
      </w:r>
      <w:r w:rsidR="00A52956" w:rsidRPr="007E437A">
        <w:rPr>
          <w:rFonts w:ascii="Times New Roman" w:hAnsi="Times New Roman"/>
          <w:sz w:val="24"/>
          <w:szCs w:val="24"/>
        </w:rPr>
        <w:t xml:space="preserve"> </w:t>
      </w:r>
      <w:r w:rsidR="00F90593" w:rsidRPr="007E437A">
        <w:rPr>
          <w:rFonts w:ascii="Times New Roman" w:hAnsi="Times New Roman"/>
          <w:sz w:val="24"/>
          <w:szCs w:val="24"/>
        </w:rPr>
        <w:t>kaitseväekohustuslastele</w:t>
      </w:r>
      <w:r w:rsidR="00A52956" w:rsidRPr="007E437A">
        <w:rPr>
          <w:rFonts w:ascii="Times New Roman" w:hAnsi="Times New Roman"/>
          <w:sz w:val="24"/>
          <w:szCs w:val="24"/>
        </w:rPr>
        <w:t>.</w:t>
      </w:r>
      <w:r w:rsidR="00F90593" w:rsidRPr="007E437A">
        <w:rPr>
          <w:rFonts w:ascii="Times New Roman" w:hAnsi="Times New Roman"/>
          <w:sz w:val="24"/>
          <w:szCs w:val="24"/>
        </w:rPr>
        <w:t xml:space="preserve"> Kehtiva sõnastuse kohaselt </w:t>
      </w:r>
      <w:r w:rsidR="001C5341" w:rsidRPr="007E437A">
        <w:rPr>
          <w:rFonts w:ascii="Times New Roman" w:hAnsi="Times New Roman"/>
          <w:sz w:val="24"/>
          <w:szCs w:val="24"/>
        </w:rPr>
        <w:t xml:space="preserve">on </w:t>
      </w:r>
      <w:r w:rsidR="00F90593" w:rsidRPr="007E437A">
        <w:rPr>
          <w:rFonts w:ascii="Times New Roman" w:hAnsi="Times New Roman"/>
          <w:sz w:val="24"/>
          <w:szCs w:val="24"/>
        </w:rPr>
        <w:t>konfidentsiaalse taseme riigikaitse ning infrastruktuuri ja teabe kaitse riigisaladusele juurdepääsu õigus pärast julgeolekukontrolli läbimist sõjavä</w:t>
      </w:r>
      <w:r w:rsidR="00725895" w:rsidRPr="007E437A">
        <w:rPr>
          <w:rFonts w:ascii="Times New Roman" w:hAnsi="Times New Roman"/>
          <w:sz w:val="24"/>
          <w:szCs w:val="24"/>
        </w:rPr>
        <w:t xml:space="preserve">elise auastmega sõjaaja ametikohale nimetatud kaitseväekohustuslasel, kui juurdepääs on vältimatult vajalik tema ametikoha ülesannete täitmiseks. Sellisel juhul esitab julgeolekukontrolli </w:t>
      </w:r>
      <w:r w:rsidR="001C5341" w:rsidRPr="007E437A">
        <w:rPr>
          <w:rFonts w:ascii="Times New Roman" w:hAnsi="Times New Roman"/>
          <w:sz w:val="24"/>
          <w:szCs w:val="24"/>
        </w:rPr>
        <w:t xml:space="preserve">tegemise </w:t>
      </w:r>
      <w:r w:rsidR="00725895" w:rsidRPr="007E437A">
        <w:rPr>
          <w:rFonts w:ascii="Times New Roman" w:hAnsi="Times New Roman"/>
          <w:sz w:val="24"/>
          <w:szCs w:val="24"/>
        </w:rPr>
        <w:t xml:space="preserve">ja juurdepääsu õiguse saamise </w:t>
      </w:r>
      <w:r w:rsidR="001C5341" w:rsidRPr="007E437A">
        <w:rPr>
          <w:rFonts w:ascii="Times New Roman" w:hAnsi="Times New Roman"/>
          <w:sz w:val="24"/>
          <w:szCs w:val="24"/>
        </w:rPr>
        <w:t xml:space="preserve">taotluse </w:t>
      </w:r>
      <w:r w:rsidR="00725895" w:rsidRPr="007E437A">
        <w:rPr>
          <w:rFonts w:ascii="Times New Roman" w:hAnsi="Times New Roman"/>
          <w:sz w:val="24"/>
          <w:szCs w:val="24"/>
        </w:rPr>
        <w:t>Kaitsevägi</w:t>
      </w:r>
      <w:r w:rsidR="001C5341" w:rsidRPr="007E437A">
        <w:rPr>
          <w:rFonts w:ascii="Times New Roman" w:hAnsi="Times New Roman"/>
          <w:sz w:val="24"/>
          <w:szCs w:val="24"/>
        </w:rPr>
        <w:t xml:space="preserve">, kes lisaks teavitab </w:t>
      </w:r>
      <w:r w:rsidR="00725895" w:rsidRPr="007E437A">
        <w:rPr>
          <w:rFonts w:ascii="Times New Roman" w:hAnsi="Times New Roman"/>
          <w:sz w:val="24"/>
          <w:szCs w:val="24"/>
        </w:rPr>
        <w:t xml:space="preserve">isikut, kelle suhtes julgeolekukontrolli juurdepääsu õiguse saamiseks </w:t>
      </w:r>
      <w:r w:rsidR="001C5341" w:rsidRPr="007E437A">
        <w:rPr>
          <w:rFonts w:ascii="Times New Roman" w:hAnsi="Times New Roman"/>
          <w:sz w:val="24"/>
          <w:szCs w:val="24"/>
        </w:rPr>
        <w:t>tehakse</w:t>
      </w:r>
      <w:r w:rsidR="00725895" w:rsidRPr="007E437A">
        <w:rPr>
          <w:rFonts w:ascii="Times New Roman" w:hAnsi="Times New Roman"/>
          <w:sz w:val="24"/>
          <w:szCs w:val="24"/>
        </w:rPr>
        <w:t xml:space="preserve">. Kui isik ei ole tema suhtes julgeolekukontrolli </w:t>
      </w:r>
      <w:r w:rsidR="001C5341" w:rsidRPr="007E437A">
        <w:rPr>
          <w:rFonts w:ascii="Times New Roman" w:hAnsi="Times New Roman"/>
          <w:sz w:val="24"/>
          <w:szCs w:val="24"/>
        </w:rPr>
        <w:t>tegemisest keeldunud</w:t>
      </w:r>
      <w:r w:rsidR="00725895" w:rsidRPr="007E437A">
        <w:rPr>
          <w:rFonts w:ascii="Times New Roman" w:hAnsi="Times New Roman"/>
          <w:sz w:val="24"/>
          <w:szCs w:val="24"/>
        </w:rPr>
        <w:t xml:space="preserve">, edastab Kaitsevägi taotluse julgeolekukontrolli </w:t>
      </w:r>
      <w:r w:rsidR="001C5341" w:rsidRPr="007E437A">
        <w:rPr>
          <w:rFonts w:ascii="Times New Roman" w:hAnsi="Times New Roman"/>
          <w:sz w:val="24"/>
          <w:szCs w:val="24"/>
        </w:rPr>
        <w:t xml:space="preserve">tegevale </w:t>
      </w:r>
      <w:r w:rsidR="00725895" w:rsidRPr="007E437A">
        <w:rPr>
          <w:rFonts w:ascii="Times New Roman" w:hAnsi="Times New Roman"/>
          <w:sz w:val="24"/>
          <w:szCs w:val="24"/>
        </w:rPr>
        <w:t xml:space="preserve">asutusele. </w:t>
      </w:r>
      <w:r w:rsidR="004C1531" w:rsidRPr="007E437A">
        <w:rPr>
          <w:rFonts w:ascii="Times New Roman" w:hAnsi="Times New Roman"/>
          <w:sz w:val="24"/>
          <w:szCs w:val="24"/>
        </w:rPr>
        <w:t xml:space="preserve">Kui seni kehtinud sätte kohaselt taotleti juurdepääsu õigust </w:t>
      </w:r>
      <w:r w:rsidR="001C5341" w:rsidRPr="007E437A">
        <w:rPr>
          <w:rFonts w:ascii="Times New Roman" w:hAnsi="Times New Roman"/>
          <w:sz w:val="24"/>
          <w:szCs w:val="24"/>
        </w:rPr>
        <w:t xml:space="preserve">selleks, et saada juurdepääs </w:t>
      </w:r>
      <w:r w:rsidR="004C1531" w:rsidRPr="007E437A">
        <w:rPr>
          <w:rFonts w:ascii="Times New Roman" w:hAnsi="Times New Roman"/>
          <w:sz w:val="24"/>
          <w:szCs w:val="24"/>
        </w:rPr>
        <w:t>konfidentsiaalse taseme riigisaladuse</w:t>
      </w:r>
      <w:r w:rsidR="008A06A5" w:rsidRPr="007E437A">
        <w:rPr>
          <w:rFonts w:ascii="Times New Roman" w:hAnsi="Times New Roman"/>
          <w:sz w:val="24"/>
          <w:szCs w:val="24"/>
        </w:rPr>
        <w:t>le</w:t>
      </w:r>
      <w:r w:rsidR="004C1531" w:rsidRPr="007E437A">
        <w:rPr>
          <w:rFonts w:ascii="Times New Roman" w:hAnsi="Times New Roman"/>
          <w:sz w:val="24"/>
          <w:szCs w:val="24"/>
        </w:rPr>
        <w:t>, siis muudatusega laiendatakse juurdepääsu õigust</w:t>
      </w:r>
      <w:r w:rsidR="001C5341" w:rsidRPr="007E437A">
        <w:rPr>
          <w:rFonts w:ascii="Times New Roman" w:hAnsi="Times New Roman"/>
          <w:sz w:val="24"/>
          <w:szCs w:val="24"/>
        </w:rPr>
        <w:t>, et saada juurdepääs</w:t>
      </w:r>
      <w:r w:rsidR="004C1531" w:rsidRPr="007E437A">
        <w:rPr>
          <w:rFonts w:ascii="Times New Roman" w:hAnsi="Times New Roman"/>
          <w:sz w:val="24"/>
          <w:szCs w:val="24"/>
        </w:rPr>
        <w:t xml:space="preserve"> salajase taseme teabele</w:t>
      </w:r>
      <w:r w:rsidR="008A06A5" w:rsidRPr="007E437A">
        <w:rPr>
          <w:rFonts w:ascii="Times New Roman" w:hAnsi="Times New Roman"/>
          <w:sz w:val="24"/>
          <w:szCs w:val="24"/>
        </w:rPr>
        <w:t xml:space="preserve">. Lisaks täiendatakse sätet isikute ringiga, kelle suhtes võib Kaitseväe ettepanekul riigisaladusele juurdepääsu õigust taotleda. Muudatuse kohaselt </w:t>
      </w:r>
      <w:r w:rsidR="001C5341" w:rsidRPr="007E437A">
        <w:rPr>
          <w:rFonts w:ascii="Times New Roman" w:hAnsi="Times New Roman"/>
          <w:sz w:val="24"/>
          <w:szCs w:val="24"/>
        </w:rPr>
        <w:t xml:space="preserve">on </w:t>
      </w:r>
      <w:r w:rsidR="008A06A5" w:rsidRPr="007E437A">
        <w:rPr>
          <w:rFonts w:ascii="Times New Roman" w:hAnsi="Times New Roman"/>
          <w:sz w:val="24"/>
          <w:szCs w:val="24"/>
        </w:rPr>
        <w:t>konfidentsiaalse või salajase taseme riigikaitse ning infrastruktuuri ja teabe kaitse riigisaladusele juurdepääsu õigus pärast julgeolekukontrolli läbimist kaitseväeteenistuskohustust täitval isikul</w:t>
      </w:r>
      <w:r w:rsidR="003E6F4F" w:rsidRPr="007E437A">
        <w:rPr>
          <w:rFonts w:ascii="Times New Roman" w:hAnsi="Times New Roman"/>
          <w:sz w:val="24"/>
          <w:szCs w:val="24"/>
        </w:rPr>
        <w:t xml:space="preserve"> või rahvusvahelisel sõja</w:t>
      </w:r>
      <w:r w:rsidR="00482E34">
        <w:rPr>
          <w:rFonts w:ascii="Times New Roman" w:hAnsi="Times New Roman"/>
          <w:sz w:val="24"/>
          <w:szCs w:val="24"/>
        </w:rPr>
        <w:t xml:space="preserve">lisel </w:t>
      </w:r>
      <w:r w:rsidR="003E6F4F" w:rsidRPr="007E437A">
        <w:rPr>
          <w:rFonts w:ascii="Times New Roman" w:hAnsi="Times New Roman"/>
          <w:sz w:val="24"/>
          <w:szCs w:val="24"/>
        </w:rPr>
        <w:t>operatsiooni</w:t>
      </w:r>
      <w:r w:rsidR="001C5341" w:rsidRPr="007E437A">
        <w:rPr>
          <w:rFonts w:ascii="Times New Roman" w:hAnsi="Times New Roman"/>
          <w:sz w:val="24"/>
          <w:szCs w:val="24"/>
        </w:rPr>
        <w:t>l</w:t>
      </w:r>
      <w:r w:rsidR="003E6F4F" w:rsidRPr="007E437A">
        <w:rPr>
          <w:rFonts w:ascii="Times New Roman" w:hAnsi="Times New Roman"/>
          <w:sz w:val="24"/>
          <w:szCs w:val="24"/>
        </w:rPr>
        <w:t xml:space="preserve"> osaleval tegevväelasel, kui juurdepääs on vältimatult vajalik tema ametikoha ülesannete täitmisel. Muudatus on seotud</w:t>
      </w:r>
      <w:r w:rsidR="00042F76" w:rsidRPr="007E437A">
        <w:rPr>
          <w:rFonts w:ascii="Times New Roman" w:hAnsi="Times New Roman"/>
          <w:sz w:val="24"/>
          <w:szCs w:val="24"/>
        </w:rPr>
        <w:t xml:space="preserve"> eelnõuga muudetava</w:t>
      </w:r>
      <w:r w:rsidR="003E6F4F" w:rsidRPr="007E437A">
        <w:rPr>
          <w:rFonts w:ascii="Times New Roman" w:hAnsi="Times New Roman"/>
          <w:sz w:val="24"/>
          <w:szCs w:val="24"/>
        </w:rPr>
        <w:t xml:space="preserve"> KVTS</w:t>
      </w:r>
      <w:r w:rsidR="001C5341" w:rsidRPr="007E437A">
        <w:rPr>
          <w:rFonts w:ascii="Times New Roman" w:hAnsi="Times New Roman"/>
          <w:sz w:val="24"/>
          <w:szCs w:val="24"/>
        </w:rPr>
        <w:t>-i</w:t>
      </w:r>
      <w:r w:rsidR="003E6F4F" w:rsidRPr="007E437A">
        <w:rPr>
          <w:rFonts w:ascii="Times New Roman" w:hAnsi="Times New Roman"/>
          <w:sz w:val="24"/>
          <w:szCs w:val="24"/>
        </w:rPr>
        <w:t xml:space="preserve"> §</w:t>
      </w:r>
      <w:r w:rsidR="001C5341" w:rsidRPr="007E437A">
        <w:rPr>
          <w:rFonts w:ascii="Times New Roman" w:hAnsi="Times New Roman"/>
          <w:sz w:val="24"/>
          <w:szCs w:val="24"/>
        </w:rPr>
        <w:t>-ga</w:t>
      </w:r>
      <w:r w:rsidR="003E6F4F" w:rsidRPr="007E437A">
        <w:rPr>
          <w:rFonts w:ascii="Times New Roman" w:hAnsi="Times New Roman"/>
          <w:sz w:val="24"/>
          <w:szCs w:val="24"/>
        </w:rPr>
        <w:t xml:space="preserve"> </w:t>
      </w:r>
      <w:r w:rsidR="00042F76" w:rsidRPr="007E437A">
        <w:rPr>
          <w:rFonts w:ascii="Times New Roman" w:hAnsi="Times New Roman"/>
          <w:sz w:val="24"/>
          <w:szCs w:val="24"/>
        </w:rPr>
        <w:t xml:space="preserve">49, mille kohaselt </w:t>
      </w:r>
      <w:r w:rsidR="001C5341" w:rsidRPr="007E437A">
        <w:rPr>
          <w:rFonts w:ascii="Times New Roman" w:hAnsi="Times New Roman"/>
          <w:sz w:val="24"/>
          <w:szCs w:val="24"/>
        </w:rPr>
        <w:t xml:space="preserve">võib </w:t>
      </w:r>
      <w:r w:rsidR="00042F76" w:rsidRPr="007E437A">
        <w:rPr>
          <w:rFonts w:ascii="Times New Roman" w:hAnsi="Times New Roman"/>
          <w:sz w:val="24"/>
          <w:szCs w:val="24"/>
        </w:rPr>
        <w:t xml:space="preserve">ajateenijale Kaitseväe algatusel ja teenistuse huvides </w:t>
      </w:r>
      <w:r w:rsidR="001C5341" w:rsidRPr="007E437A">
        <w:rPr>
          <w:rFonts w:ascii="Times New Roman" w:hAnsi="Times New Roman"/>
          <w:sz w:val="24"/>
          <w:szCs w:val="24"/>
        </w:rPr>
        <w:t xml:space="preserve">taotleda </w:t>
      </w:r>
      <w:r w:rsidR="00042F76" w:rsidRPr="007E437A">
        <w:rPr>
          <w:rFonts w:ascii="Times New Roman" w:hAnsi="Times New Roman"/>
          <w:sz w:val="24"/>
          <w:szCs w:val="24"/>
        </w:rPr>
        <w:t xml:space="preserve">salastatud </w:t>
      </w:r>
      <w:r w:rsidR="00293769" w:rsidRPr="007E437A">
        <w:rPr>
          <w:rFonts w:ascii="Times New Roman" w:hAnsi="Times New Roman"/>
          <w:sz w:val="24"/>
          <w:szCs w:val="24"/>
        </w:rPr>
        <w:t>teabele juurdepääsu õigust, kui Kaitseväe juhataja on ajatee</w:t>
      </w:r>
      <w:r w:rsidR="001C5341" w:rsidRPr="007E437A">
        <w:rPr>
          <w:rFonts w:ascii="Times New Roman" w:hAnsi="Times New Roman"/>
          <w:sz w:val="24"/>
          <w:szCs w:val="24"/>
        </w:rPr>
        <w:t>n</w:t>
      </w:r>
      <w:r w:rsidR="00293769" w:rsidRPr="007E437A">
        <w:rPr>
          <w:rFonts w:ascii="Times New Roman" w:hAnsi="Times New Roman"/>
          <w:sz w:val="24"/>
          <w:szCs w:val="24"/>
        </w:rPr>
        <w:t>ija rahuaja ametikohale määranud juurdepääsu</w:t>
      </w:r>
      <w:r w:rsidR="008065E6" w:rsidRPr="007E437A">
        <w:rPr>
          <w:rFonts w:ascii="Times New Roman" w:hAnsi="Times New Roman"/>
          <w:sz w:val="24"/>
          <w:szCs w:val="24"/>
        </w:rPr>
        <w:t xml:space="preserve"> </w:t>
      </w:r>
      <w:r w:rsidR="00293769" w:rsidRPr="007E437A">
        <w:rPr>
          <w:rFonts w:ascii="Times New Roman" w:hAnsi="Times New Roman"/>
          <w:sz w:val="24"/>
          <w:szCs w:val="24"/>
        </w:rPr>
        <w:t xml:space="preserve">õiguse taseme </w:t>
      </w:r>
      <w:r w:rsidR="00293769" w:rsidRPr="007E437A">
        <w:rPr>
          <w:rFonts w:ascii="Times New Roman" w:hAnsi="Times New Roman"/>
          <w:sz w:val="24"/>
          <w:szCs w:val="24"/>
        </w:rPr>
        <w:lastRenderedPageBreak/>
        <w:t>riigisaladuse ja salastatud välisteabe sead</w:t>
      </w:r>
      <w:r w:rsidR="00776AAA" w:rsidRPr="007E437A">
        <w:rPr>
          <w:rFonts w:ascii="Times New Roman" w:hAnsi="Times New Roman"/>
          <w:sz w:val="24"/>
          <w:szCs w:val="24"/>
        </w:rPr>
        <w:t>uses sätestatud korras (vt eelnõu § 1 punkt 10 selgitust).</w:t>
      </w:r>
    </w:p>
    <w:p w14:paraId="468E9405" w14:textId="1A9AD4A9" w:rsidR="004C1531" w:rsidRPr="007E437A" w:rsidRDefault="004C1531" w:rsidP="007E437A">
      <w:pPr>
        <w:pStyle w:val="Vahedeta"/>
        <w:jc w:val="both"/>
        <w:rPr>
          <w:rFonts w:ascii="Times New Roman" w:hAnsi="Times New Roman"/>
          <w:sz w:val="24"/>
          <w:szCs w:val="24"/>
        </w:rPr>
      </w:pPr>
    </w:p>
    <w:p w14:paraId="536AD3BA" w14:textId="62043F8E" w:rsidR="004C1531" w:rsidRPr="007E437A" w:rsidRDefault="00BB352A" w:rsidP="007E437A">
      <w:pPr>
        <w:pStyle w:val="Vahedeta"/>
        <w:jc w:val="both"/>
        <w:rPr>
          <w:rFonts w:ascii="Times New Roman" w:hAnsi="Times New Roman"/>
          <w:sz w:val="24"/>
          <w:szCs w:val="24"/>
        </w:rPr>
      </w:pPr>
      <w:r w:rsidRPr="007E437A">
        <w:rPr>
          <w:rFonts w:ascii="Times New Roman" w:hAnsi="Times New Roman"/>
          <w:sz w:val="24"/>
          <w:szCs w:val="24"/>
        </w:rPr>
        <w:t>Sarnaselt ajateenijatele ja reservväelastele juurdepääsu</w:t>
      </w:r>
      <w:r w:rsidR="008065E6" w:rsidRPr="007E437A">
        <w:rPr>
          <w:rFonts w:ascii="Times New Roman" w:hAnsi="Times New Roman"/>
          <w:sz w:val="24"/>
          <w:szCs w:val="24"/>
        </w:rPr>
        <w:t xml:space="preserve"> </w:t>
      </w:r>
      <w:r w:rsidRPr="007E437A">
        <w:rPr>
          <w:rFonts w:ascii="Times New Roman" w:hAnsi="Times New Roman"/>
          <w:sz w:val="24"/>
          <w:szCs w:val="24"/>
        </w:rPr>
        <w:t xml:space="preserve">õiguse andmisega julgeolekukontrolli tegeva asutuse juhi otsusel rakendatakse sama põhimõtet ka RSO-l osalevate tegevväelaste </w:t>
      </w:r>
      <w:r w:rsidR="00763DED" w:rsidRPr="007E437A">
        <w:rPr>
          <w:rFonts w:ascii="Times New Roman" w:hAnsi="Times New Roman"/>
          <w:sz w:val="24"/>
          <w:szCs w:val="24"/>
        </w:rPr>
        <w:t>suhtes</w:t>
      </w:r>
      <w:r w:rsidRPr="007E437A">
        <w:rPr>
          <w:rFonts w:ascii="Times New Roman" w:hAnsi="Times New Roman"/>
          <w:sz w:val="24"/>
          <w:szCs w:val="24"/>
        </w:rPr>
        <w:t>, kelle rahuaja ametikohal ülesannete täitmine ei eelda juurdepääsu</w:t>
      </w:r>
      <w:r w:rsidR="008065E6" w:rsidRPr="007E437A">
        <w:rPr>
          <w:rFonts w:ascii="Times New Roman" w:hAnsi="Times New Roman"/>
          <w:sz w:val="24"/>
          <w:szCs w:val="24"/>
        </w:rPr>
        <w:t xml:space="preserve"> </w:t>
      </w:r>
      <w:r w:rsidRPr="007E437A">
        <w:rPr>
          <w:rFonts w:ascii="Times New Roman" w:hAnsi="Times New Roman"/>
          <w:sz w:val="24"/>
          <w:szCs w:val="24"/>
        </w:rPr>
        <w:t>õigust riigisaladusele. RSO-de koosseisud võidakse komplekteerida teenistujatest, kes oma igapäevaste teenistusülesannete täimiseks juurdepääsu</w:t>
      </w:r>
      <w:r w:rsidR="008065E6" w:rsidRPr="007E437A">
        <w:rPr>
          <w:rFonts w:ascii="Times New Roman" w:hAnsi="Times New Roman"/>
          <w:sz w:val="24"/>
          <w:szCs w:val="24"/>
        </w:rPr>
        <w:t xml:space="preserve"> </w:t>
      </w:r>
      <w:r w:rsidRPr="007E437A">
        <w:rPr>
          <w:rFonts w:ascii="Times New Roman" w:hAnsi="Times New Roman"/>
          <w:sz w:val="24"/>
          <w:szCs w:val="24"/>
        </w:rPr>
        <w:t>õigust ei vaja, kuid RSO juhtriigi nõue võib olla, et RSO-l osalev isikkoosseis peab omama juurdepääsu</w:t>
      </w:r>
      <w:r w:rsidR="008065E6" w:rsidRPr="007E437A">
        <w:rPr>
          <w:rFonts w:ascii="Times New Roman" w:hAnsi="Times New Roman"/>
          <w:sz w:val="24"/>
          <w:szCs w:val="24"/>
        </w:rPr>
        <w:t xml:space="preserve"> </w:t>
      </w:r>
      <w:r w:rsidRPr="007E437A">
        <w:rPr>
          <w:rFonts w:ascii="Times New Roman" w:hAnsi="Times New Roman"/>
          <w:sz w:val="24"/>
          <w:szCs w:val="24"/>
        </w:rPr>
        <w:t>õigust salastatud välisteabele, millele juurdepääsu saamine eeldab riigisaladusele juurdepääsu loa olemasolu. Üldjuhul RSO-</w:t>
      </w:r>
      <w:proofErr w:type="spellStart"/>
      <w:r w:rsidRPr="007E437A">
        <w:rPr>
          <w:rFonts w:ascii="Times New Roman" w:hAnsi="Times New Roman"/>
          <w:sz w:val="24"/>
          <w:szCs w:val="24"/>
        </w:rPr>
        <w:t>del</w:t>
      </w:r>
      <w:proofErr w:type="spellEnd"/>
      <w:r w:rsidRPr="007E437A">
        <w:rPr>
          <w:rFonts w:ascii="Times New Roman" w:hAnsi="Times New Roman"/>
          <w:sz w:val="24"/>
          <w:szCs w:val="24"/>
        </w:rPr>
        <w:t xml:space="preserve"> Eesti riigisaladust ei töödelda, vaid juurdepääsu</w:t>
      </w:r>
      <w:r w:rsidR="008065E6" w:rsidRPr="007E437A">
        <w:rPr>
          <w:rFonts w:ascii="Times New Roman" w:hAnsi="Times New Roman"/>
          <w:sz w:val="24"/>
          <w:szCs w:val="24"/>
        </w:rPr>
        <w:t xml:space="preserve"> </w:t>
      </w:r>
      <w:r w:rsidRPr="007E437A">
        <w:rPr>
          <w:rFonts w:ascii="Times New Roman" w:hAnsi="Times New Roman"/>
          <w:sz w:val="24"/>
          <w:szCs w:val="24"/>
        </w:rPr>
        <w:t xml:space="preserve">õigust on vaja konkreetses RSO piirkonnas töödeldavale salastatud välisteabele. </w:t>
      </w:r>
      <w:r w:rsidR="00016EA4" w:rsidRPr="007E437A">
        <w:rPr>
          <w:rFonts w:ascii="Times New Roman" w:hAnsi="Times New Roman"/>
          <w:sz w:val="24"/>
          <w:szCs w:val="24"/>
        </w:rPr>
        <w:t>J</w:t>
      </w:r>
      <w:r w:rsidRPr="007E437A">
        <w:rPr>
          <w:rFonts w:ascii="Times New Roman" w:hAnsi="Times New Roman"/>
          <w:sz w:val="24"/>
          <w:szCs w:val="24"/>
        </w:rPr>
        <w:t>uurdepääsu</w:t>
      </w:r>
      <w:r w:rsidR="008065E6" w:rsidRPr="007E437A">
        <w:rPr>
          <w:rFonts w:ascii="Times New Roman" w:hAnsi="Times New Roman"/>
          <w:sz w:val="24"/>
          <w:szCs w:val="24"/>
        </w:rPr>
        <w:t xml:space="preserve"> </w:t>
      </w:r>
      <w:r w:rsidRPr="007E437A">
        <w:rPr>
          <w:rFonts w:ascii="Times New Roman" w:hAnsi="Times New Roman"/>
          <w:sz w:val="24"/>
          <w:szCs w:val="24"/>
        </w:rPr>
        <w:t>loa väljastami</w:t>
      </w:r>
      <w:r w:rsidR="00763DED" w:rsidRPr="007E437A">
        <w:rPr>
          <w:rFonts w:ascii="Times New Roman" w:hAnsi="Times New Roman"/>
          <w:sz w:val="24"/>
          <w:szCs w:val="24"/>
        </w:rPr>
        <w:t xml:space="preserve">ne </w:t>
      </w:r>
      <w:r w:rsidR="00016EA4" w:rsidRPr="007E437A">
        <w:rPr>
          <w:rFonts w:ascii="Times New Roman" w:hAnsi="Times New Roman"/>
          <w:sz w:val="24"/>
          <w:szCs w:val="24"/>
        </w:rPr>
        <w:t>võib</w:t>
      </w:r>
      <w:r w:rsidRPr="007E437A">
        <w:rPr>
          <w:rFonts w:ascii="Times New Roman" w:hAnsi="Times New Roman"/>
          <w:sz w:val="24"/>
          <w:szCs w:val="24"/>
        </w:rPr>
        <w:t xml:space="preserve"> kesta vähemalt kolm kuud, kuid RSO-de koosseisud võivad selguda alles RSO eel lühema aja jooksul või </w:t>
      </w:r>
      <w:r w:rsidR="00763DED" w:rsidRPr="007E437A">
        <w:rPr>
          <w:rFonts w:ascii="Times New Roman" w:hAnsi="Times New Roman"/>
          <w:sz w:val="24"/>
          <w:szCs w:val="24"/>
        </w:rPr>
        <w:t xml:space="preserve">tuleb </w:t>
      </w:r>
      <w:r w:rsidRPr="007E437A">
        <w:rPr>
          <w:rFonts w:ascii="Times New Roman" w:hAnsi="Times New Roman"/>
          <w:sz w:val="24"/>
          <w:szCs w:val="24"/>
        </w:rPr>
        <w:t>teha koosseisus muudatusi.</w:t>
      </w:r>
      <w:r w:rsidR="00016EA4" w:rsidRPr="007E437A">
        <w:rPr>
          <w:rFonts w:ascii="Times New Roman" w:hAnsi="Times New Roman"/>
          <w:sz w:val="24"/>
          <w:szCs w:val="24"/>
        </w:rPr>
        <w:t xml:space="preserve"> Seetõttu lisatakse </w:t>
      </w:r>
      <w:r w:rsidR="00D52004" w:rsidRPr="007E437A">
        <w:rPr>
          <w:rFonts w:ascii="Times New Roman" w:hAnsi="Times New Roman"/>
          <w:sz w:val="24"/>
          <w:szCs w:val="24"/>
        </w:rPr>
        <w:t>sättesse</w:t>
      </w:r>
      <w:r w:rsidR="00016EA4" w:rsidRPr="007E437A">
        <w:rPr>
          <w:rFonts w:ascii="Times New Roman" w:hAnsi="Times New Roman"/>
          <w:sz w:val="24"/>
          <w:szCs w:val="24"/>
        </w:rPr>
        <w:t xml:space="preserve"> ka RSO-l osalevad tegevväelased</w:t>
      </w:r>
      <w:r w:rsidR="008648F3" w:rsidRPr="007E437A">
        <w:rPr>
          <w:rFonts w:ascii="Times New Roman" w:hAnsi="Times New Roman"/>
          <w:sz w:val="24"/>
          <w:szCs w:val="24"/>
        </w:rPr>
        <w:t>.</w:t>
      </w:r>
    </w:p>
    <w:p w14:paraId="2958E5E6" w14:textId="77777777" w:rsidR="00BB352A" w:rsidRPr="007E437A" w:rsidRDefault="00BB352A" w:rsidP="007E437A">
      <w:pPr>
        <w:pStyle w:val="Vahedeta"/>
        <w:jc w:val="both"/>
        <w:rPr>
          <w:rFonts w:ascii="Times New Roman" w:hAnsi="Times New Roman"/>
          <w:sz w:val="24"/>
          <w:szCs w:val="24"/>
        </w:rPr>
      </w:pPr>
    </w:p>
    <w:p w14:paraId="1D47E312" w14:textId="2BA33453" w:rsidR="00DE78DB" w:rsidRPr="007E437A" w:rsidRDefault="00DE78DB" w:rsidP="007E437A">
      <w:pPr>
        <w:pStyle w:val="Vahedeta"/>
        <w:jc w:val="both"/>
        <w:rPr>
          <w:rFonts w:ascii="Times New Roman" w:hAnsi="Times New Roman"/>
          <w:sz w:val="24"/>
          <w:szCs w:val="24"/>
        </w:rPr>
      </w:pPr>
      <w:r w:rsidRPr="007E437A">
        <w:rPr>
          <w:rFonts w:ascii="Times New Roman" w:hAnsi="Times New Roman"/>
          <w:b/>
          <w:sz w:val="24"/>
          <w:szCs w:val="24"/>
        </w:rPr>
        <w:t>Punktides 3</w:t>
      </w:r>
      <w:r w:rsidRPr="007E437A">
        <w:rPr>
          <w:rFonts w:ascii="Times New Roman" w:hAnsi="Times New Roman"/>
          <w:sz w:val="24"/>
          <w:szCs w:val="24"/>
        </w:rPr>
        <w:t xml:space="preserve"> ja </w:t>
      </w:r>
      <w:r w:rsidRPr="007E437A">
        <w:rPr>
          <w:rFonts w:ascii="Times New Roman" w:hAnsi="Times New Roman"/>
          <w:b/>
          <w:sz w:val="24"/>
          <w:szCs w:val="24"/>
        </w:rPr>
        <w:t>5</w:t>
      </w:r>
      <w:r w:rsidRPr="007E437A">
        <w:rPr>
          <w:rFonts w:ascii="Times New Roman" w:hAnsi="Times New Roman"/>
          <w:sz w:val="24"/>
          <w:szCs w:val="24"/>
        </w:rPr>
        <w:t xml:space="preserve"> muudetakse RSVS</w:t>
      </w:r>
      <w:r w:rsidR="00763DED" w:rsidRPr="007E437A">
        <w:rPr>
          <w:rFonts w:ascii="Times New Roman" w:hAnsi="Times New Roman"/>
          <w:sz w:val="24"/>
          <w:szCs w:val="24"/>
        </w:rPr>
        <w:t>-i</w:t>
      </w:r>
      <w:r w:rsidRPr="007E437A">
        <w:rPr>
          <w:rFonts w:ascii="Times New Roman" w:hAnsi="Times New Roman"/>
          <w:sz w:val="24"/>
          <w:szCs w:val="24"/>
        </w:rPr>
        <w:t xml:space="preserve"> § 30</w:t>
      </w:r>
      <w:r w:rsidRPr="007E437A">
        <w:rPr>
          <w:rFonts w:ascii="Times New Roman" w:hAnsi="Times New Roman"/>
          <w:sz w:val="24"/>
          <w:szCs w:val="24"/>
          <w:vertAlign w:val="superscript"/>
        </w:rPr>
        <w:t xml:space="preserve">1 </w:t>
      </w:r>
      <w:r w:rsidRPr="007E437A">
        <w:rPr>
          <w:rFonts w:ascii="Times New Roman" w:hAnsi="Times New Roman"/>
          <w:sz w:val="24"/>
          <w:szCs w:val="24"/>
        </w:rPr>
        <w:t>lõikeid 2</w:t>
      </w:r>
      <w:r w:rsidR="00763DED" w:rsidRPr="007E437A">
        <w:rPr>
          <w:rFonts w:ascii="Times New Roman" w:hAnsi="Times New Roman"/>
          <w:sz w:val="24"/>
          <w:szCs w:val="24"/>
        </w:rPr>
        <w:t>–</w:t>
      </w:r>
      <w:r w:rsidRPr="007E437A">
        <w:rPr>
          <w:rFonts w:ascii="Times New Roman" w:hAnsi="Times New Roman"/>
          <w:sz w:val="24"/>
          <w:szCs w:val="24"/>
        </w:rPr>
        <w:t>4 ja 11</w:t>
      </w:r>
      <w:r w:rsidR="00763DED" w:rsidRPr="007E437A">
        <w:rPr>
          <w:rFonts w:ascii="Times New Roman" w:hAnsi="Times New Roman"/>
          <w:sz w:val="24"/>
          <w:szCs w:val="24"/>
        </w:rPr>
        <w:t>–</w:t>
      </w:r>
      <w:r w:rsidRPr="007E437A">
        <w:rPr>
          <w:rFonts w:ascii="Times New Roman" w:hAnsi="Times New Roman"/>
          <w:sz w:val="24"/>
          <w:szCs w:val="24"/>
        </w:rPr>
        <w:t>12 ning § 51 lõiget 4</w:t>
      </w:r>
      <w:r w:rsidRPr="007E437A">
        <w:rPr>
          <w:rFonts w:ascii="Times New Roman" w:hAnsi="Times New Roman"/>
          <w:sz w:val="24"/>
          <w:szCs w:val="24"/>
          <w:vertAlign w:val="superscript"/>
        </w:rPr>
        <w:t>1</w:t>
      </w:r>
      <w:r w:rsidR="00763DED" w:rsidRPr="007E437A">
        <w:rPr>
          <w:rFonts w:ascii="Times New Roman" w:hAnsi="Times New Roman"/>
          <w:sz w:val="24"/>
          <w:szCs w:val="24"/>
        </w:rPr>
        <w:t xml:space="preserve">, </w:t>
      </w:r>
      <w:r w:rsidRPr="007E437A">
        <w:rPr>
          <w:rFonts w:ascii="Times New Roman" w:hAnsi="Times New Roman"/>
          <w:sz w:val="24"/>
          <w:szCs w:val="24"/>
        </w:rPr>
        <w:t>asendades</w:t>
      </w:r>
      <w:r w:rsidR="008065E6" w:rsidRPr="007E437A">
        <w:rPr>
          <w:rFonts w:ascii="Times New Roman" w:hAnsi="Times New Roman"/>
          <w:sz w:val="24"/>
          <w:szCs w:val="24"/>
        </w:rPr>
        <w:t xml:space="preserve"> </w:t>
      </w:r>
      <w:r w:rsidRPr="007E437A">
        <w:rPr>
          <w:rFonts w:ascii="Times New Roman" w:hAnsi="Times New Roman"/>
          <w:sz w:val="24"/>
          <w:szCs w:val="24"/>
        </w:rPr>
        <w:t>julgeolekukontrolli ja juurdepääsu õiguse saamise taotlemise toimingute tegemise asutus</w:t>
      </w:r>
      <w:r w:rsidR="00763DED" w:rsidRPr="007E437A">
        <w:rPr>
          <w:rFonts w:ascii="Times New Roman" w:hAnsi="Times New Roman"/>
          <w:sz w:val="24"/>
          <w:szCs w:val="24"/>
        </w:rPr>
        <w:t>e</w:t>
      </w:r>
      <w:r w:rsidR="00A33CC0" w:rsidRPr="007E437A">
        <w:rPr>
          <w:rFonts w:ascii="Times New Roman" w:hAnsi="Times New Roman"/>
          <w:sz w:val="24"/>
          <w:szCs w:val="24"/>
        </w:rPr>
        <w:t>, mis var</w:t>
      </w:r>
      <w:r w:rsidR="00763DED" w:rsidRPr="007E437A">
        <w:rPr>
          <w:rFonts w:ascii="Times New Roman" w:hAnsi="Times New Roman"/>
          <w:sz w:val="24"/>
          <w:szCs w:val="24"/>
        </w:rPr>
        <w:t>em</w:t>
      </w:r>
      <w:r w:rsidR="00A33CC0" w:rsidRPr="007E437A">
        <w:rPr>
          <w:rFonts w:ascii="Times New Roman" w:hAnsi="Times New Roman"/>
          <w:sz w:val="24"/>
          <w:szCs w:val="24"/>
        </w:rPr>
        <w:t xml:space="preserve"> oli</w:t>
      </w:r>
      <w:r w:rsidRPr="007E437A">
        <w:rPr>
          <w:rFonts w:ascii="Times New Roman" w:hAnsi="Times New Roman"/>
          <w:sz w:val="24"/>
          <w:szCs w:val="24"/>
        </w:rPr>
        <w:t xml:space="preserve"> Kaitsevägi, Kaitseministeeriumi </w:t>
      </w:r>
      <w:r w:rsidR="00A33CC0" w:rsidRPr="007E437A">
        <w:rPr>
          <w:rFonts w:ascii="Times New Roman" w:hAnsi="Times New Roman"/>
          <w:sz w:val="24"/>
          <w:szCs w:val="24"/>
        </w:rPr>
        <w:t xml:space="preserve">valitsemisala valitsusasutusega. Alates 01.01.2023 on Kaitseministeeriumi valitsemisala personaliteenused konsolideeritud ning teatud juhtudel </w:t>
      </w:r>
      <w:r w:rsidR="00763DED" w:rsidRPr="007E437A">
        <w:rPr>
          <w:rFonts w:ascii="Times New Roman" w:hAnsi="Times New Roman"/>
          <w:sz w:val="24"/>
          <w:szCs w:val="24"/>
        </w:rPr>
        <w:t xml:space="preserve">ei ole </w:t>
      </w:r>
      <w:r w:rsidR="00A33CC0" w:rsidRPr="007E437A">
        <w:rPr>
          <w:rFonts w:ascii="Times New Roman" w:hAnsi="Times New Roman"/>
          <w:sz w:val="24"/>
          <w:szCs w:val="24"/>
        </w:rPr>
        <w:t>julgeolekukontrolli taotlev asutus enam Kaitsevägi</w:t>
      </w:r>
      <w:r w:rsidR="00763DED" w:rsidRPr="007E437A">
        <w:rPr>
          <w:rFonts w:ascii="Times New Roman" w:hAnsi="Times New Roman"/>
          <w:sz w:val="24"/>
          <w:szCs w:val="24"/>
        </w:rPr>
        <w:t>,</w:t>
      </w:r>
      <w:r w:rsidR="00A33CC0" w:rsidRPr="007E437A">
        <w:rPr>
          <w:rFonts w:ascii="Times New Roman" w:hAnsi="Times New Roman"/>
          <w:sz w:val="24"/>
          <w:szCs w:val="24"/>
        </w:rPr>
        <w:t xml:space="preserve"> vaid Kaitseressursside Amet</w:t>
      </w:r>
      <w:r w:rsidR="004971B1" w:rsidRPr="007E437A">
        <w:rPr>
          <w:rFonts w:ascii="Times New Roman" w:hAnsi="Times New Roman"/>
          <w:sz w:val="24"/>
          <w:szCs w:val="24"/>
        </w:rPr>
        <w:t>.</w:t>
      </w:r>
    </w:p>
    <w:p w14:paraId="0566B94B" w14:textId="7664B2EB" w:rsidR="004971B1" w:rsidRPr="007E437A" w:rsidRDefault="004971B1" w:rsidP="007E437A">
      <w:pPr>
        <w:pStyle w:val="Vahedeta"/>
        <w:jc w:val="both"/>
        <w:rPr>
          <w:rFonts w:ascii="Times New Roman" w:hAnsi="Times New Roman"/>
          <w:sz w:val="24"/>
          <w:szCs w:val="24"/>
        </w:rPr>
      </w:pPr>
    </w:p>
    <w:p w14:paraId="1030DDFB" w14:textId="5FB92C9F" w:rsidR="004971B1" w:rsidRPr="007E437A" w:rsidRDefault="004971B1" w:rsidP="007E437A">
      <w:pPr>
        <w:pStyle w:val="Vahedeta"/>
        <w:jc w:val="both"/>
        <w:rPr>
          <w:rFonts w:ascii="Times New Roman" w:hAnsi="Times New Roman"/>
          <w:sz w:val="24"/>
          <w:szCs w:val="24"/>
        </w:rPr>
      </w:pPr>
      <w:r w:rsidRPr="007E437A">
        <w:rPr>
          <w:rFonts w:ascii="Times New Roman" w:hAnsi="Times New Roman"/>
          <w:b/>
          <w:sz w:val="24"/>
          <w:szCs w:val="24"/>
        </w:rPr>
        <w:t>Punktis 4</w:t>
      </w:r>
      <w:r w:rsidRPr="007E437A">
        <w:rPr>
          <w:rFonts w:ascii="Times New Roman" w:hAnsi="Times New Roman"/>
          <w:sz w:val="24"/>
          <w:szCs w:val="24"/>
        </w:rPr>
        <w:t xml:space="preserve"> muudetakse RSVS</w:t>
      </w:r>
      <w:r w:rsidR="00763DED" w:rsidRPr="007E437A">
        <w:rPr>
          <w:rFonts w:ascii="Times New Roman" w:hAnsi="Times New Roman"/>
          <w:sz w:val="24"/>
          <w:szCs w:val="24"/>
        </w:rPr>
        <w:t>-i</w:t>
      </w:r>
      <w:r w:rsidRPr="007E437A">
        <w:rPr>
          <w:rFonts w:ascii="Times New Roman" w:hAnsi="Times New Roman"/>
          <w:sz w:val="24"/>
          <w:szCs w:val="24"/>
        </w:rPr>
        <w:t xml:space="preserve"> § 30</w:t>
      </w:r>
      <w:r w:rsidRPr="007E437A">
        <w:rPr>
          <w:rFonts w:ascii="Times New Roman" w:hAnsi="Times New Roman"/>
          <w:sz w:val="24"/>
          <w:szCs w:val="24"/>
          <w:vertAlign w:val="superscript"/>
        </w:rPr>
        <w:t>1</w:t>
      </w:r>
      <w:r w:rsidRPr="007E437A">
        <w:rPr>
          <w:rFonts w:ascii="Times New Roman" w:hAnsi="Times New Roman"/>
          <w:sz w:val="24"/>
          <w:szCs w:val="24"/>
        </w:rPr>
        <w:t xml:space="preserve"> lõiget 7 ning täpsustatakse, et </w:t>
      </w:r>
      <w:r w:rsidR="00763DED" w:rsidRPr="007E437A">
        <w:rPr>
          <w:rFonts w:ascii="Times New Roman" w:hAnsi="Times New Roman"/>
          <w:sz w:val="24"/>
          <w:szCs w:val="24"/>
        </w:rPr>
        <w:t xml:space="preserve">selles </w:t>
      </w:r>
      <w:r w:rsidRPr="007E437A">
        <w:rPr>
          <w:rFonts w:ascii="Times New Roman" w:hAnsi="Times New Roman"/>
          <w:sz w:val="24"/>
          <w:szCs w:val="24"/>
        </w:rPr>
        <w:t>paragrahvis sätestatud tingimustel ja korras antud juurdepääsu õigus kehtib viis aastat ja üksnes kaitseväeteenistuskohustuse tä</w:t>
      </w:r>
      <w:r w:rsidR="00482E34">
        <w:rPr>
          <w:rFonts w:ascii="Times New Roman" w:hAnsi="Times New Roman"/>
          <w:sz w:val="24"/>
          <w:szCs w:val="24"/>
        </w:rPr>
        <w:t>itmise või rahvusvahelisel sõjalisel o</w:t>
      </w:r>
      <w:r w:rsidRPr="007E437A">
        <w:rPr>
          <w:rFonts w:ascii="Times New Roman" w:hAnsi="Times New Roman"/>
          <w:sz w:val="24"/>
          <w:szCs w:val="24"/>
        </w:rPr>
        <w:t>peratsioonil viibimise ajal, kui juurdepääs on vältimatult vajalik isiku ametikoha ülesannete täitmiseks.</w:t>
      </w:r>
    </w:p>
    <w:p w14:paraId="776193AA" w14:textId="2F73236F" w:rsidR="00A67677" w:rsidRPr="007E437A" w:rsidRDefault="00A67677" w:rsidP="007E437A">
      <w:pPr>
        <w:pStyle w:val="Vahedeta"/>
        <w:jc w:val="both"/>
        <w:rPr>
          <w:rFonts w:ascii="Times New Roman" w:hAnsi="Times New Roman"/>
          <w:b/>
          <w:bCs/>
          <w:sz w:val="24"/>
          <w:szCs w:val="24"/>
        </w:rPr>
      </w:pPr>
    </w:p>
    <w:p w14:paraId="500FDA4A" w14:textId="1B1EAA3C" w:rsidR="00323DB1" w:rsidRPr="007E437A" w:rsidRDefault="34BB0104" w:rsidP="007E437A">
      <w:pPr>
        <w:pStyle w:val="Vahedeta"/>
        <w:jc w:val="both"/>
        <w:rPr>
          <w:rFonts w:ascii="Times New Roman" w:hAnsi="Times New Roman"/>
          <w:sz w:val="24"/>
          <w:szCs w:val="24"/>
        </w:rPr>
      </w:pPr>
      <w:r w:rsidRPr="007E437A">
        <w:rPr>
          <w:rFonts w:ascii="Times New Roman" w:hAnsi="Times New Roman"/>
          <w:b/>
          <w:bCs/>
          <w:sz w:val="24"/>
          <w:szCs w:val="24"/>
        </w:rPr>
        <w:t xml:space="preserve">Paragrahvis </w:t>
      </w:r>
      <w:r w:rsidR="0091009B" w:rsidRPr="007E437A">
        <w:rPr>
          <w:rFonts w:ascii="Times New Roman" w:hAnsi="Times New Roman"/>
          <w:b/>
          <w:bCs/>
          <w:sz w:val="24"/>
          <w:szCs w:val="24"/>
        </w:rPr>
        <w:t>6</w:t>
      </w:r>
      <w:r w:rsidRPr="007E437A">
        <w:rPr>
          <w:rFonts w:ascii="Times New Roman" w:hAnsi="Times New Roman"/>
          <w:sz w:val="24"/>
          <w:szCs w:val="24"/>
        </w:rPr>
        <w:t xml:space="preserve"> sätestatakse seaduse jõustumise aeg, milleks on 1. </w:t>
      </w:r>
      <w:r w:rsidR="006452BA" w:rsidRPr="007E437A">
        <w:rPr>
          <w:rFonts w:ascii="Times New Roman" w:hAnsi="Times New Roman"/>
          <w:sz w:val="24"/>
          <w:szCs w:val="24"/>
        </w:rPr>
        <w:t>jaanuar</w:t>
      </w:r>
      <w:r w:rsidRPr="007E437A">
        <w:rPr>
          <w:rFonts w:ascii="Times New Roman" w:hAnsi="Times New Roman"/>
          <w:sz w:val="24"/>
          <w:szCs w:val="24"/>
        </w:rPr>
        <w:t xml:space="preserve"> 202</w:t>
      </w:r>
      <w:r w:rsidR="006452BA" w:rsidRPr="007E437A">
        <w:rPr>
          <w:rFonts w:ascii="Times New Roman" w:hAnsi="Times New Roman"/>
          <w:sz w:val="24"/>
          <w:szCs w:val="24"/>
        </w:rPr>
        <w:t>5</w:t>
      </w:r>
      <w:r w:rsidRPr="007E437A">
        <w:rPr>
          <w:rFonts w:ascii="Times New Roman" w:hAnsi="Times New Roman"/>
          <w:sz w:val="24"/>
          <w:szCs w:val="24"/>
        </w:rPr>
        <w:t>. Jõustumisaja valikul on lähtutud eelarvevahendite planeerimise ja kasutusele võtmise nõuetest. Samuti on arvestatud vajadus</w:t>
      </w:r>
      <w:r w:rsidR="00763DED" w:rsidRPr="007E437A">
        <w:rPr>
          <w:rFonts w:ascii="Times New Roman" w:hAnsi="Times New Roman"/>
          <w:sz w:val="24"/>
          <w:szCs w:val="24"/>
        </w:rPr>
        <w:t>t</w:t>
      </w:r>
      <w:r w:rsidR="006452BA" w:rsidRPr="007E437A">
        <w:rPr>
          <w:rFonts w:ascii="Times New Roman" w:hAnsi="Times New Roman"/>
          <w:sz w:val="24"/>
          <w:szCs w:val="24"/>
        </w:rPr>
        <w:t xml:space="preserve"> kehtestada uued rakendusaktid.</w:t>
      </w:r>
    </w:p>
    <w:p w14:paraId="0B3630D0" w14:textId="77777777" w:rsidR="00B464CC" w:rsidRPr="007E437A" w:rsidRDefault="00B464CC" w:rsidP="007E437A">
      <w:pPr>
        <w:pStyle w:val="Vahedeta"/>
        <w:jc w:val="both"/>
        <w:rPr>
          <w:rFonts w:ascii="Times New Roman" w:hAnsi="Times New Roman"/>
          <w:b/>
          <w:sz w:val="24"/>
          <w:szCs w:val="24"/>
        </w:rPr>
      </w:pPr>
    </w:p>
    <w:p w14:paraId="38FB4C91" w14:textId="77777777" w:rsidR="002746B1" w:rsidRPr="007E437A" w:rsidRDefault="34BB0104" w:rsidP="007E437A">
      <w:pPr>
        <w:pStyle w:val="Vahedeta"/>
        <w:jc w:val="both"/>
        <w:rPr>
          <w:rFonts w:ascii="Times New Roman" w:hAnsi="Times New Roman"/>
          <w:b/>
          <w:bCs/>
          <w:sz w:val="24"/>
          <w:szCs w:val="24"/>
        </w:rPr>
      </w:pPr>
      <w:r w:rsidRPr="007E437A">
        <w:rPr>
          <w:rFonts w:ascii="Times New Roman" w:hAnsi="Times New Roman"/>
          <w:b/>
          <w:bCs/>
          <w:sz w:val="24"/>
          <w:szCs w:val="24"/>
        </w:rPr>
        <w:t>4. Eelnõu terminoloogia</w:t>
      </w:r>
    </w:p>
    <w:p w14:paraId="1BB52893" w14:textId="77777777" w:rsidR="002B6E74" w:rsidRPr="007E437A" w:rsidRDefault="002B6E74" w:rsidP="007E437A">
      <w:pPr>
        <w:pStyle w:val="Vahedeta"/>
        <w:jc w:val="both"/>
        <w:rPr>
          <w:rFonts w:ascii="Times New Roman" w:hAnsi="Times New Roman"/>
          <w:sz w:val="24"/>
          <w:szCs w:val="24"/>
        </w:rPr>
      </w:pPr>
    </w:p>
    <w:p w14:paraId="0FE25756" w14:textId="77777777" w:rsidR="004B3499" w:rsidRPr="007E437A" w:rsidRDefault="34BB0104" w:rsidP="007E437A">
      <w:pPr>
        <w:pStyle w:val="Vahedeta"/>
        <w:jc w:val="both"/>
        <w:rPr>
          <w:rFonts w:ascii="Times New Roman" w:hAnsi="Times New Roman"/>
          <w:sz w:val="24"/>
          <w:szCs w:val="24"/>
        </w:rPr>
      </w:pPr>
      <w:r w:rsidRPr="007E437A">
        <w:rPr>
          <w:rFonts w:ascii="Times New Roman" w:hAnsi="Times New Roman"/>
          <w:sz w:val="24"/>
          <w:szCs w:val="24"/>
        </w:rPr>
        <w:t>Eelnõu ei sisalda uusi termineid.</w:t>
      </w:r>
    </w:p>
    <w:p w14:paraId="793D401A" w14:textId="77777777" w:rsidR="00B464CC" w:rsidRPr="007E437A" w:rsidRDefault="00B464CC" w:rsidP="007E437A">
      <w:pPr>
        <w:pStyle w:val="Vahedeta"/>
        <w:jc w:val="both"/>
        <w:rPr>
          <w:rFonts w:ascii="Times New Roman" w:hAnsi="Times New Roman"/>
          <w:b/>
          <w:bCs/>
          <w:sz w:val="24"/>
          <w:szCs w:val="24"/>
        </w:rPr>
      </w:pPr>
    </w:p>
    <w:p w14:paraId="3DD118AF" w14:textId="77777777" w:rsidR="00657574" w:rsidRPr="007E437A" w:rsidRDefault="34BB0104" w:rsidP="007E437A">
      <w:pPr>
        <w:pStyle w:val="Vahedeta"/>
        <w:jc w:val="both"/>
        <w:rPr>
          <w:rFonts w:ascii="Times New Roman" w:hAnsi="Times New Roman"/>
          <w:b/>
          <w:bCs/>
          <w:sz w:val="24"/>
          <w:szCs w:val="24"/>
        </w:rPr>
      </w:pPr>
      <w:r w:rsidRPr="007E437A">
        <w:rPr>
          <w:rFonts w:ascii="Times New Roman" w:hAnsi="Times New Roman"/>
          <w:b/>
          <w:bCs/>
          <w:sz w:val="24"/>
          <w:szCs w:val="24"/>
        </w:rPr>
        <w:t>5. Eelnõu vastavus Euroopa Liidu õigusele</w:t>
      </w:r>
    </w:p>
    <w:p w14:paraId="19ACD981" w14:textId="77777777" w:rsidR="00657574" w:rsidRPr="007E437A" w:rsidRDefault="00657574" w:rsidP="007E437A">
      <w:pPr>
        <w:pStyle w:val="Vahedeta"/>
        <w:jc w:val="both"/>
        <w:rPr>
          <w:rFonts w:ascii="Times New Roman" w:hAnsi="Times New Roman"/>
          <w:sz w:val="24"/>
          <w:szCs w:val="24"/>
        </w:rPr>
      </w:pPr>
    </w:p>
    <w:p w14:paraId="1720DADF" w14:textId="77777777" w:rsidR="00657574" w:rsidRPr="007E437A" w:rsidRDefault="34BB0104" w:rsidP="007E437A">
      <w:pPr>
        <w:pStyle w:val="Vahedeta"/>
        <w:jc w:val="both"/>
        <w:rPr>
          <w:rFonts w:ascii="Times New Roman" w:hAnsi="Times New Roman"/>
          <w:sz w:val="24"/>
          <w:szCs w:val="24"/>
        </w:rPr>
      </w:pPr>
      <w:r w:rsidRPr="007E437A">
        <w:rPr>
          <w:rFonts w:ascii="Times New Roman" w:hAnsi="Times New Roman"/>
          <w:sz w:val="24"/>
          <w:szCs w:val="24"/>
        </w:rPr>
        <w:t>Eelnõul ei ole kokkupuudet Euroopa Liidu õigusega.</w:t>
      </w:r>
    </w:p>
    <w:p w14:paraId="6279488B" w14:textId="77777777" w:rsidR="00657574" w:rsidRPr="007E437A" w:rsidRDefault="00657574" w:rsidP="007E437A">
      <w:pPr>
        <w:pStyle w:val="Vahedeta"/>
        <w:jc w:val="both"/>
        <w:rPr>
          <w:rFonts w:ascii="Times New Roman" w:hAnsi="Times New Roman"/>
          <w:b/>
          <w:sz w:val="24"/>
          <w:szCs w:val="24"/>
        </w:rPr>
      </w:pPr>
    </w:p>
    <w:p w14:paraId="61E0EACA" w14:textId="77777777" w:rsidR="00657574" w:rsidRPr="007E437A" w:rsidRDefault="34BB0104" w:rsidP="007E437A">
      <w:pPr>
        <w:pStyle w:val="Vahedeta"/>
        <w:jc w:val="both"/>
        <w:rPr>
          <w:rFonts w:ascii="Times New Roman" w:hAnsi="Times New Roman"/>
          <w:b/>
          <w:bCs/>
          <w:sz w:val="24"/>
          <w:szCs w:val="24"/>
        </w:rPr>
      </w:pPr>
      <w:commentRangeStart w:id="23"/>
      <w:r w:rsidRPr="007E437A">
        <w:rPr>
          <w:rFonts w:ascii="Times New Roman" w:hAnsi="Times New Roman"/>
          <w:b/>
          <w:bCs/>
          <w:sz w:val="24"/>
          <w:szCs w:val="24"/>
        </w:rPr>
        <w:t>6. Seaduse mõjud</w:t>
      </w:r>
      <w:commentRangeEnd w:id="23"/>
      <w:r w:rsidR="00D80442">
        <w:rPr>
          <w:rStyle w:val="Kommentaariviide"/>
          <w:rFonts w:ascii="Calibri" w:hAnsi="Calibri"/>
          <w:szCs w:val="20"/>
        </w:rPr>
        <w:commentReference w:id="23"/>
      </w:r>
    </w:p>
    <w:p w14:paraId="0C9C2F9D" w14:textId="77777777" w:rsidR="00657574" w:rsidRPr="007E437A" w:rsidRDefault="00657574" w:rsidP="007E437A">
      <w:pPr>
        <w:pStyle w:val="Vahedeta"/>
        <w:jc w:val="both"/>
        <w:rPr>
          <w:rFonts w:ascii="Times New Roman" w:hAnsi="Times New Roman"/>
          <w:b/>
          <w:sz w:val="24"/>
          <w:szCs w:val="24"/>
        </w:rPr>
      </w:pPr>
    </w:p>
    <w:p w14:paraId="1C4822A3" w14:textId="08617E9C" w:rsidR="00183006" w:rsidRPr="007E437A" w:rsidRDefault="00B426F2" w:rsidP="007E437A">
      <w:pPr>
        <w:pStyle w:val="Vahedeta"/>
        <w:jc w:val="both"/>
        <w:rPr>
          <w:rFonts w:ascii="Times New Roman" w:hAnsi="Times New Roman"/>
          <w:b/>
          <w:bCs/>
          <w:sz w:val="24"/>
          <w:szCs w:val="24"/>
          <w:u w:val="single"/>
        </w:rPr>
      </w:pPr>
      <w:r w:rsidRPr="007E437A">
        <w:rPr>
          <w:rFonts w:ascii="Times New Roman" w:hAnsi="Times New Roman"/>
          <w:b/>
          <w:bCs/>
          <w:sz w:val="24"/>
          <w:szCs w:val="24"/>
          <w:u w:val="single"/>
        </w:rPr>
        <w:t>Tsiviilteenistujate kaasamine Kaitseväe ülesannete täitmis</w:t>
      </w:r>
      <w:r w:rsidR="00763DED" w:rsidRPr="007E437A">
        <w:rPr>
          <w:rFonts w:ascii="Times New Roman" w:hAnsi="Times New Roman"/>
          <w:b/>
          <w:bCs/>
          <w:sz w:val="24"/>
          <w:szCs w:val="24"/>
          <w:u w:val="single"/>
        </w:rPr>
        <w:t>se</w:t>
      </w:r>
    </w:p>
    <w:p w14:paraId="166590A6" w14:textId="77777777" w:rsidR="00657574" w:rsidRPr="007E437A" w:rsidRDefault="34BB0104" w:rsidP="007E437A">
      <w:pPr>
        <w:pStyle w:val="Vahedeta"/>
        <w:jc w:val="both"/>
        <w:rPr>
          <w:rFonts w:ascii="Times New Roman" w:hAnsi="Times New Roman"/>
          <w:b/>
          <w:bCs/>
          <w:sz w:val="24"/>
          <w:szCs w:val="24"/>
        </w:rPr>
      </w:pPr>
      <w:r w:rsidRPr="007E437A">
        <w:rPr>
          <w:rFonts w:ascii="Times New Roman" w:hAnsi="Times New Roman"/>
          <w:b/>
          <w:bCs/>
          <w:sz w:val="24"/>
          <w:szCs w:val="24"/>
        </w:rPr>
        <w:t>Sihtrühm</w:t>
      </w:r>
    </w:p>
    <w:p w14:paraId="0CBCC0D0" w14:textId="32F9342D" w:rsidR="00657574" w:rsidRPr="007E437A" w:rsidRDefault="34BB0104" w:rsidP="007E437A">
      <w:pPr>
        <w:pStyle w:val="Vahedeta"/>
        <w:jc w:val="both"/>
        <w:rPr>
          <w:rFonts w:ascii="Times New Roman" w:hAnsi="Times New Roman"/>
          <w:sz w:val="24"/>
          <w:szCs w:val="24"/>
        </w:rPr>
      </w:pPr>
      <w:r w:rsidRPr="007E437A">
        <w:rPr>
          <w:rFonts w:ascii="Times New Roman" w:hAnsi="Times New Roman"/>
          <w:sz w:val="24"/>
          <w:szCs w:val="24"/>
        </w:rPr>
        <w:t xml:space="preserve">Sihtrühm 1: </w:t>
      </w:r>
      <w:r w:rsidR="00763DED" w:rsidRPr="007E437A">
        <w:rPr>
          <w:rFonts w:ascii="Times New Roman" w:hAnsi="Times New Roman"/>
          <w:sz w:val="24"/>
          <w:szCs w:val="24"/>
        </w:rPr>
        <w:t xml:space="preserve">isikud, kes on </w:t>
      </w:r>
      <w:r w:rsidR="00B426F2" w:rsidRPr="007E437A">
        <w:rPr>
          <w:rFonts w:ascii="Times New Roman" w:hAnsi="Times New Roman"/>
          <w:sz w:val="24"/>
          <w:szCs w:val="24"/>
        </w:rPr>
        <w:t xml:space="preserve">Kaitseväe </w:t>
      </w:r>
      <w:r w:rsidR="00763DED" w:rsidRPr="007E437A">
        <w:rPr>
          <w:rFonts w:ascii="Times New Roman" w:hAnsi="Times New Roman"/>
          <w:sz w:val="24"/>
          <w:szCs w:val="24"/>
        </w:rPr>
        <w:t xml:space="preserve">teenistuses </w:t>
      </w:r>
      <w:r w:rsidR="00B426F2" w:rsidRPr="007E437A">
        <w:rPr>
          <w:rFonts w:ascii="Times New Roman" w:hAnsi="Times New Roman"/>
          <w:sz w:val="24"/>
          <w:szCs w:val="24"/>
        </w:rPr>
        <w:t>ametniku või töötajana.</w:t>
      </w:r>
    </w:p>
    <w:p w14:paraId="403DB478" w14:textId="641BA89B" w:rsidR="00657574" w:rsidRPr="007E437A" w:rsidRDefault="34BB0104" w:rsidP="007E437A">
      <w:pPr>
        <w:pStyle w:val="Vahedeta"/>
        <w:jc w:val="both"/>
        <w:rPr>
          <w:rFonts w:ascii="Times New Roman" w:hAnsi="Times New Roman"/>
          <w:sz w:val="24"/>
          <w:szCs w:val="24"/>
        </w:rPr>
      </w:pPr>
      <w:r w:rsidRPr="007E437A">
        <w:rPr>
          <w:rFonts w:ascii="Times New Roman" w:hAnsi="Times New Roman"/>
          <w:sz w:val="24"/>
          <w:szCs w:val="24"/>
        </w:rPr>
        <w:t xml:space="preserve">Sihtrühm </w:t>
      </w:r>
      <w:r w:rsidR="00191077" w:rsidRPr="007E437A">
        <w:rPr>
          <w:rFonts w:ascii="Times New Roman" w:hAnsi="Times New Roman"/>
          <w:sz w:val="24"/>
          <w:szCs w:val="24"/>
        </w:rPr>
        <w:t>2</w:t>
      </w:r>
      <w:r w:rsidRPr="007E437A">
        <w:rPr>
          <w:rFonts w:ascii="Times New Roman" w:hAnsi="Times New Roman"/>
          <w:sz w:val="24"/>
          <w:szCs w:val="24"/>
        </w:rPr>
        <w:t>: Kaitsevägi.</w:t>
      </w:r>
    </w:p>
    <w:p w14:paraId="1A412F52" w14:textId="77777777" w:rsidR="00183006" w:rsidRPr="007E437A" w:rsidRDefault="00183006" w:rsidP="007E437A">
      <w:pPr>
        <w:pStyle w:val="Vahedeta"/>
        <w:jc w:val="both"/>
        <w:rPr>
          <w:rFonts w:ascii="Times New Roman" w:hAnsi="Times New Roman"/>
          <w:b/>
          <w:bCs/>
          <w:sz w:val="24"/>
          <w:szCs w:val="24"/>
        </w:rPr>
      </w:pPr>
    </w:p>
    <w:p w14:paraId="3089555C" w14:textId="77777777" w:rsidR="00F1075D" w:rsidRDefault="00F1075D" w:rsidP="007E437A">
      <w:pPr>
        <w:pStyle w:val="Vahedeta"/>
        <w:jc w:val="both"/>
        <w:rPr>
          <w:rFonts w:ascii="Times New Roman" w:hAnsi="Times New Roman"/>
          <w:b/>
          <w:bCs/>
          <w:sz w:val="24"/>
          <w:szCs w:val="24"/>
        </w:rPr>
      </w:pPr>
    </w:p>
    <w:p w14:paraId="51C11A74" w14:textId="7D408DB5" w:rsidR="00657574" w:rsidRPr="007E437A" w:rsidRDefault="34BB0104" w:rsidP="007E437A">
      <w:pPr>
        <w:pStyle w:val="Vahedeta"/>
        <w:jc w:val="both"/>
        <w:rPr>
          <w:rFonts w:ascii="Times New Roman" w:hAnsi="Times New Roman"/>
          <w:b/>
          <w:bCs/>
          <w:sz w:val="24"/>
          <w:szCs w:val="24"/>
        </w:rPr>
      </w:pPr>
      <w:r w:rsidRPr="007E437A">
        <w:rPr>
          <w:rFonts w:ascii="Times New Roman" w:hAnsi="Times New Roman"/>
          <w:b/>
          <w:bCs/>
          <w:sz w:val="24"/>
          <w:szCs w:val="24"/>
        </w:rPr>
        <w:t>Mõju riigi julgeolekule ja välissuhetele</w:t>
      </w:r>
    </w:p>
    <w:p w14:paraId="6B757D18" w14:textId="1D538435" w:rsidR="004E01F0" w:rsidRPr="007E437A" w:rsidRDefault="34BB0104" w:rsidP="007E437A">
      <w:pPr>
        <w:pStyle w:val="Vahedeta"/>
        <w:jc w:val="both"/>
        <w:rPr>
          <w:rFonts w:ascii="Times New Roman" w:hAnsi="Times New Roman"/>
          <w:sz w:val="24"/>
          <w:szCs w:val="24"/>
        </w:rPr>
      </w:pPr>
      <w:r w:rsidRPr="007E437A">
        <w:rPr>
          <w:rFonts w:ascii="Times New Roman" w:hAnsi="Times New Roman"/>
          <w:sz w:val="24"/>
          <w:szCs w:val="24"/>
        </w:rPr>
        <w:t xml:space="preserve">Mõju riigi julgeolekule on </w:t>
      </w:r>
      <w:r w:rsidR="002F2ECD" w:rsidRPr="007E437A">
        <w:rPr>
          <w:rFonts w:ascii="Times New Roman" w:hAnsi="Times New Roman"/>
          <w:sz w:val="24"/>
          <w:szCs w:val="24"/>
        </w:rPr>
        <w:t>keskmine</w:t>
      </w:r>
      <w:r w:rsidRPr="007E437A">
        <w:rPr>
          <w:rFonts w:ascii="Times New Roman" w:hAnsi="Times New Roman"/>
          <w:sz w:val="24"/>
          <w:szCs w:val="24"/>
        </w:rPr>
        <w:t xml:space="preserve">. </w:t>
      </w:r>
      <w:r w:rsidR="004E01F0" w:rsidRPr="007E437A">
        <w:rPr>
          <w:rFonts w:ascii="Times New Roman" w:hAnsi="Times New Roman"/>
          <w:sz w:val="24"/>
          <w:szCs w:val="24"/>
        </w:rPr>
        <w:t xml:space="preserve">Kaitseväe poolt paindlikum isikkoosseisu mehitamise võimaldamine aitab </w:t>
      </w:r>
      <w:r w:rsidR="003636F2" w:rsidRPr="007E437A">
        <w:rPr>
          <w:rFonts w:ascii="Times New Roman" w:hAnsi="Times New Roman"/>
          <w:sz w:val="24"/>
          <w:szCs w:val="24"/>
        </w:rPr>
        <w:t xml:space="preserve">tõhusamalt täita </w:t>
      </w:r>
      <w:r w:rsidR="004E01F0" w:rsidRPr="007E437A">
        <w:rPr>
          <w:rFonts w:ascii="Times New Roman" w:hAnsi="Times New Roman"/>
          <w:sz w:val="24"/>
          <w:szCs w:val="24"/>
        </w:rPr>
        <w:t>Kaitseväele seadustes ja rahvusvahelistes lepingutes pandud ülesandeid.</w:t>
      </w:r>
    </w:p>
    <w:p w14:paraId="2FAF0C90" w14:textId="77777777" w:rsidR="004E01F0" w:rsidRPr="007E437A" w:rsidRDefault="004E01F0" w:rsidP="007E437A">
      <w:pPr>
        <w:pStyle w:val="Vahedeta"/>
        <w:jc w:val="both"/>
        <w:rPr>
          <w:rFonts w:ascii="Times New Roman" w:hAnsi="Times New Roman"/>
          <w:sz w:val="24"/>
          <w:szCs w:val="24"/>
        </w:rPr>
      </w:pPr>
    </w:p>
    <w:p w14:paraId="1C3E4895" w14:textId="197EC743" w:rsidR="00657574" w:rsidRPr="007E437A" w:rsidRDefault="34BB0104" w:rsidP="007E437A">
      <w:pPr>
        <w:pStyle w:val="Vahedeta"/>
        <w:jc w:val="both"/>
        <w:rPr>
          <w:rFonts w:ascii="Times New Roman" w:hAnsi="Times New Roman"/>
          <w:b/>
          <w:sz w:val="24"/>
          <w:szCs w:val="24"/>
        </w:rPr>
      </w:pPr>
      <w:commentRangeStart w:id="24"/>
      <w:r w:rsidRPr="007E437A">
        <w:rPr>
          <w:rFonts w:ascii="Times New Roman" w:hAnsi="Times New Roman"/>
          <w:b/>
          <w:sz w:val="24"/>
          <w:szCs w:val="24"/>
        </w:rPr>
        <w:t>Mõju majandusele</w:t>
      </w:r>
    </w:p>
    <w:p w14:paraId="6B4AEEFA" w14:textId="7C37B73F" w:rsidR="008065E6" w:rsidRPr="007E437A" w:rsidRDefault="34BB0104" w:rsidP="007E437A">
      <w:pPr>
        <w:pStyle w:val="Vahedeta"/>
        <w:jc w:val="both"/>
        <w:rPr>
          <w:rFonts w:ascii="Times New Roman" w:hAnsi="Times New Roman"/>
          <w:sz w:val="24"/>
          <w:szCs w:val="24"/>
        </w:rPr>
      </w:pPr>
      <w:r w:rsidRPr="007E437A">
        <w:rPr>
          <w:rFonts w:ascii="Times New Roman" w:hAnsi="Times New Roman"/>
          <w:sz w:val="24"/>
          <w:szCs w:val="24"/>
        </w:rPr>
        <w:t>Mõju majandusele puudub.</w:t>
      </w:r>
      <w:commentRangeEnd w:id="24"/>
      <w:r w:rsidR="00D80442">
        <w:rPr>
          <w:rStyle w:val="Kommentaariviide"/>
          <w:rFonts w:ascii="Calibri" w:hAnsi="Calibri"/>
          <w:szCs w:val="20"/>
        </w:rPr>
        <w:commentReference w:id="24"/>
      </w:r>
    </w:p>
    <w:p w14:paraId="0BDBE921" w14:textId="77777777" w:rsidR="00183006" w:rsidRPr="007E437A" w:rsidRDefault="00183006" w:rsidP="007E437A">
      <w:pPr>
        <w:pStyle w:val="Vahedeta"/>
        <w:jc w:val="both"/>
        <w:rPr>
          <w:rFonts w:ascii="Times New Roman" w:hAnsi="Times New Roman"/>
          <w:sz w:val="24"/>
          <w:szCs w:val="24"/>
        </w:rPr>
      </w:pPr>
    </w:p>
    <w:p w14:paraId="0E8B4419" w14:textId="77777777" w:rsidR="00657574" w:rsidRPr="007E437A" w:rsidRDefault="34BB0104" w:rsidP="007E437A">
      <w:pPr>
        <w:pStyle w:val="Vahedeta"/>
        <w:jc w:val="both"/>
        <w:rPr>
          <w:rFonts w:ascii="Times New Roman" w:hAnsi="Times New Roman"/>
          <w:b/>
          <w:bCs/>
          <w:sz w:val="24"/>
          <w:szCs w:val="24"/>
        </w:rPr>
      </w:pPr>
      <w:r w:rsidRPr="007E437A">
        <w:rPr>
          <w:rFonts w:ascii="Times New Roman" w:hAnsi="Times New Roman"/>
          <w:b/>
          <w:bCs/>
          <w:sz w:val="24"/>
          <w:szCs w:val="24"/>
        </w:rPr>
        <w:t>Mõju riigiasutuste ja kohaliku omavalitsuse asutuste korraldusele</w:t>
      </w:r>
    </w:p>
    <w:p w14:paraId="34BECEC1" w14:textId="207C1501" w:rsidR="008065E6" w:rsidRPr="007E437A" w:rsidRDefault="004E01F0" w:rsidP="007E437A">
      <w:pPr>
        <w:pStyle w:val="Vahedeta"/>
        <w:jc w:val="both"/>
        <w:rPr>
          <w:rFonts w:ascii="Times New Roman" w:hAnsi="Times New Roman"/>
          <w:sz w:val="24"/>
          <w:szCs w:val="24"/>
        </w:rPr>
      </w:pPr>
      <w:r w:rsidRPr="007E437A">
        <w:rPr>
          <w:rFonts w:ascii="Times New Roman" w:hAnsi="Times New Roman"/>
          <w:sz w:val="24"/>
          <w:szCs w:val="24"/>
        </w:rPr>
        <w:t>Kui Kaitseväes avalikus teenistuses või töösuhtes olevat tsiviilteenistujat saaks õppustele kaasata tegevväelastega samadel tingimustel, oleks võimalik vähendada sõjaväelise auastmega rahuaja ametikohtade vajadust ja seeläbi hoida kokku ressursse, mis muidu läheks tegevväelastele sõjaväelise väljaõppe andmiseks</w:t>
      </w:r>
      <w:r w:rsidR="003636F2" w:rsidRPr="007E437A">
        <w:rPr>
          <w:rFonts w:ascii="Times New Roman" w:hAnsi="Times New Roman"/>
          <w:sz w:val="24"/>
          <w:szCs w:val="24"/>
        </w:rPr>
        <w:t>.</w:t>
      </w:r>
      <w:r w:rsidRPr="007E437A">
        <w:rPr>
          <w:rFonts w:ascii="Times New Roman" w:hAnsi="Times New Roman"/>
          <w:sz w:val="24"/>
          <w:szCs w:val="24"/>
        </w:rPr>
        <w:t xml:space="preserve"> </w:t>
      </w:r>
      <w:r w:rsidR="003636F2" w:rsidRPr="007E437A">
        <w:rPr>
          <w:rFonts w:ascii="Times New Roman" w:hAnsi="Times New Roman"/>
          <w:sz w:val="24"/>
          <w:szCs w:val="24"/>
        </w:rPr>
        <w:t>S</w:t>
      </w:r>
      <w:r w:rsidRPr="007E437A">
        <w:rPr>
          <w:rFonts w:ascii="Times New Roman" w:hAnsi="Times New Roman"/>
          <w:sz w:val="24"/>
          <w:szCs w:val="24"/>
        </w:rPr>
        <w:t xml:space="preserve">eega </w:t>
      </w:r>
      <w:r w:rsidR="003636F2" w:rsidRPr="007E437A">
        <w:rPr>
          <w:rFonts w:ascii="Times New Roman" w:hAnsi="Times New Roman"/>
          <w:sz w:val="24"/>
          <w:szCs w:val="24"/>
        </w:rPr>
        <w:t xml:space="preserve">on </w:t>
      </w:r>
      <w:r w:rsidRPr="007E437A">
        <w:rPr>
          <w:rFonts w:ascii="Times New Roman" w:hAnsi="Times New Roman"/>
          <w:sz w:val="24"/>
          <w:szCs w:val="24"/>
        </w:rPr>
        <w:t>m</w:t>
      </w:r>
      <w:r w:rsidR="00B92E64" w:rsidRPr="007E437A">
        <w:rPr>
          <w:rFonts w:ascii="Times New Roman" w:hAnsi="Times New Roman"/>
          <w:sz w:val="24"/>
          <w:szCs w:val="24"/>
        </w:rPr>
        <w:t>uudatuse mõju</w:t>
      </w:r>
      <w:r w:rsidR="008C3227" w:rsidRPr="007E437A">
        <w:rPr>
          <w:rFonts w:ascii="Times New Roman" w:hAnsi="Times New Roman"/>
          <w:sz w:val="24"/>
          <w:szCs w:val="24"/>
        </w:rPr>
        <w:t xml:space="preserve"> Kaitseväele</w:t>
      </w:r>
      <w:r w:rsidR="00B92E64" w:rsidRPr="007E437A">
        <w:rPr>
          <w:rFonts w:ascii="Times New Roman" w:hAnsi="Times New Roman"/>
          <w:sz w:val="24"/>
          <w:szCs w:val="24"/>
        </w:rPr>
        <w:t xml:space="preserve"> positiivne, kuna aitab Kaitseväe ametikoht</w:t>
      </w:r>
      <w:r w:rsidR="003636F2" w:rsidRPr="007E437A">
        <w:rPr>
          <w:rFonts w:ascii="Times New Roman" w:hAnsi="Times New Roman"/>
          <w:sz w:val="24"/>
          <w:szCs w:val="24"/>
        </w:rPr>
        <w:t>i</w:t>
      </w:r>
      <w:r w:rsidR="00B92E64" w:rsidRPr="007E437A">
        <w:rPr>
          <w:rFonts w:ascii="Times New Roman" w:hAnsi="Times New Roman"/>
          <w:sz w:val="24"/>
          <w:szCs w:val="24"/>
        </w:rPr>
        <w:t xml:space="preserve"> selgemal</w:t>
      </w:r>
      <w:r w:rsidR="003636F2" w:rsidRPr="007E437A">
        <w:rPr>
          <w:rFonts w:ascii="Times New Roman" w:hAnsi="Times New Roman"/>
          <w:sz w:val="24"/>
          <w:szCs w:val="24"/>
        </w:rPr>
        <w:t>t</w:t>
      </w:r>
      <w:r w:rsidR="00B92E64" w:rsidRPr="007E437A">
        <w:rPr>
          <w:rFonts w:ascii="Times New Roman" w:hAnsi="Times New Roman"/>
          <w:sz w:val="24"/>
          <w:szCs w:val="24"/>
        </w:rPr>
        <w:t xml:space="preserve"> korrald</w:t>
      </w:r>
      <w:r w:rsidR="003636F2" w:rsidRPr="007E437A">
        <w:rPr>
          <w:rFonts w:ascii="Times New Roman" w:hAnsi="Times New Roman"/>
          <w:sz w:val="24"/>
          <w:szCs w:val="24"/>
        </w:rPr>
        <w:t>ada</w:t>
      </w:r>
      <w:r w:rsidR="00B92E64" w:rsidRPr="007E437A">
        <w:rPr>
          <w:rFonts w:ascii="Times New Roman" w:hAnsi="Times New Roman"/>
          <w:sz w:val="24"/>
          <w:szCs w:val="24"/>
        </w:rPr>
        <w:t xml:space="preserve"> ning tagab kogu personali ühtse töökorralduse ja valmisoleku kriisideks.</w:t>
      </w:r>
    </w:p>
    <w:p w14:paraId="51C76732" w14:textId="77777777" w:rsidR="00B92E64" w:rsidRPr="007E437A" w:rsidRDefault="00B92E64" w:rsidP="007E437A">
      <w:pPr>
        <w:pStyle w:val="Vahedeta"/>
        <w:jc w:val="both"/>
        <w:rPr>
          <w:rFonts w:ascii="Times New Roman" w:hAnsi="Times New Roman"/>
          <w:sz w:val="24"/>
          <w:szCs w:val="24"/>
        </w:rPr>
      </w:pPr>
    </w:p>
    <w:p w14:paraId="68ED121F" w14:textId="77777777" w:rsidR="003203D7" w:rsidRPr="007E437A" w:rsidRDefault="34BB0104" w:rsidP="007E437A">
      <w:pPr>
        <w:pStyle w:val="Vahedeta"/>
        <w:jc w:val="both"/>
        <w:rPr>
          <w:rFonts w:ascii="Times New Roman" w:hAnsi="Times New Roman"/>
          <w:b/>
          <w:bCs/>
          <w:sz w:val="24"/>
          <w:szCs w:val="24"/>
        </w:rPr>
      </w:pPr>
      <w:r w:rsidRPr="007E437A">
        <w:rPr>
          <w:rFonts w:ascii="Times New Roman" w:hAnsi="Times New Roman"/>
          <w:b/>
          <w:bCs/>
          <w:sz w:val="24"/>
          <w:szCs w:val="24"/>
        </w:rPr>
        <w:t>Sotsiaalne, sealhulgas demograafiline mõju</w:t>
      </w:r>
    </w:p>
    <w:p w14:paraId="170E852D" w14:textId="426557AB" w:rsidR="008065E6" w:rsidRPr="007E437A" w:rsidRDefault="00191077" w:rsidP="007E437A">
      <w:pPr>
        <w:pStyle w:val="Vahedeta"/>
        <w:jc w:val="both"/>
        <w:rPr>
          <w:rFonts w:ascii="Times New Roman" w:hAnsi="Times New Roman"/>
          <w:sz w:val="24"/>
          <w:szCs w:val="24"/>
        </w:rPr>
      </w:pPr>
      <w:r w:rsidRPr="007E437A">
        <w:rPr>
          <w:rFonts w:ascii="Times New Roman" w:hAnsi="Times New Roman"/>
          <w:sz w:val="24"/>
          <w:szCs w:val="24"/>
        </w:rPr>
        <w:t xml:space="preserve">Kaitseväes ameti- ja töökohtadel olevate tsiviilteenistujate </w:t>
      </w:r>
      <w:r w:rsidR="003636F2" w:rsidRPr="007E437A">
        <w:rPr>
          <w:rFonts w:ascii="Times New Roman" w:hAnsi="Times New Roman"/>
          <w:sz w:val="24"/>
          <w:szCs w:val="24"/>
        </w:rPr>
        <w:t xml:space="preserve">suhtes </w:t>
      </w:r>
      <w:r w:rsidRPr="007E437A">
        <w:rPr>
          <w:rFonts w:ascii="Times New Roman" w:hAnsi="Times New Roman"/>
          <w:sz w:val="24"/>
          <w:szCs w:val="24"/>
        </w:rPr>
        <w:t xml:space="preserve">on mõju vähene, kuna ka </w:t>
      </w:r>
      <w:r w:rsidR="003636F2" w:rsidRPr="007E437A">
        <w:rPr>
          <w:rFonts w:ascii="Times New Roman" w:hAnsi="Times New Roman"/>
          <w:sz w:val="24"/>
          <w:szCs w:val="24"/>
        </w:rPr>
        <w:t xml:space="preserve">praegu </w:t>
      </w:r>
      <w:r w:rsidRPr="007E437A">
        <w:rPr>
          <w:rFonts w:ascii="Times New Roman" w:hAnsi="Times New Roman"/>
          <w:sz w:val="24"/>
          <w:szCs w:val="24"/>
        </w:rPr>
        <w:t xml:space="preserve">osaletakse osas valdkondades oma ülesannete raames sõjaväelise väljaõppe toetamisel, kuid seda tööajareegleid arvestades. </w:t>
      </w:r>
      <w:r w:rsidR="008C3227" w:rsidRPr="007E437A">
        <w:rPr>
          <w:rFonts w:ascii="Times New Roman" w:hAnsi="Times New Roman"/>
          <w:sz w:val="24"/>
          <w:szCs w:val="24"/>
        </w:rPr>
        <w:t xml:space="preserve">Hinnanguliselt </w:t>
      </w:r>
      <w:r w:rsidR="00547013" w:rsidRPr="007E437A">
        <w:rPr>
          <w:rFonts w:ascii="Times New Roman" w:hAnsi="Times New Roman"/>
          <w:sz w:val="24"/>
          <w:szCs w:val="24"/>
        </w:rPr>
        <w:t>on</w:t>
      </w:r>
      <w:r w:rsidR="008C3227" w:rsidRPr="007E437A">
        <w:rPr>
          <w:rFonts w:ascii="Times New Roman" w:hAnsi="Times New Roman"/>
          <w:sz w:val="24"/>
          <w:szCs w:val="24"/>
        </w:rPr>
        <w:t xml:space="preserve"> selliseid tsiviilteenistujate ametikoht</w:t>
      </w:r>
      <w:r w:rsidR="003636F2" w:rsidRPr="007E437A">
        <w:rPr>
          <w:rFonts w:ascii="Times New Roman" w:hAnsi="Times New Roman"/>
          <w:sz w:val="24"/>
          <w:szCs w:val="24"/>
        </w:rPr>
        <w:t>i</w:t>
      </w:r>
      <w:r w:rsidR="008C3227" w:rsidRPr="007E437A">
        <w:rPr>
          <w:rFonts w:ascii="Times New Roman" w:hAnsi="Times New Roman"/>
          <w:sz w:val="24"/>
          <w:szCs w:val="24"/>
        </w:rPr>
        <w:t xml:space="preserve">, mis </w:t>
      </w:r>
      <w:r w:rsidR="00355586" w:rsidRPr="007E437A">
        <w:rPr>
          <w:rFonts w:ascii="Times New Roman" w:hAnsi="Times New Roman"/>
          <w:sz w:val="24"/>
          <w:szCs w:val="24"/>
        </w:rPr>
        <w:t>eeldavad</w:t>
      </w:r>
      <w:r w:rsidR="008C3227" w:rsidRPr="007E437A">
        <w:rPr>
          <w:rFonts w:ascii="Times New Roman" w:hAnsi="Times New Roman"/>
          <w:sz w:val="24"/>
          <w:szCs w:val="24"/>
        </w:rPr>
        <w:t xml:space="preserve"> sõjaväelise väljaõppe toetamist</w:t>
      </w:r>
      <w:r w:rsidR="003636F2" w:rsidRPr="007E437A">
        <w:rPr>
          <w:rFonts w:ascii="Times New Roman" w:hAnsi="Times New Roman"/>
          <w:sz w:val="24"/>
          <w:szCs w:val="24"/>
        </w:rPr>
        <w:t>,</w:t>
      </w:r>
      <w:r w:rsidR="008C3227" w:rsidRPr="007E437A">
        <w:rPr>
          <w:rFonts w:ascii="Times New Roman" w:hAnsi="Times New Roman"/>
          <w:sz w:val="24"/>
          <w:szCs w:val="24"/>
        </w:rPr>
        <w:t xml:space="preserve"> kuni 10%</w:t>
      </w:r>
      <w:r w:rsidR="00F94AB1" w:rsidRPr="007E437A">
        <w:rPr>
          <w:rFonts w:ascii="Times New Roman" w:hAnsi="Times New Roman"/>
          <w:sz w:val="24"/>
          <w:szCs w:val="24"/>
        </w:rPr>
        <w:t xml:space="preserve"> ning</w:t>
      </w:r>
      <w:r w:rsidR="00362E23" w:rsidRPr="007E437A">
        <w:rPr>
          <w:rFonts w:ascii="Times New Roman" w:hAnsi="Times New Roman"/>
          <w:sz w:val="24"/>
          <w:szCs w:val="24"/>
        </w:rPr>
        <w:t xml:space="preserve"> </w:t>
      </w:r>
      <w:r w:rsidR="00F94AB1" w:rsidRPr="007E437A">
        <w:rPr>
          <w:rFonts w:ascii="Times New Roman" w:hAnsi="Times New Roman"/>
          <w:sz w:val="24"/>
          <w:szCs w:val="24"/>
        </w:rPr>
        <w:t xml:space="preserve">sellistes valdkondades, </w:t>
      </w:r>
      <w:r w:rsidR="00355586" w:rsidRPr="007E437A">
        <w:rPr>
          <w:rFonts w:ascii="Times New Roman" w:hAnsi="Times New Roman"/>
          <w:sz w:val="24"/>
          <w:szCs w:val="24"/>
        </w:rPr>
        <w:t>mis peavad tagama oma teenuste</w:t>
      </w:r>
      <w:r w:rsidR="00F94AB1" w:rsidRPr="007E437A">
        <w:rPr>
          <w:rFonts w:ascii="Times New Roman" w:hAnsi="Times New Roman"/>
          <w:sz w:val="24"/>
          <w:szCs w:val="24"/>
        </w:rPr>
        <w:t xml:space="preserve"> toimimise ka sõjaväelise väljaõppe toimumise ajal, näiteks sagedushaldus, IT- ja </w:t>
      </w:r>
      <w:proofErr w:type="spellStart"/>
      <w:r w:rsidR="00F94AB1" w:rsidRPr="007E437A">
        <w:rPr>
          <w:rFonts w:ascii="Times New Roman" w:hAnsi="Times New Roman"/>
          <w:sz w:val="24"/>
          <w:szCs w:val="24"/>
        </w:rPr>
        <w:t>küberturve</w:t>
      </w:r>
      <w:proofErr w:type="spellEnd"/>
      <w:r w:rsidR="00F94AB1" w:rsidRPr="007E437A">
        <w:rPr>
          <w:rFonts w:ascii="Times New Roman" w:hAnsi="Times New Roman"/>
          <w:sz w:val="24"/>
          <w:szCs w:val="24"/>
        </w:rPr>
        <w:t>, õigusteenindus.</w:t>
      </w:r>
    </w:p>
    <w:p w14:paraId="2317D8A1" w14:textId="10A6B8B7" w:rsidR="008065E6" w:rsidRPr="007E437A" w:rsidRDefault="004E01F0" w:rsidP="007E437A">
      <w:pPr>
        <w:pStyle w:val="Vahedeta"/>
        <w:jc w:val="both"/>
        <w:rPr>
          <w:rFonts w:ascii="Times New Roman" w:hAnsi="Times New Roman"/>
          <w:bCs/>
          <w:sz w:val="24"/>
          <w:szCs w:val="24"/>
        </w:rPr>
      </w:pPr>
      <w:r w:rsidRPr="007E437A">
        <w:rPr>
          <w:rFonts w:ascii="Times New Roman" w:hAnsi="Times New Roman"/>
          <w:bCs/>
          <w:sz w:val="24"/>
          <w:szCs w:val="24"/>
        </w:rPr>
        <w:t xml:space="preserve">Sõjaväelise väljaõppe toetamise ülesanne </w:t>
      </w:r>
      <w:r w:rsidR="00620866" w:rsidRPr="007E437A">
        <w:rPr>
          <w:rFonts w:ascii="Times New Roman" w:hAnsi="Times New Roman"/>
          <w:bCs/>
          <w:sz w:val="24"/>
          <w:szCs w:val="24"/>
        </w:rPr>
        <w:t xml:space="preserve">tuleb määrata </w:t>
      </w:r>
      <w:r w:rsidRPr="007E437A">
        <w:rPr>
          <w:rFonts w:ascii="Times New Roman" w:hAnsi="Times New Roman"/>
          <w:bCs/>
          <w:sz w:val="24"/>
          <w:szCs w:val="24"/>
        </w:rPr>
        <w:t xml:space="preserve">töölepingus või ametijuhendis. </w:t>
      </w:r>
      <w:r w:rsidR="003636F2" w:rsidRPr="007E437A">
        <w:rPr>
          <w:rFonts w:ascii="Times New Roman" w:hAnsi="Times New Roman"/>
          <w:bCs/>
          <w:sz w:val="24"/>
          <w:szCs w:val="24"/>
        </w:rPr>
        <w:t xml:space="preserve">Kuna </w:t>
      </w:r>
      <w:r w:rsidR="00620866" w:rsidRPr="007E437A">
        <w:rPr>
          <w:rFonts w:ascii="Times New Roman" w:hAnsi="Times New Roman"/>
          <w:bCs/>
          <w:sz w:val="24"/>
          <w:szCs w:val="24"/>
        </w:rPr>
        <w:t xml:space="preserve">ametijuhendit ei või muuta ametniku nõusolekuta, kui ametijuhendis määratud teenistusülesanded või </w:t>
      </w:r>
      <w:r w:rsidR="003636F2" w:rsidRPr="007E437A">
        <w:rPr>
          <w:rFonts w:ascii="Times New Roman" w:hAnsi="Times New Roman"/>
          <w:bCs/>
          <w:sz w:val="24"/>
          <w:szCs w:val="24"/>
        </w:rPr>
        <w:t xml:space="preserve">nende </w:t>
      </w:r>
      <w:r w:rsidR="00620866" w:rsidRPr="007E437A">
        <w:rPr>
          <w:rFonts w:ascii="Times New Roman" w:hAnsi="Times New Roman"/>
          <w:bCs/>
          <w:sz w:val="24"/>
          <w:szCs w:val="24"/>
        </w:rPr>
        <w:t>täitmiseks kehtestatud nõuded</w:t>
      </w:r>
      <w:r w:rsidR="003636F2" w:rsidRPr="007E437A">
        <w:rPr>
          <w:rFonts w:ascii="Times New Roman" w:hAnsi="Times New Roman"/>
          <w:bCs/>
          <w:sz w:val="24"/>
          <w:szCs w:val="24"/>
        </w:rPr>
        <w:t xml:space="preserve"> muutuvad oluliselt</w:t>
      </w:r>
      <w:r w:rsidR="00547013" w:rsidRPr="007E437A">
        <w:rPr>
          <w:rFonts w:ascii="Times New Roman" w:hAnsi="Times New Roman"/>
          <w:bCs/>
          <w:sz w:val="24"/>
          <w:szCs w:val="24"/>
        </w:rPr>
        <w:t>,</w:t>
      </w:r>
      <w:r w:rsidR="00620866" w:rsidRPr="007E437A">
        <w:rPr>
          <w:rFonts w:ascii="Times New Roman" w:hAnsi="Times New Roman"/>
          <w:bCs/>
          <w:sz w:val="24"/>
          <w:szCs w:val="24"/>
        </w:rPr>
        <w:t xml:space="preserve"> võib muudatusega kaasneda ebasoovitav mõju</w:t>
      </w:r>
      <w:r w:rsidR="00547013" w:rsidRPr="007E437A">
        <w:rPr>
          <w:rFonts w:ascii="Times New Roman" w:hAnsi="Times New Roman"/>
          <w:bCs/>
          <w:sz w:val="24"/>
          <w:szCs w:val="24"/>
        </w:rPr>
        <w:t>, ku</w:t>
      </w:r>
      <w:r w:rsidR="003636F2" w:rsidRPr="007E437A">
        <w:rPr>
          <w:rFonts w:ascii="Times New Roman" w:hAnsi="Times New Roman"/>
          <w:bCs/>
          <w:sz w:val="24"/>
          <w:szCs w:val="24"/>
        </w:rPr>
        <w:t>i</w:t>
      </w:r>
      <w:r w:rsidR="00547013" w:rsidRPr="007E437A">
        <w:rPr>
          <w:rFonts w:ascii="Times New Roman" w:hAnsi="Times New Roman"/>
          <w:bCs/>
          <w:sz w:val="24"/>
          <w:szCs w:val="24"/>
        </w:rPr>
        <w:t xml:space="preserve"> ametnik ei ole nõus </w:t>
      </w:r>
      <w:r w:rsidR="003636F2" w:rsidRPr="007E437A">
        <w:rPr>
          <w:rFonts w:ascii="Times New Roman" w:hAnsi="Times New Roman"/>
          <w:bCs/>
          <w:sz w:val="24"/>
          <w:szCs w:val="24"/>
        </w:rPr>
        <w:t>lisa</w:t>
      </w:r>
      <w:r w:rsidR="00547013" w:rsidRPr="007E437A">
        <w:rPr>
          <w:rFonts w:ascii="Times New Roman" w:hAnsi="Times New Roman"/>
          <w:bCs/>
          <w:sz w:val="24"/>
          <w:szCs w:val="24"/>
        </w:rPr>
        <w:t>tööülesannetega</w:t>
      </w:r>
      <w:r w:rsidR="003636F2" w:rsidRPr="007E437A">
        <w:rPr>
          <w:rFonts w:ascii="Times New Roman" w:hAnsi="Times New Roman"/>
          <w:bCs/>
          <w:sz w:val="24"/>
          <w:szCs w:val="24"/>
        </w:rPr>
        <w:t xml:space="preserve"> ja seetõttu </w:t>
      </w:r>
      <w:r w:rsidR="00547013" w:rsidRPr="007E437A">
        <w:rPr>
          <w:rFonts w:ascii="Times New Roman" w:hAnsi="Times New Roman"/>
          <w:bCs/>
          <w:sz w:val="24"/>
          <w:szCs w:val="24"/>
        </w:rPr>
        <w:t xml:space="preserve">soovib </w:t>
      </w:r>
      <w:r w:rsidR="003636F2" w:rsidRPr="007E437A">
        <w:rPr>
          <w:rFonts w:ascii="Times New Roman" w:hAnsi="Times New Roman"/>
          <w:bCs/>
          <w:sz w:val="24"/>
          <w:szCs w:val="24"/>
        </w:rPr>
        <w:t xml:space="preserve">ta </w:t>
      </w:r>
      <w:r w:rsidR="00547013" w:rsidRPr="007E437A">
        <w:rPr>
          <w:rFonts w:ascii="Times New Roman" w:hAnsi="Times New Roman"/>
          <w:bCs/>
          <w:sz w:val="24"/>
          <w:szCs w:val="24"/>
        </w:rPr>
        <w:t>teenistusest lahkuda omal soovil</w:t>
      </w:r>
      <w:r w:rsidR="00E76B81" w:rsidRPr="007E437A">
        <w:rPr>
          <w:rFonts w:ascii="Times New Roman" w:hAnsi="Times New Roman"/>
          <w:bCs/>
          <w:sz w:val="24"/>
          <w:szCs w:val="24"/>
        </w:rPr>
        <w:t xml:space="preserve"> või vabastatakse </w:t>
      </w:r>
      <w:r w:rsidR="003636F2" w:rsidRPr="007E437A">
        <w:rPr>
          <w:rFonts w:ascii="Times New Roman" w:hAnsi="Times New Roman"/>
          <w:bCs/>
          <w:sz w:val="24"/>
          <w:szCs w:val="24"/>
        </w:rPr>
        <w:t xml:space="preserve">ta </w:t>
      </w:r>
      <w:r w:rsidR="00E76B81" w:rsidRPr="007E437A">
        <w:rPr>
          <w:rFonts w:ascii="Times New Roman" w:hAnsi="Times New Roman"/>
          <w:bCs/>
          <w:sz w:val="24"/>
          <w:szCs w:val="24"/>
        </w:rPr>
        <w:t>teenistusest</w:t>
      </w:r>
      <w:r w:rsidR="00547013" w:rsidRPr="007E437A">
        <w:rPr>
          <w:rFonts w:ascii="Times New Roman" w:hAnsi="Times New Roman"/>
          <w:bCs/>
          <w:sz w:val="24"/>
          <w:szCs w:val="24"/>
        </w:rPr>
        <w:t xml:space="preserve"> </w:t>
      </w:r>
      <w:r w:rsidR="00620866" w:rsidRPr="007E437A">
        <w:rPr>
          <w:rFonts w:ascii="Times New Roman" w:hAnsi="Times New Roman"/>
          <w:bCs/>
          <w:sz w:val="24"/>
          <w:szCs w:val="24"/>
        </w:rPr>
        <w:t xml:space="preserve">koondamise tõttu. </w:t>
      </w:r>
      <w:r w:rsidR="003636F2" w:rsidRPr="007E437A">
        <w:rPr>
          <w:rFonts w:ascii="Times New Roman" w:hAnsi="Times New Roman"/>
          <w:bCs/>
          <w:sz w:val="24"/>
          <w:szCs w:val="24"/>
        </w:rPr>
        <w:t xml:space="preserve">Selle </w:t>
      </w:r>
      <w:r w:rsidR="00575BF3" w:rsidRPr="007E437A">
        <w:rPr>
          <w:rFonts w:ascii="Times New Roman" w:hAnsi="Times New Roman"/>
          <w:bCs/>
          <w:sz w:val="24"/>
          <w:szCs w:val="24"/>
        </w:rPr>
        <w:t xml:space="preserve">riski maandamiseks </w:t>
      </w:r>
      <w:r w:rsidR="00547013" w:rsidRPr="007E437A">
        <w:rPr>
          <w:rFonts w:ascii="Times New Roman" w:hAnsi="Times New Roman"/>
          <w:bCs/>
          <w:sz w:val="24"/>
          <w:szCs w:val="24"/>
        </w:rPr>
        <w:t xml:space="preserve">tuleb vastavatel ametikohtadel töötavaid ametnikke aegsasti teavitada </w:t>
      </w:r>
      <w:r w:rsidR="003636F2" w:rsidRPr="007E437A">
        <w:rPr>
          <w:rFonts w:ascii="Times New Roman" w:hAnsi="Times New Roman"/>
          <w:bCs/>
          <w:sz w:val="24"/>
          <w:szCs w:val="24"/>
        </w:rPr>
        <w:t>ja</w:t>
      </w:r>
      <w:r w:rsidR="00547013" w:rsidRPr="007E437A">
        <w:rPr>
          <w:rFonts w:ascii="Times New Roman" w:hAnsi="Times New Roman"/>
          <w:bCs/>
          <w:sz w:val="24"/>
          <w:szCs w:val="24"/>
        </w:rPr>
        <w:t xml:space="preserve"> anda </w:t>
      </w:r>
      <w:r w:rsidR="003636F2" w:rsidRPr="007E437A">
        <w:rPr>
          <w:rFonts w:ascii="Times New Roman" w:hAnsi="Times New Roman"/>
          <w:bCs/>
          <w:sz w:val="24"/>
          <w:szCs w:val="24"/>
        </w:rPr>
        <w:t xml:space="preserve">neile </w:t>
      </w:r>
      <w:r w:rsidR="00547013" w:rsidRPr="007E437A">
        <w:rPr>
          <w:rFonts w:ascii="Times New Roman" w:hAnsi="Times New Roman"/>
          <w:bCs/>
          <w:sz w:val="24"/>
          <w:szCs w:val="24"/>
        </w:rPr>
        <w:t xml:space="preserve">selgitusi </w:t>
      </w:r>
      <w:r w:rsidR="003636F2" w:rsidRPr="007E437A">
        <w:rPr>
          <w:rFonts w:ascii="Times New Roman" w:hAnsi="Times New Roman"/>
          <w:bCs/>
          <w:sz w:val="24"/>
          <w:szCs w:val="24"/>
        </w:rPr>
        <w:t xml:space="preserve">nende </w:t>
      </w:r>
      <w:r w:rsidR="00547013" w:rsidRPr="007E437A">
        <w:rPr>
          <w:rFonts w:ascii="Times New Roman" w:hAnsi="Times New Roman"/>
          <w:bCs/>
          <w:sz w:val="24"/>
          <w:szCs w:val="24"/>
        </w:rPr>
        <w:t>muutunud tööülesannete kohta.</w:t>
      </w:r>
    </w:p>
    <w:p w14:paraId="7566C589" w14:textId="6EB206BD" w:rsidR="00547013" w:rsidRPr="007E437A" w:rsidRDefault="00620866" w:rsidP="007E437A">
      <w:pPr>
        <w:pStyle w:val="Vahedeta"/>
        <w:jc w:val="both"/>
        <w:rPr>
          <w:rFonts w:ascii="Times New Roman" w:hAnsi="Times New Roman"/>
          <w:sz w:val="24"/>
          <w:szCs w:val="24"/>
        </w:rPr>
      </w:pPr>
      <w:r w:rsidRPr="007E437A">
        <w:rPr>
          <w:rFonts w:ascii="Times New Roman" w:hAnsi="Times New Roman"/>
          <w:bCs/>
          <w:sz w:val="24"/>
          <w:szCs w:val="24"/>
        </w:rPr>
        <w:t xml:space="preserve">Täiendav ebasoovitav mõju võib avalduda vastavale ametikohale värbamisel, </w:t>
      </w:r>
      <w:r w:rsidR="00CF05B1" w:rsidRPr="007E437A">
        <w:rPr>
          <w:rFonts w:ascii="Times New Roman" w:hAnsi="Times New Roman"/>
          <w:bCs/>
          <w:sz w:val="24"/>
          <w:szCs w:val="24"/>
        </w:rPr>
        <w:t>kui</w:t>
      </w:r>
      <w:r w:rsidRPr="007E437A">
        <w:rPr>
          <w:rFonts w:ascii="Times New Roman" w:hAnsi="Times New Roman"/>
          <w:bCs/>
          <w:sz w:val="24"/>
          <w:szCs w:val="24"/>
        </w:rPr>
        <w:t xml:space="preserve"> sõjaväelise väljaõppe toetamise kohustus </w:t>
      </w:r>
      <w:r w:rsidR="00CF05B1" w:rsidRPr="007E437A">
        <w:rPr>
          <w:rFonts w:ascii="Times New Roman" w:hAnsi="Times New Roman"/>
          <w:bCs/>
          <w:sz w:val="24"/>
          <w:szCs w:val="24"/>
        </w:rPr>
        <w:t xml:space="preserve">vähendab </w:t>
      </w:r>
      <w:r w:rsidRPr="007E437A">
        <w:rPr>
          <w:rFonts w:ascii="Times New Roman" w:hAnsi="Times New Roman"/>
          <w:bCs/>
          <w:sz w:val="24"/>
          <w:szCs w:val="24"/>
        </w:rPr>
        <w:t xml:space="preserve">kandideerijate hulka. </w:t>
      </w:r>
      <w:r w:rsidR="00575BF3" w:rsidRPr="007E437A">
        <w:rPr>
          <w:rFonts w:ascii="Times New Roman" w:hAnsi="Times New Roman"/>
          <w:bCs/>
          <w:sz w:val="24"/>
          <w:szCs w:val="24"/>
        </w:rPr>
        <w:t xml:space="preserve">Seega tuleb ametikoha kirjelduses selgelt teada anda, milliseid ülesanded täitma tuleb </w:t>
      </w:r>
      <w:r w:rsidR="00E76B81" w:rsidRPr="007E437A">
        <w:rPr>
          <w:rFonts w:ascii="Times New Roman" w:hAnsi="Times New Roman"/>
          <w:bCs/>
          <w:sz w:val="24"/>
          <w:szCs w:val="24"/>
        </w:rPr>
        <w:t>asuda</w:t>
      </w:r>
      <w:r w:rsidR="00575BF3" w:rsidRPr="007E437A">
        <w:rPr>
          <w:rFonts w:ascii="Times New Roman" w:hAnsi="Times New Roman"/>
          <w:bCs/>
          <w:sz w:val="24"/>
          <w:szCs w:val="24"/>
        </w:rPr>
        <w:t xml:space="preserve">. </w:t>
      </w:r>
      <w:r w:rsidR="00547013" w:rsidRPr="007E437A">
        <w:rPr>
          <w:rFonts w:ascii="Times New Roman" w:hAnsi="Times New Roman"/>
          <w:sz w:val="24"/>
          <w:szCs w:val="24"/>
        </w:rPr>
        <w:t>Samas nähakse ette õiguslikud alused ja kompensatsioonimehhanismid laiendatud kaasamise osas ning lisaks annab see võimaluse asuda tööle Kaitseväkke isikutel, kes ei soovi asuda tegevteenistusse. Seega</w:t>
      </w:r>
      <w:r w:rsidR="003636F2" w:rsidRPr="007E437A">
        <w:rPr>
          <w:rFonts w:ascii="Times New Roman" w:hAnsi="Times New Roman"/>
          <w:sz w:val="24"/>
          <w:szCs w:val="24"/>
        </w:rPr>
        <w:t>,</w:t>
      </w:r>
      <w:r w:rsidR="00547013" w:rsidRPr="007E437A">
        <w:rPr>
          <w:rFonts w:ascii="Times New Roman" w:hAnsi="Times New Roman"/>
          <w:sz w:val="24"/>
          <w:szCs w:val="24"/>
        </w:rPr>
        <w:t xml:space="preserve"> kokkuvõttes peaks muudatus avaldama sih</w:t>
      </w:r>
      <w:r w:rsidR="003636F2" w:rsidRPr="007E437A">
        <w:rPr>
          <w:rFonts w:ascii="Times New Roman" w:hAnsi="Times New Roman"/>
          <w:sz w:val="24"/>
          <w:szCs w:val="24"/>
        </w:rPr>
        <w:t>trühmale posi</w:t>
      </w:r>
      <w:r w:rsidR="00547013" w:rsidRPr="007E437A">
        <w:rPr>
          <w:rFonts w:ascii="Times New Roman" w:hAnsi="Times New Roman"/>
          <w:sz w:val="24"/>
          <w:szCs w:val="24"/>
        </w:rPr>
        <w:t>tiivset mõju.</w:t>
      </w:r>
    </w:p>
    <w:p w14:paraId="642184FA" w14:textId="0AEE3B21" w:rsidR="00183006" w:rsidRPr="007E437A" w:rsidRDefault="00183006" w:rsidP="007E437A">
      <w:pPr>
        <w:pStyle w:val="Vahedeta"/>
        <w:jc w:val="both"/>
        <w:rPr>
          <w:rFonts w:ascii="Times New Roman" w:hAnsi="Times New Roman"/>
          <w:bCs/>
          <w:sz w:val="24"/>
          <w:szCs w:val="24"/>
        </w:rPr>
      </w:pPr>
    </w:p>
    <w:p w14:paraId="74F75118" w14:textId="77777777" w:rsidR="00657574" w:rsidRPr="007E437A" w:rsidRDefault="34BB0104" w:rsidP="007E437A">
      <w:pPr>
        <w:pStyle w:val="Vahedeta"/>
        <w:jc w:val="both"/>
        <w:rPr>
          <w:rFonts w:ascii="Times New Roman" w:hAnsi="Times New Roman"/>
          <w:b/>
          <w:bCs/>
          <w:sz w:val="24"/>
          <w:szCs w:val="24"/>
        </w:rPr>
      </w:pPr>
      <w:r w:rsidRPr="007E437A">
        <w:rPr>
          <w:rFonts w:ascii="Times New Roman" w:hAnsi="Times New Roman"/>
          <w:b/>
          <w:bCs/>
          <w:sz w:val="24"/>
          <w:szCs w:val="24"/>
        </w:rPr>
        <w:t>Mõju elu- ja looduskeskkonnale</w:t>
      </w:r>
    </w:p>
    <w:p w14:paraId="4EEF0399" w14:textId="77777777" w:rsidR="00657574" w:rsidRPr="007E437A" w:rsidRDefault="34BB0104" w:rsidP="007E437A">
      <w:pPr>
        <w:pStyle w:val="Vahedeta"/>
        <w:jc w:val="both"/>
        <w:rPr>
          <w:rFonts w:ascii="Times New Roman" w:hAnsi="Times New Roman"/>
          <w:sz w:val="24"/>
          <w:szCs w:val="24"/>
        </w:rPr>
      </w:pPr>
      <w:r w:rsidRPr="007E437A">
        <w:rPr>
          <w:rFonts w:ascii="Times New Roman" w:hAnsi="Times New Roman"/>
          <w:sz w:val="24"/>
          <w:szCs w:val="24"/>
        </w:rPr>
        <w:t>Mõju elu- ja looduskeskkonnale puudub.</w:t>
      </w:r>
    </w:p>
    <w:p w14:paraId="4269E46A" w14:textId="77777777" w:rsidR="00183006" w:rsidRPr="007E437A" w:rsidRDefault="00183006" w:rsidP="007E437A">
      <w:pPr>
        <w:pStyle w:val="Vahedeta"/>
        <w:jc w:val="both"/>
        <w:rPr>
          <w:rFonts w:ascii="Times New Roman" w:hAnsi="Times New Roman"/>
          <w:sz w:val="24"/>
          <w:szCs w:val="24"/>
        </w:rPr>
      </w:pPr>
    </w:p>
    <w:p w14:paraId="736C9C8F" w14:textId="77777777" w:rsidR="00657574" w:rsidRPr="007E437A" w:rsidRDefault="34BB0104" w:rsidP="007E437A">
      <w:pPr>
        <w:pStyle w:val="Vahedeta"/>
        <w:jc w:val="both"/>
        <w:rPr>
          <w:rFonts w:ascii="Times New Roman" w:hAnsi="Times New Roman"/>
          <w:b/>
          <w:bCs/>
          <w:sz w:val="24"/>
          <w:szCs w:val="24"/>
        </w:rPr>
      </w:pPr>
      <w:r w:rsidRPr="007E437A">
        <w:rPr>
          <w:rFonts w:ascii="Times New Roman" w:hAnsi="Times New Roman"/>
          <w:b/>
          <w:bCs/>
          <w:sz w:val="24"/>
          <w:szCs w:val="24"/>
        </w:rPr>
        <w:t>Mõju regionaalarengule</w:t>
      </w:r>
    </w:p>
    <w:p w14:paraId="28BF02ED" w14:textId="77777777" w:rsidR="00657574" w:rsidRPr="007E437A" w:rsidRDefault="34BB0104" w:rsidP="007E437A">
      <w:pPr>
        <w:pStyle w:val="Vahedeta"/>
        <w:jc w:val="both"/>
        <w:rPr>
          <w:rFonts w:ascii="Times New Roman" w:hAnsi="Times New Roman"/>
          <w:sz w:val="24"/>
          <w:szCs w:val="24"/>
        </w:rPr>
      </w:pPr>
      <w:r w:rsidRPr="007E437A">
        <w:rPr>
          <w:rFonts w:ascii="Times New Roman" w:hAnsi="Times New Roman"/>
          <w:sz w:val="24"/>
          <w:szCs w:val="24"/>
        </w:rPr>
        <w:t>Mõju regionaalarengule puudub.</w:t>
      </w:r>
    </w:p>
    <w:p w14:paraId="42E00402" w14:textId="77777777" w:rsidR="00183006" w:rsidRPr="007E437A" w:rsidRDefault="00183006" w:rsidP="007E437A">
      <w:pPr>
        <w:pStyle w:val="Vahedeta"/>
        <w:jc w:val="both"/>
        <w:rPr>
          <w:rFonts w:ascii="Times New Roman" w:hAnsi="Times New Roman"/>
          <w:sz w:val="24"/>
          <w:szCs w:val="24"/>
        </w:rPr>
      </w:pPr>
    </w:p>
    <w:p w14:paraId="40598165" w14:textId="341302CE" w:rsidR="003203D7" w:rsidRPr="007E437A" w:rsidRDefault="00B426F2" w:rsidP="007E437A">
      <w:pPr>
        <w:pStyle w:val="Vahedeta"/>
        <w:jc w:val="both"/>
        <w:rPr>
          <w:rFonts w:ascii="Times New Roman" w:hAnsi="Times New Roman"/>
          <w:b/>
          <w:bCs/>
          <w:sz w:val="24"/>
          <w:szCs w:val="24"/>
        </w:rPr>
      </w:pPr>
      <w:r w:rsidRPr="007E437A">
        <w:rPr>
          <w:rFonts w:ascii="Times New Roman" w:hAnsi="Times New Roman"/>
          <w:b/>
          <w:bCs/>
          <w:sz w:val="24"/>
          <w:szCs w:val="24"/>
          <w:u w:val="single"/>
        </w:rPr>
        <w:t>Reservis olevate isikute kaasamine Kaitseväe ülesannete tä</w:t>
      </w:r>
      <w:r w:rsidR="00CF05B1" w:rsidRPr="007E437A">
        <w:rPr>
          <w:rFonts w:ascii="Times New Roman" w:hAnsi="Times New Roman"/>
          <w:b/>
          <w:bCs/>
          <w:sz w:val="24"/>
          <w:szCs w:val="24"/>
          <w:u w:val="single"/>
        </w:rPr>
        <w:t>itmisse</w:t>
      </w:r>
    </w:p>
    <w:p w14:paraId="44C5DD5A" w14:textId="585F723A" w:rsidR="003203D7" w:rsidRPr="007E437A" w:rsidRDefault="34BB0104" w:rsidP="007E437A">
      <w:pPr>
        <w:pStyle w:val="Vahedeta"/>
        <w:jc w:val="both"/>
        <w:rPr>
          <w:rFonts w:ascii="Times New Roman" w:hAnsi="Times New Roman"/>
          <w:sz w:val="24"/>
          <w:szCs w:val="24"/>
        </w:rPr>
      </w:pPr>
      <w:r w:rsidRPr="007E437A">
        <w:rPr>
          <w:rFonts w:ascii="Times New Roman" w:hAnsi="Times New Roman"/>
          <w:sz w:val="24"/>
          <w:szCs w:val="24"/>
        </w:rPr>
        <w:t xml:space="preserve">Sihtrühm 1: </w:t>
      </w:r>
      <w:r w:rsidR="00CF05B1" w:rsidRPr="007E437A">
        <w:rPr>
          <w:rFonts w:ascii="Times New Roman" w:hAnsi="Times New Roman"/>
          <w:sz w:val="24"/>
          <w:szCs w:val="24"/>
        </w:rPr>
        <w:t>r</w:t>
      </w:r>
      <w:r w:rsidR="00B426F2" w:rsidRPr="007E437A">
        <w:rPr>
          <w:rFonts w:ascii="Times New Roman" w:hAnsi="Times New Roman"/>
          <w:sz w:val="24"/>
          <w:szCs w:val="24"/>
        </w:rPr>
        <w:t>eservis olevad isikud</w:t>
      </w:r>
      <w:r w:rsidRPr="007E437A">
        <w:rPr>
          <w:rFonts w:ascii="Times New Roman" w:hAnsi="Times New Roman"/>
          <w:sz w:val="24"/>
          <w:szCs w:val="24"/>
        </w:rPr>
        <w:t>.</w:t>
      </w:r>
    </w:p>
    <w:p w14:paraId="75C9A17B" w14:textId="77777777" w:rsidR="003203D7" w:rsidRPr="007E437A" w:rsidRDefault="34BB0104" w:rsidP="007E437A">
      <w:pPr>
        <w:pStyle w:val="Vahedeta"/>
        <w:jc w:val="both"/>
        <w:rPr>
          <w:rFonts w:ascii="Times New Roman" w:hAnsi="Times New Roman"/>
          <w:sz w:val="24"/>
          <w:szCs w:val="24"/>
        </w:rPr>
      </w:pPr>
      <w:r w:rsidRPr="007E437A">
        <w:rPr>
          <w:rFonts w:ascii="Times New Roman" w:hAnsi="Times New Roman"/>
          <w:sz w:val="24"/>
          <w:szCs w:val="24"/>
        </w:rPr>
        <w:t>Sihtrühm 2: Kaitsevägi.</w:t>
      </w:r>
    </w:p>
    <w:p w14:paraId="5344D914" w14:textId="77777777" w:rsidR="00183006" w:rsidRPr="007E437A" w:rsidRDefault="00183006" w:rsidP="007E437A">
      <w:pPr>
        <w:pStyle w:val="Vahedeta"/>
        <w:jc w:val="both"/>
        <w:rPr>
          <w:rFonts w:ascii="Times New Roman" w:hAnsi="Times New Roman"/>
          <w:sz w:val="24"/>
          <w:szCs w:val="24"/>
        </w:rPr>
      </w:pPr>
    </w:p>
    <w:p w14:paraId="1348B59A" w14:textId="77777777" w:rsidR="00E87D96" w:rsidRPr="007E437A" w:rsidRDefault="34BB0104" w:rsidP="007E437A">
      <w:pPr>
        <w:pStyle w:val="Vahedeta"/>
        <w:jc w:val="both"/>
        <w:rPr>
          <w:rFonts w:ascii="Times New Roman" w:hAnsi="Times New Roman"/>
          <w:b/>
          <w:bCs/>
          <w:sz w:val="24"/>
          <w:szCs w:val="24"/>
        </w:rPr>
      </w:pPr>
      <w:r w:rsidRPr="007E437A">
        <w:rPr>
          <w:rFonts w:ascii="Times New Roman" w:hAnsi="Times New Roman"/>
          <w:b/>
          <w:bCs/>
          <w:sz w:val="24"/>
          <w:szCs w:val="24"/>
        </w:rPr>
        <w:t>Mõju riigi julgeolekule ja välissuhetele</w:t>
      </w:r>
    </w:p>
    <w:p w14:paraId="0A5AF52C" w14:textId="77777777" w:rsidR="005B1AB7" w:rsidRPr="007E437A" w:rsidRDefault="005B1AB7" w:rsidP="007E437A">
      <w:pPr>
        <w:pStyle w:val="Vahedeta"/>
        <w:jc w:val="both"/>
        <w:rPr>
          <w:rFonts w:ascii="Times New Roman" w:hAnsi="Times New Roman"/>
          <w:sz w:val="24"/>
          <w:szCs w:val="24"/>
        </w:rPr>
      </w:pPr>
      <w:r w:rsidRPr="007E437A">
        <w:rPr>
          <w:rFonts w:ascii="Times New Roman" w:hAnsi="Times New Roman"/>
          <w:sz w:val="24"/>
          <w:szCs w:val="24"/>
        </w:rPr>
        <w:t>Muudatus on olulise mõjuga nii riigi julgeolekule kui ka välissuhetele.</w:t>
      </w:r>
    </w:p>
    <w:p w14:paraId="21A1CD9B" w14:textId="4739C6A1" w:rsidR="00195C64" w:rsidRPr="007E437A" w:rsidRDefault="00CF05B1" w:rsidP="007E437A">
      <w:pPr>
        <w:pStyle w:val="Vahedeta"/>
        <w:jc w:val="both"/>
        <w:rPr>
          <w:rFonts w:ascii="Times New Roman" w:hAnsi="Times New Roman"/>
          <w:sz w:val="24"/>
          <w:szCs w:val="24"/>
        </w:rPr>
      </w:pPr>
      <w:r w:rsidRPr="007E437A">
        <w:rPr>
          <w:rFonts w:ascii="Times New Roman" w:hAnsi="Times New Roman"/>
          <w:sz w:val="24"/>
          <w:szCs w:val="24"/>
        </w:rPr>
        <w:t xml:space="preserve">Kui </w:t>
      </w:r>
      <w:r w:rsidR="00E76B81" w:rsidRPr="007E437A">
        <w:rPr>
          <w:rFonts w:ascii="Times New Roman" w:hAnsi="Times New Roman"/>
          <w:sz w:val="24"/>
          <w:szCs w:val="24"/>
        </w:rPr>
        <w:t>vabatahtlik</w:t>
      </w:r>
      <w:r w:rsidRPr="007E437A">
        <w:rPr>
          <w:rFonts w:ascii="Times New Roman" w:hAnsi="Times New Roman"/>
          <w:sz w:val="24"/>
          <w:szCs w:val="24"/>
        </w:rPr>
        <w:t>k</w:t>
      </w:r>
      <w:r w:rsidR="00E76B81" w:rsidRPr="007E437A">
        <w:rPr>
          <w:rFonts w:ascii="Times New Roman" w:hAnsi="Times New Roman"/>
          <w:sz w:val="24"/>
          <w:szCs w:val="24"/>
        </w:rPr>
        <w:t>e</w:t>
      </w:r>
      <w:r w:rsidR="00195C64" w:rsidRPr="007E437A">
        <w:rPr>
          <w:rFonts w:ascii="Times New Roman" w:hAnsi="Times New Roman"/>
          <w:sz w:val="24"/>
          <w:szCs w:val="24"/>
        </w:rPr>
        <w:t xml:space="preserve"> </w:t>
      </w:r>
      <w:r w:rsidR="00E76B81" w:rsidRPr="007E437A">
        <w:rPr>
          <w:rFonts w:ascii="Times New Roman" w:hAnsi="Times New Roman"/>
          <w:sz w:val="24"/>
          <w:szCs w:val="24"/>
        </w:rPr>
        <w:t>reservis oleva</w:t>
      </w:r>
      <w:r w:rsidRPr="007E437A">
        <w:rPr>
          <w:rFonts w:ascii="Times New Roman" w:hAnsi="Times New Roman"/>
          <w:sz w:val="24"/>
          <w:szCs w:val="24"/>
        </w:rPr>
        <w:t>id</w:t>
      </w:r>
      <w:r w:rsidR="00E76B81" w:rsidRPr="007E437A">
        <w:rPr>
          <w:rFonts w:ascii="Times New Roman" w:hAnsi="Times New Roman"/>
          <w:sz w:val="24"/>
          <w:szCs w:val="24"/>
        </w:rPr>
        <w:t xml:space="preserve"> isiku</w:t>
      </w:r>
      <w:r w:rsidRPr="007E437A">
        <w:rPr>
          <w:rFonts w:ascii="Times New Roman" w:hAnsi="Times New Roman"/>
          <w:sz w:val="24"/>
          <w:szCs w:val="24"/>
        </w:rPr>
        <w:t>id kaasatakse</w:t>
      </w:r>
      <w:r w:rsidR="00195C64" w:rsidRPr="007E437A">
        <w:rPr>
          <w:rFonts w:ascii="Times New Roman" w:hAnsi="Times New Roman"/>
          <w:sz w:val="24"/>
          <w:szCs w:val="24"/>
        </w:rPr>
        <w:t xml:space="preserve"> laiema</w:t>
      </w:r>
      <w:r w:rsidRPr="007E437A">
        <w:rPr>
          <w:rFonts w:ascii="Times New Roman" w:hAnsi="Times New Roman"/>
          <w:sz w:val="24"/>
          <w:szCs w:val="24"/>
        </w:rPr>
        <w:t>lt</w:t>
      </w:r>
      <w:r w:rsidR="00195C64" w:rsidRPr="007E437A">
        <w:rPr>
          <w:rFonts w:ascii="Times New Roman" w:hAnsi="Times New Roman"/>
          <w:sz w:val="24"/>
          <w:szCs w:val="24"/>
        </w:rPr>
        <w:t xml:space="preserve"> riigikaitseülesannete täitmis</w:t>
      </w:r>
      <w:r w:rsidRPr="007E437A">
        <w:rPr>
          <w:rFonts w:ascii="Times New Roman" w:hAnsi="Times New Roman"/>
          <w:sz w:val="24"/>
          <w:szCs w:val="24"/>
        </w:rPr>
        <w:t>se</w:t>
      </w:r>
      <w:r w:rsidR="00195C64" w:rsidRPr="007E437A">
        <w:rPr>
          <w:rFonts w:ascii="Times New Roman" w:hAnsi="Times New Roman"/>
          <w:sz w:val="24"/>
          <w:szCs w:val="24"/>
        </w:rPr>
        <w:t xml:space="preserve"> ka rahuajal</w:t>
      </w:r>
      <w:r w:rsidRPr="007E437A">
        <w:rPr>
          <w:rFonts w:ascii="Times New Roman" w:hAnsi="Times New Roman"/>
          <w:sz w:val="24"/>
          <w:szCs w:val="24"/>
        </w:rPr>
        <w:t>,</w:t>
      </w:r>
      <w:r w:rsidR="00195C64" w:rsidRPr="007E437A">
        <w:rPr>
          <w:rFonts w:ascii="Times New Roman" w:hAnsi="Times New Roman"/>
          <w:sz w:val="24"/>
          <w:szCs w:val="24"/>
        </w:rPr>
        <w:t xml:space="preserve"> </w:t>
      </w:r>
      <w:r w:rsidRPr="007E437A">
        <w:rPr>
          <w:rFonts w:ascii="Times New Roman" w:hAnsi="Times New Roman"/>
          <w:sz w:val="24"/>
          <w:szCs w:val="24"/>
        </w:rPr>
        <w:t xml:space="preserve">antakse </w:t>
      </w:r>
      <w:r w:rsidR="00E76B81" w:rsidRPr="007E437A">
        <w:rPr>
          <w:rFonts w:ascii="Times New Roman" w:hAnsi="Times New Roman"/>
          <w:sz w:val="24"/>
          <w:szCs w:val="24"/>
        </w:rPr>
        <w:t>reservis olevatel</w:t>
      </w:r>
      <w:r w:rsidRPr="007E437A">
        <w:rPr>
          <w:rFonts w:ascii="Times New Roman" w:hAnsi="Times New Roman"/>
          <w:sz w:val="24"/>
          <w:szCs w:val="24"/>
        </w:rPr>
        <w:t>e</w:t>
      </w:r>
      <w:r w:rsidR="00E76B81" w:rsidRPr="007E437A">
        <w:rPr>
          <w:rFonts w:ascii="Times New Roman" w:hAnsi="Times New Roman"/>
          <w:sz w:val="24"/>
          <w:szCs w:val="24"/>
        </w:rPr>
        <w:t xml:space="preserve"> isikutel</w:t>
      </w:r>
      <w:r w:rsidRPr="007E437A">
        <w:rPr>
          <w:rFonts w:ascii="Times New Roman" w:hAnsi="Times New Roman"/>
          <w:sz w:val="24"/>
          <w:szCs w:val="24"/>
        </w:rPr>
        <w:t>e</w:t>
      </w:r>
      <w:r w:rsidR="00E76B81" w:rsidRPr="007E437A">
        <w:rPr>
          <w:rFonts w:ascii="Times New Roman" w:hAnsi="Times New Roman"/>
          <w:sz w:val="24"/>
          <w:szCs w:val="24"/>
        </w:rPr>
        <w:t xml:space="preserve"> </w:t>
      </w:r>
      <w:r w:rsidRPr="007E437A">
        <w:rPr>
          <w:rFonts w:ascii="Times New Roman" w:hAnsi="Times New Roman"/>
          <w:sz w:val="24"/>
          <w:szCs w:val="24"/>
        </w:rPr>
        <w:t xml:space="preserve">suurem roll ja vastutus ning võimalus </w:t>
      </w:r>
      <w:r w:rsidR="00195C64" w:rsidRPr="007E437A">
        <w:rPr>
          <w:rFonts w:ascii="Times New Roman" w:hAnsi="Times New Roman"/>
          <w:sz w:val="24"/>
          <w:szCs w:val="24"/>
        </w:rPr>
        <w:t xml:space="preserve">aktiivsemalt panustada </w:t>
      </w:r>
      <w:r w:rsidRPr="007E437A">
        <w:rPr>
          <w:rFonts w:ascii="Times New Roman" w:hAnsi="Times New Roman"/>
          <w:sz w:val="24"/>
          <w:szCs w:val="24"/>
        </w:rPr>
        <w:t xml:space="preserve">riigikaitsesse </w:t>
      </w:r>
      <w:r w:rsidR="00195C64" w:rsidRPr="007E437A">
        <w:rPr>
          <w:rFonts w:ascii="Times New Roman" w:hAnsi="Times New Roman"/>
          <w:sz w:val="24"/>
          <w:szCs w:val="24"/>
        </w:rPr>
        <w:t>ka väljaspool õppekogunemisi ning suurenda</w:t>
      </w:r>
      <w:r w:rsidR="00E91FA2" w:rsidRPr="007E437A">
        <w:rPr>
          <w:rFonts w:ascii="Times New Roman" w:hAnsi="Times New Roman"/>
          <w:sz w:val="24"/>
          <w:szCs w:val="24"/>
        </w:rPr>
        <w:t>takse</w:t>
      </w:r>
      <w:r w:rsidR="00195C64" w:rsidRPr="007E437A">
        <w:rPr>
          <w:rFonts w:ascii="Times New Roman" w:hAnsi="Times New Roman"/>
          <w:sz w:val="24"/>
          <w:szCs w:val="24"/>
        </w:rPr>
        <w:t xml:space="preserve"> </w:t>
      </w:r>
      <w:r w:rsidR="00E76B81" w:rsidRPr="007E437A">
        <w:rPr>
          <w:rFonts w:ascii="Times New Roman" w:hAnsi="Times New Roman"/>
          <w:sz w:val="24"/>
          <w:szCs w:val="24"/>
        </w:rPr>
        <w:t xml:space="preserve">reservis olevate isikute </w:t>
      </w:r>
      <w:r w:rsidR="00195C64" w:rsidRPr="007E437A">
        <w:rPr>
          <w:rFonts w:ascii="Times New Roman" w:hAnsi="Times New Roman"/>
          <w:sz w:val="24"/>
          <w:szCs w:val="24"/>
        </w:rPr>
        <w:t>sidusust Eesti riigikaitse ja Kaitseväega, mis on võtmetähtsusega reservväelaste valmiduse hoidmisel.</w:t>
      </w:r>
    </w:p>
    <w:p w14:paraId="2D2D8D7F" w14:textId="77777777" w:rsidR="00195C64" w:rsidRPr="007E437A" w:rsidRDefault="00195C64" w:rsidP="007E437A">
      <w:pPr>
        <w:pStyle w:val="Vahedeta"/>
        <w:jc w:val="both"/>
        <w:rPr>
          <w:rFonts w:ascii="Times New Roman" w:hAnsi="Times New Roman"/>
          <w:sz w:val="24"/>
          <w:szCs w:val="24"/>
        </w:rPr>
      </w:pPr>
    </w:p>
    <w:p w14:paraId="0CAE0E68" w14:textId="026DABE2" w:rsidR="00E87D96" w:rsidRPr="007E437A" w:rsidRDefault="34BB0104" w:rsidP="007E437A">
      <w:pPr>
        <w:pStyle w:val="Vahedeta"/>
        <w:jc w:val="both"/>
        <w:rPr>
          <w:rFonts w:ascii="Times New Roman" w:hAnsi="Times New Roman"/>
          <w:b/>
          <w:bCs/>
          <w:sz w:val="24"/>
          <w:szCs w:val="24"/>
        </w:rPr>
      </w:pPr>
      <w:r w:rsidRPr="007E437A">
        <w:rPr>
          <w:rFonts w:ascii="Times New Roman" w:hAnsi="Times New Roman"/>
          <w:b/>
          <w:bCs/>
          <w:sz w:val="24"/>
          <w:szCs w:val="24"/>
        </w:rPr>
        <w:t>Mõju majandusele</w:t>
      </w:r>
    </w:p>
    <w:p w14:paraId="0C6B70A5" w14:textId="77777777" w:rsidR="00512BF8" w:rsidRPr="007E437A" w:rsidRDefault="34BB0104" w:rsidP="007E437A">
      <w:pPr>
        <w:pStyle w:val="Vahedeta"/>
        <w:jc w:val="both"/>
        <w:rPr>
          <w:rFonts w:ascii="Times New Roman" w:hAnsi="Times New Roman"/>
          <w:sz w:val="24"/>
          <w:szCs w:val="24"/>
        </w:rPr>
      </w:pPr>
      <w:r w:rsidRPr="007E437A">
        <w:rPr>
          <w:rFonts w:ascii="Times New Roman" w:hAnsi="Times New Roman"/>
          <w:sz w:val="24"/>
          <w:szCs w:val="24"/>
        </w:rPr>
        <w:t>Mõju majandusele puudub.</w:t>
      </w:r>
    </w:p>
    <w:p w14:paraId="10CD1AA6" w14:textId="77777777" w:rsidR="00183006" w:rsidRPr="007E437A" w:rsidRDefault="00183006" w:rsidP="007E437A">
      <w:pPr>
        <w:pStyle w:val="Vahedeta"/>
        <w:jc w:val="both"/>
        <w:rPr>
          <w:rFonts w:ascii="Times New Roman" w:hAnsi="Times New Roman"/>
          <w:bCs/>
          <w:sz w:val="24"/>
          <w:szCs w:val="24"/>
        </w:rPr>
      </w:pPr>
    </w:p>
    <w:p w14:paraId="27840854" w14:textId="77777777" w:rsidR="00E87D96" w:rsidRPr="007E437A" w:rsidRDefault="34BB0104" w:rsidP="007E437A">
      <w:pPr>
        <w:pStyle w:val="Vahedeta"/>
        <w:jc w:val="both"/>
        <w:rPr>
          <w:rFonts w:ascii="Times New Roman" w:hAnsi="Times New Roman"/>
          <w:b/>
          <w:bCs/>
          <w:sz w:val="24"/>
          <w:szCs w:val="24"/>
        </w:rPr>
      </w:pPr>
      <w:r w:rsidRPr="007E437A">
        <w:rPr>
          <w:rFonts w:ascii="Times New Roman" w:hAnsi="Times New Roman"/>
          <w:b/>
          <w:bCs/>
          <w:sz w:val="24"/>
          <w:szCs w:val="24"/>
        </w:rPr>
        <w:t>Mõju riigiasutuste ja kohaliku omavalitsuse asutuste korraldusele</w:t>
      </w:r>
    </w:p>
    <w:p w14:paraId="64DE64B0" w14:textId="5C46ECB2" w:rsidR="008065E6" w:rsidRPr="007E437A" w:rsidRDefault="00E76B81" w:rsidP="007E437A">
      <w:pPr>
        <w:pStyle w:val="Vahedeta"/>
        <w:jc w:val="both"/>
        <w:rPr>
          <w:rFonts w:ascii="Times New Roman" w:hAnsi="Times New Roman"/>
          <w:sz w:val="24"/>
          <w:szCs w:val="24"/>
        </w:rPr>
      </w:pPr>
      <w:r w:rsidRPr="007E437A">
        <w:rPr>
          <w:rFonts w:ascii="Times New Roman" w:hAnsi="Times New Roman"/>
          <w:sz w:val="24"/>
          <w:szCs w:val="24"/>
        </w:rPr>
        <w:t>U</w:t>
      </w:r>
      <w:r w:rsidR="00CA3536" w:rsidRPr="007E437A">
        <w:rPr>
          <w:rFonts w:ascii="Times New Roman" w:hAnsi="Times New Roman"/>
          <w:sz w:val="24"/>
          <w:szCs w:val="24"/>
        </w:rPr>
        <w:t xml:space="preserve">ue teenistusliigi </w:t>
      </w:r>
      <w:r w:rsidR="003E57EF" w:rsidRPr="007E437A">
        <w:rPr>
          <w:rFonts w:ascii="Times New Roman" w:hAnsi="Times New Roman"/>
          <w:sz w:val="24"/>
          <w:szCs w:val="24"/>
        </w:rPr>
        <w:t xml:space="preserve">loomisega lihtsustub </w:t>
      </w:r>
      <w:r w:rsidR="00ED387D" w:rsidRPr="007E437A">
        <w:rPr>
          <w:rFonts w:ascii="Times New Roman" w:hAnsi="Times New Roman"/>
          <w:sz w:val="24"/>
          <w:szCs w:val="24"/>
        </w:rPr>
        <w:t>Kaitseväe tegevuse või ülesande läbiviimiseks vajaliku isikkoosseisu komplekteerimine.</w:t>
      </w:r>
      <w:r w:rsidR="003E57EF" w:rsidRPr="007E437A">
        <w:rPr>
          <w:rFonts w:ascii="Times New Roman" w:hAnsi="Times New Roman"/>
          <w:sz w:val="24"/>
          <w:szCs w:val="24"/>
        </w:rPr>
        <w:t xml:space="preserve"> </w:t>
      </w:r>
      <w:r w:rsidR="00ED387D" w:rsidRPr="007E437A">
        <w:rPr>
          <w:rFonts w:ascii="Times New Roman" w:hAnsi="Times New Roman"/>
          <w:sz w:val="24"/>
          <w:szCs w:val="24"/>
        </w:rPr>
        <w:t>Teenistusse värvatakse vastava tegevuse või ülesande täitmiseks vajalike oskuste ja teadmistega isikuid teatud perioodiks</w:t>
      </w:r>
      <w:r w:rsidR="009B5898" w:rsidRPr="007E437A">
        <w:rPr>
          <w:rFonts w:ascii="Times New Roman" w:hAnsi="Times New Roman"/>
          <w:sz w:val="24"/>
          <w:szCs w:val="24"/>
        </w:rPr>
        <w:t xml:space="preserve"> ja</w:t>
      </w:r>
      <w:r w:rsidR="00ED387D" w:rsidRPr="007E437A">
        <w:rPr>
          <w:rFonts w:ascii="Times New Roman" w:hAnsi="Times New Roman"/>
          <w:sz w:val="24"/>
          <w:szCs w:val="24"/>
        </w:rPr>
        <w:t xml:space="preserve"> </w:t>
      </w:r>
      <w:r w:rsidR="00E91FA2" w:rsidRPr="007E437A">
        <w:rPr>
          <w:rFonts w:ascii="Times New Roman" w:hAnsi="Times New Roman"/>
          <w:sz w:val="24"/>
          <w:szCs w:val="24"/>
        </w:rPr>
        <w:t>lühikeseks ajaks</w:t>
      </w:r>
      <w:r w:rsidR="00ED387D" w:rsidRPr="007E437A">
        <w:rPr>
          <w:rFonts w:ascii="Times New Roman" w:hAnsi="Times New Roman"/>
          <w:sz w:val="24"/>
          <w:szCs w:val="24"/>
        </w:rPr>
        <w:t xml:space="preserve">. </w:t>
      </w:r>
      <w:r w:rsidR="00CA3536" w:rsidRPr="007E437A">
        <w:rPr>
          <w:rFonts w:ascii="Times New Roman" w:hAnsi="Times New Roman"/>
          <w:sz w:val="24"/>
          <w:szCs w:val="24"/>
        </w:rPr>
        <w:t xml:space="preserve">Kaitseressursside Ameti ja Kaitseväe töökoormus </w:t>
      </w:r>
      <w:r w:rsidR="009B5898" w:rsidRPr="007E437A">
        <w:rPr>
          <w:rFonts w:ascii="Times New Roman" w:hAnsi="Times New Roman"/>
          <w:sz w:val="24"/>
          <w:szCs w:val="24"/>
        </w:rPr>
        <w:t>väheneb, kuna teenistusse värbami</w:t>
      </w:r>
      <w:r w:rsidR="00832269" w:rsidRPr="007E437A">
        <w:rPr>
          <w:rFonts w:ascii="Times New Roman" w:hAnsi="Times New Roman"/>
          <w:sz w:val="24"/>
          <w:szCs w:val="24"/>
        </w:rPr>
        <w:t>ne on paindlikum ning selle</w:t>
      </w:r>
      <w:r w:rsidR="00E91FA2" w:rsidRPr="007E437A">
        <w:rPr>
          <w:rFonts w:ascii="Times New Roman" w:hAnsi="Times New Roman"/>
          <w:sz w:val="24"/>
          <w:szCs w:val="24"/>
        </w:rPr>
        <w:t xml:space="preserve"> kohta</w:t>
      </w:r>
      <w:r w:rsidR="00832269" w:rsidRPr="007E437A">
        <w:rPr>
          <w:rFonts w:ascii="Times New Roman" w:hAnsi="Times New Roman"/>
          <w:sz w:val="24"/>
          <w:szCs w:val="24"/>
        </w:rPr>
        <w:t xml:space="preserve"> </w:t>
      </w:r>
      <w:r w:rsidR="009B5898" w:rsidRPr="007E437A">
        <w:rPr>
          <w:rFonts w:ascii="Times New Roman" w:hAnsi="Times New Roman"/>
          <w:sz w:val="24"/>
          <w:szCs w:val="24"/>
        </w:rPr>
        <w:t xml:space="preserve">ei kehti tegevteenistusse võtmisega kaasnevaid protsesse </w:t>
      </w:r>
      <w:r w:rsidR="00E91FA2" w:rsidRPr="007E437A">
        <w:rPr>
          <w:rFonts w:ascii="Times New Roman" w:hAnsi="Times New Roman"/>
          <w:sz w:val="24"/>
          <w:szCs w:val="24"/>
        </w:rPr>
        <w:t xml:space="preserve">ega </w:t>
      </w:r>
      <w:r w:rsidR="009B5898" w:rsidRPr="007E437A">
        <w:rPr>
          <w:rFonts w:ascii="Times New Roman" w:hAnsi="Times New Roman"/>
          <w:sz w:val="24"/>
          <w:szCs w:val="24"/>
        </w:rPr>
        <w:t>nõude</w:t>
      </w:r>
      <w:r w:rsidR="00355586" w:rsidRPr="007E437A">
        <w:rPr>
          <w:rFonts w:ascii="Times New Roman" w:hAnsi="Times New Roman"/>
          <w:sz w:val="24"/>
          <w:szCs w:val="24"/>
        </w:rPr>
        <w:t>i</w:t>
      </w:r>
      <w:r w:rsidR="009B5898" w:rsidRPr="007E437A">
        <w:rPr>
          <w:rFonts w:ascii="Times New Roman" w:hAnsi="Times New Roman"/>
          <w:sz w:val="24"/>
          <w:szCs w:val="24"/>
        </w:rPr>
        <w:t>d.</w:t>
      </w:r>
      <w:r w:rsidR="008065E6" w:rsidRPr="007E437A">
        <w:rPr>
          <w:rFonts w:ascii="Times New Roman" w:hAnsi="Times New Roman"/>
          <w:sz w:val="24"/>
          <w:szCs w:val="24"/>
        </w:rPr>
        <w:t xml:space="preserve"> </w:t>
      </w:r>
      <w:r w:rsidR="009B5898" w:rsidRPr="007E437A">
        <w:rPr>
          <w:rFonts w:ascii="Times New Roman" w:hAnsi="Times New Roman"/>
          <w:sz w:val="24"/>
          <w:szCs w:val="24"/>
        </w:rPr>
        <w:t xml:space="preserve">Uus teenistusliik ei asenda tegevteenistust, vaid selle kaudu </w:t>
      </w:r>
      <w:r w:rsidR="00E91FA2" w:rsidRPr="007E437A">
        <w:rPr>
          <w:rFonts w:ascii="Times New Roman" w:hAnsi="Times New Roman"/>
          <w:sz w:val="24"/>
          <w:szCs w:val="24"/>
        </w:rPr>
        <w:t>saab</w:t>
      </w:r>
      <w:r w:rsidR="009B5898" w:rsidRPr="007E437A">
        <w:rPr>
          <w:rFonts w:ascii="Times New Roman" w:hAnsi="Times New Roman"/>
          <w:sz w:val="24"/>
          <w:szCs w:val="24"/>
        </w:rPr>
        <w:t xml:space="preserve"> toetada tegevusi, mille tarbeks on vaja suurendada isikkoosseisu ajutiselt ja teatud perioodiks, näiteks reservväelastele väljaõppe läbiviimine suurõppustel, mida ei korraldata iga</w:t>
      </w:r>
      <w:r w:rsidR="00E91FA2" w:rsidRPr="007E437A">
        <w:rPr>
          <w:rFonts w:ascii="Times New Roman" w:hAnsi="Times New Roman"/>
          <w:sz w:val="24"/>
          <w:szCs w:val="24"/>
        </w:rPr>
        <w:t xml:space="preserve"> </w:t>
      </w:r>
      <w:r w:rsidR="009B5898" w:rsidRPr="007E437A">
        <w:rPr>
          <w:rFonts w:ascii="Times New Roman" w:hAnsi="Times New Roman"/>
          <w:sz w:val="24"/>
          <w:szCs w:val="24"/>
        </w:rPr>
        <w:t xml:space="preserve">aasta. </w:t>
      </w:r>
      <w:r w:rsidR="00832269" w:rsidRPr="007E437A">
        <w:rPr>
          <w:rFonts w:ascii="Times New Roman" w:hAnsi="Times New Roman"/>
          <w:sz w:val="24"/>
          <w:szCs w:val="24"/>
        </w:rPr>
        <w:t>Seega</w:t>
      </w:r>
      <w:r w:rsidR="00E91FA2" w:rsidRPr="007E437A">
        <w:rPr>
          <w:rFonts w:ascii="Times New Roman" w:hAnsi="Times New Roman"/>
          <w:sz w:val="24"/>
          <w:szCs w:val="24"/>
        </w:rPr>
        <w:t>,</w:t>
      </w:r>
      <w:r w:rsidR="00832269" w:rsidRPr="007E437A">
        <w:rPr>
          <w:rFonts w:ascii="Times New Roman" w:hAnsi="Times New Roman"/>
          <w:sz w:val="24"/>
          <w:szCs w:val="24"/>
        </w:rPr>
        <w:t xml:space="preserve"> arvestades uue teenistusliigi eesmärki ja selle rakendamise võimalusi, võib selle mõju esinemissagedust Kaitseväe ja Kaitseressursside Ameti töökorraldusele pidada pigem </w:t>
      </w:r>
      <w:r w:rsidR="00E91FA2" w:rsidRPr="007E437A">
        <w:rPr>
          <w:rFonts w:ascii="Times New Roman" w:hAnsi="Times New Roman"/>
          <w:sz w:val="24"/>
          <w:szCs w:val="24"/>
        </w:rPr>
        <w:t>väheseks</w:t>
      </w:r>
      <w:r w:rsidR="00832269" w:rsidRPr="007E437A">
        <w:rPr>
          <w:rFonts w:ascii="Times New Roman" w:hAnsi="Times New Roman"/>
          <w:sz w:val="24"/>
          <w:szCs w:val="24"/>
        </w:rPr>
        <w:t xml:space="preserve">. </w:t>
      </w:r>
      <w:r w:rsidR="00355586" w:rsidRPr="007E437A">
        <w:rPr>
          <w:rFonts w:ascii="Times New Roman" w:hAnsi="Times New Roman"/>
          <w:sz w:val="24"/>
          <w:szCs w:val="24"/>
        </w:rPr>
        <w:t>Kui var</w:t>
      </w:r>
      <w:r w:rsidR="00E91FA2" w:rsidRPr="007E437A">
        <w:rPr>
          <w:rFonts w:ascii="Times New Roman" w:hAnsi="Times New Roman"/>
          <w:sz w:val="24"/>
          <w:szCs w:val="24"/>
        </w:rPr>
        <w:t>em</w:t>
      </w:r>
      <w:r w:rsidR="00355586" w:rsidRPr="007E437A">
        <w:rPr>
          <w:rFonts w:ascii="Times New Roman" w:hAnsi="Times New Roman"/>
          <w:sz w:val="24"/>
          <w:szCs w:val="24"/>
        </w:rPr>
        <w:t xml:space="preserve"> tuli vabatahtlik</w:t>
      </w:r>
      <w:r w:rsidR="00E91FA2" w:rsidRPr="007E437A">
        <w:rPr>
          <w:rFonts w:ascii="Times New Roman" w:hAnsi="Times New Roman"/>
          <w:sz w:val="24"/>
          <w:szCs w:val="24"/>
        </w:rPr>
        <w:t>ke</w:t>
      </w:r>
      <w:r w:rsidR="00355586" w:rsidRPr="007E437A">
        <w:rPr>
          <w:rFonts w:ascii="Times New Roman" w:hAnsi="Times New Roman"/>
          <w:sz w:val="24"/>
          <w:szCs w:val="24"/>
        </w:rPr>
        <w:t xml:space="preserve"> võtta teenistusse käsunduslepingu</w:t>
      </w:r>
      <w:r w:rsidR="001658B9" w:rsidRPr="007E437A">
        <w:rPr>
          <w:rFonts w:ascii="Times New Roman" w:hAnsi="Times New Roman"/>
          <w:sz w:val="24"/>
          <w:szCs w:val="24"/>
        </w:rPr>
        <w:t>ga</w:t>
      </w:r>
      <w:r w:rsidR="00355586" w:rsidRPr="007E437A">
        <w:rPr>
          <w:rFonts w:ascii="Times New Roman" w:hAnsi="Times New Roman"/>
          <w:sz w:val="24"/>
          <w:szCs w:val="24"/>
        </w:rPr>
        <w:t xml:space="preserve"> või vormistati </w:t>
      </w:r>
      <w:r w:rsidR="00E91FA2" w:rsidRPr="007E437A">
        <w:rPr>
          <w:rFonts w:ascii="Times New Roman" w:hAnsi="Times New Roman"/>
          <w:sz w:val="24"/>
          <w:szCs w:val="24"/>
        </w:rPr>
        <w:t xml:space="preserve">nende töö </w:t>
      </w:r>
      <w:r w:rsidR="00355586" w:rsidRPr="007E437A">
        <w:rPr>
          <w:rFonts w:ascii="Times New Roman" w:hAnsi="Times New Roman"/>
          <w:sz w:val="24"/>
          <w:szCs w:val="24"/>
        </w:rPr>
        <w:t xml:space="preserve">vabatahtlikult õppekogunemisel osalemisena, siis uue teenistusliigiga luuakse ühetaoline ja selge teenistusse vormistamise kord. </w:t>
      </w:r>
      <w:r w:rsidR="001658B9" w:rsidRPr="007E437A">
        <w:rPr>
          <w:rFonts w:ascii="Times New Roman" w:hAnsi="Times New Roman"/>
          <w:sz w:val="24"/>
          <w:szCs w:val="24"/>
        </w:rPr>
        <w:t>Se</w:t>
      </w:r>
      <w:r w:rsidR="00E91FA2" w:rsidRPr="007E437A">
        <w:rPr>
          <w:rFonts w:ascii="Times New Roman" w:hAnsi="Times New Roman"/>
          <w:sz w:val="24"/>
          <w:szCs w:val="24"/>
        </w:rPr>
        <w:t>ega</w:t>
      </w:r>
      <w:r w:rsidR="001658B9" w:rsidRPr="007E437A">
        <w:rPr>
          <w:rFonts w:ascii="Times New Roman" w:hAnsi="Times New Roman"/>
          <w:sz w:val="24"/>
          <w:szCs w:val="24"/>
        </w:rPr>
        <w:t xml:space="preserve"> </w:t>
      </w:r>
      <w:r w:rsidR="00E91FA2" w:rsidRPr="007E437A">
        <w:rPr>
          <w:rFonts w:ascii="Times New Roman" w:hAnsi="Times New Roman"/>
          <w:sz w:val="24"/>
          <w:szCs w:val="24"/>
        </w:rPr>
        <w:t xml:space="preserve">avaldab </w:t>
      </w:r>
      <w:r w:rsidR="001658B9" w:rsidRPr="007E437A">
        <w:rPr>
          <w:rFonts w:ascii="Times New Roman" w:hAnsi="Times New Roman"/>
          <w:sz w:val="24"/>
          <w:szCs w:val="24"/>
        </w:rPr>
        <w:t>muudatus Kaitseväe ja Kaitseressursside Ameti töökorraldusele positiivset mõju.</w:t>
      </w:r>
    </w:p>
    <w:p w14:paraId="6B5F852A" w14:textId="77777777" w:rsidR="00CA3536" w:rsidRPr="007E437A" w:rsidRDefault="00CA3536" w:rsidP="007E437A">
      <w:pPr>
        <w:pStyle w:val="Vahedeta"/>
        <w:jc w:val="both"/>
        <w:rPr>
          <w:rFonts w:ascii="Times New Roman" w:hAnsi="Times New Roman"/>
          <w:sz w:val="24"/>
          <w:szCs w:val="24"/>
        </w:rPr>
      </w:pPr>
    </w:p>
    <w:p w14:paraId="54403F66" w14:textId="77777777" w:rsidR="00E87D96" w:rsidRPr="007E437A" w:rsidRDefault="34BB0104" w:rsidP="007E437A">
      <w:pPr>
        <w:pStyle w:val="Vahedeta"/>
        <w:jc w:val="both"/>
        <w:rPr>
          <w:rFonts w:ascii="Times New Roman" w:hAnsi="Times New Roman"/>
          <w:b/>
          <w:bCs/>
          <w:sz w:val="24"/>
          <w:szCs w:val="24"/>
        </w:rPr>
      </w:pPr>
      <w:r w:rsidRPr="007E437A">
        <w:rPr>
          <w:rFonts w:ascii="Times New Roman" w:hAnsi="Times New Roman"/>
          <w:b/>
          <w:bCs/>
          <w:sz w:val="24"/>
          <w:szCs w:val="24"/>
        </w:rPr>
        <w:t>Sotsiaalne, sealhulgas demograafiline mõju</w:t>
      </w:r>
    </w:p>
    <w:p w14:paraId="42C9A9BA" w14:textId="6ECF8A1E" w:rsidR="008065E6" w:rsidRDefault="00195C64" w:rsidP="007E437A">
      <w:pPr>
        <w:pStyle w:val="Vahedeta"/>
        <w:jc w:val="both"/>
        <w:rPr>
          <w:rFonts w:ascii="Times New Roman" w:hAnsi="Times New Roman"/>
          <w:sz w:val="24"/>
          <w:szCs w:val="24"/>
        </w:rPr>
      </w:pPr>
      <w:r w:rsidRPr="007E437A">
        <w:rPr>
          <w:rFonts w:ascii="Times New Roman" w:hAnsi="Times New Roman"/>
          <w:sz w:val="24"/>
          <w:szCs w:val="24"/>
        </w:rPr>
        <w:t>Kaitseväe reservis on suur hul</w:t>
      </w:r>
      <w:r w:rsidR="009960CF" w:rsidRPr="007E437A">
        <w:rPr>
          <w:rFonts w:ascii="Times New Roman" w:hAnsi="Times New Roman"/>
          <w:sz w:val="24"/>
          <w:szCs w:val="24"/>
        </w:rPr>
        <w:t>k</w:t>
      </w:r>
      <w:r w:rsidRPr="007E437A">
        <w:rPr>
          <w:rFonts w:ascii="Times New Roman" w:hAnsi="Times New Roman"/>
          <w:sz w:val="24"/>
          <w:szCs w:val="24"/>
        </w:rPr>
        <w:t xml:space="preserve"> sõjaväelis</w:t>
      </w:r>
      <w:r w:rsidR="009960CF" w:rsidRPr="007E437A">
        <w:rPr>
          <w:rFonts w:ascii="Times New Roman" w:hAnsi="Times New Roman"/>
          <w:sz w:val="24"/>
          <w:szCs w:val="24"/>
        </w:rPr>
        <w:t>e</w:t>
      </w:r>
      <w:r w:rsidRPr="007E437A">
        <w:rPr>
          <w:rFonts w:ascii="Times New Roman" w:hAnsi="Times New Roman"/>
          <w:sz w:val="24"/>
          <w:szCs w:val="24"/>
        </w:rPr>
        <w:t xml:space="preserve"> väljaõp</w:t>
      </w:r>
      <w:r w:rsidR="009960CF" w:rsidRPr="007E437A">
        <w:rPr>
          <w:rFonts w:ascii="Times New Roman" w:hAnsi="Times New Roman"/>
          <w:sz w:val="24"/>
          <w:szCs w:val="24"/>
        </w:rPr>
        <w:t>pe saanud</w:t>
      </w:r>
      <w:r w:rsidRPr="007E437A">
        <w:rPr>
          <w:rFonts w:ascii="Times New Roman" w:hAnsi="Times New Roman"/>
          <w:sz w:val="24"/>
          <w:szCs w:val="24"/>
        </w:rPr>
        <w:t xml:space="preserve"> isikuid, kes tegevteenistusse asuda ei soovi, kuid oleks valmis ja huvitatud </w:t>
      </w:r>
      <w:r w:rsidR="00526F9F" w:rsidRPr="007E437A">
        <w:rPr>
          <w:rFonts w:ascii="Times New Roman" w:hAnsi="Times New Roman"/>
          <w:sz w:val="24"/>
          <w:szCs w:val="24"/>
        </w:rPr>
        <w:t xml:space="preserve">panustama </w:t>
      </w:r>
      <w:r w:rsidRPr="007E437A">
        <w:rPr>
          <w:rFonts w:ascii="Times New Roman" w:hAnsi="Times New Roman"/>
          <w:sz w:val="24"/>
          <w:szCs w:val="24"/>
        </w:rPr>
        <w:t xml:space="preserve">ka edaspidi Kaitseväe tegevusse </w:t>
      </w:r>
      <w:r w:rsidR="00526F9F" w:rsidRPr="007E437A">
        <w:rPr>
          <w:rFonts w:ascii="Times New Roman" w:hAnsi="Times New Roman"/>
          <w:sz w:val="24"/>
          <w:szCs w:val="24"/>
        </w:rPr>
        <w:t xml:space="preserve">reservis oleva </w:t>
      </w:r>
      <w:r w:rsidR="00ED387D" w:rsidRPr="007E437A">
        <w:rPr>
          <w:rFonts w:ascii="Times New Roman" w:hAnsi="Times New Roman"/>
          <w:sz w:val="24"/>
          <w:szCs w:val="24"/>
        </w:rPr>
        <w:t>isikuna</w:t>
      </w:r>
      <w:r w:rsidRPr="007E437A">
        <w:rPr>
          <w:rFonts w:ascii="Times New Roman" w:hAnsi="Times New Roman"/>
          <w:sz w:val="24"/>
          <w:szCs w:val="24"/>
        </w:rPr>
        <w:t xml:space="preserve">. Muudatusega </w:t>
      </w:r>
      <w:r w:rsidR="00CA3536" w:rsidRPr="007E437A">
        <w:rPr>
          <w:rFonts w:ascii="Times New Roman" w:hAnsi="Times New Roman"/>
          <w:sz w:val="24"/>
          <w:szCs w:val="24"/>
        </w:rPr>
        <w:t>tekib reservi</w:t>
      </w:r>
      <w:r w:rsidR="006F64A2" w:rsidRPr="007E437A">
        <w:rPr>
          <w:rFonts w:ascii="Times New Roman" w:hAnsi="Times New Roman"/>
          <w:sz w:val="24"/>
          <w:szCs w:val="24"/>
        </w:rPr>
        <w:t>s</w:t>
      </w:r>
      <w:r w:rsidR="00CA3536" w:rsidRPr="007E437A">
        <w:rPr>
          <w:rFonts w:ascii="Times New Roman" w:hAnsi="Times New Roman"/>
          <w:sz w:val="24"/>
          <w:szCs w:val="24"/>
        </w:rPr>
        <w:t xml:space="preserve"> olevatel isikutel </w:t>
      </w:r>
      <w:r w:rsidR="006F64A2" w:rsidRPr="007E437A">
        <w:rPr>
          <w:rFonts w:ascii="Times New Roman" w:hAnsi="Times New Roman"/>
          <w:sz w:val="24"/>
          <w:szCs w:val="24"/>
        </w:rPr>
        <w:t>lisa</w:t>
      </w:r>
      <w:r w:rsidR="00CA3536" w:rsidRPr="007E437A">
        <w:rPr>
          <w:rFonts w:ascii="Times New Roman" w:hAnsi="Times New Roman"/>
          <w:sz w:val="24"/>
          <w:szCs w:val="24"/>
        </w:rPr>
        <w:t>võimalus osaleda riigikaitses</w:t>
      </w:r>
      <w:r w:rsidR="009632E0" w:rsidRPr="007E437A">
        <w:rPr>
          <w:rFonts w:ascii="Times New Roman" w:hAnsi="Times New Roman"/>
          <w:sz w:val="24"/>
          <w:szCs w:val="24"/>
        </w:rPr>
        <w:t>, omandada juurde</w:t>
      </w:r>
      <w:r w:rsidR="00A6109C" w:rsidRPr="007E437A">
        <w:rPr>
          <w:rFonts w:ascii="Times New Roman" w:hAnsi="Times New Roman"/>
          <w:sz w:val="24"/>
          <w:szCs w:val="24"/>
        </w:rPr>
        <w:t xml:space="preserve"> </w:t>
      </w:r>
      <w:r w:rsidR="008B257B" w:rsidRPr="007E437A">
        <w:rPr>
          <w:rFonts w:ascii="Times New Roman" w:hAnsi="Times New Roman"/>
          <w:sz w:val="24"/>
          <w:szCs w:val="24"/>
        </w:rPr>
        <w:t xml:space="preserve">või värskendada </w:t>
      </w:r>
      <w:r w:rsidR="00A6109C" w:rsidRPr="007E437A">
        <w:rPr>
          <w:rFonts w:ascii="Times New Roman" w:hAnsi="Times New Roman"/>
          <w:sz w:val="24"/>
          <w:szCs w:val="24"/>
        </w:rPr>
        <w:t>riigikaitse</w:t>
      </w:r>
      <w:r w:rsidR="009632E0" w:rsidRPr="007E437A">
        <w:rPr>
          <w:rFonts w:ascii="Times New Roman" w:hAnsi="Times New Roman"/>
          <w:sz w:val="24"/>
          <w:szCs w:val="24"/>
        </w:rPr>
        <w:t xml:space="preserve">teadmisi ja saada selle eest tegevväelastega võrdväärset tasu. </w:t>
      </w:r>
      <w:r w:rsidR="00C17316" w:rsidRPr="007E437A">
        <w:rPr>
          <w:rFonts w:ascii="Times New Roman" w:hAnsi="Times New Roman"/>
          <w:sz w:val="24"/>
          <w:szCs w:val="24"/>
        </w:rPr>
        <w:t>Seeläbi avaldab muudatus mõju ka isikute tööhõivele. Reservis olev isik, kes soovib asuda vabatahtlikusse teenistusse</w:t>
      </w:r>
      <w:r w:rsidR="00BA5FC9" w:rsidRPr="007E437A">
        <w:rPr>
          <w:rFonts w:ascii="Times New Roman" w:hAnsi="Times New Roman"/>
          <w:sz w:val="24"/>
          <w:szCs w:val="24"/>
        </w:rPr>
        <w:t>,</w:t>
      </w:r>
      <w:r w:rsidR="00C17316" w:rsidRPr="007E437A">
        <w:rPr>
          <w:rFonts w:ascii="Times New Roman" w:hAnsi="Times New Roman"/>
          <w:sz w:val="24"/>
          <w:szCs w:val="24"/>
        </w:rPr>
        <w:t xml:space="preserve"> saab otsustada, kas pakutav teenistusülesanne, teenistuse kestus ning </w:t>
      </w:r>
      <w:r w:rsidR="00A26617" w:rsidRPr="007E437A">
        <w:rPr>
          <w:rFonts w:ascii="Times New Roman" w:hAnsi="Times New Roman"/>
          <w:sz w:val="24"/>
          <w:szCs w:val="24"/>
        </w:rPr>
        <w:t xml:space="preserve">tasu </w:t>
      </w:r>
      <w:r w:rsidR="00C17316" w:rsidRPr="007E437A">
        <w:rPr>
          <w:rFonts w:ascii="Times New Roman" w:hAnsi="Times New Roman"/>
          <w:sz w:val="24"/>
          <w:szCs w:val="24"/>
        </w:rPr>
        <w:t xml:space="preserve">on </w:t>
      </w:r>
      <w:r w:rsidR="00167C67" w:rsidRPr="007E437A">
        <w:rPr>
          <w:rFonts w:ascii="Times New Roman" w:hAnsi="Times New Roman"/>
          <w:sz w:val="24"/>
          <w:szCs w:val="24"/>
        </w:rPr>
        <w:t xml:space="preserve">talle </w:t>
      </w:r>
      <w:r w:rsidR="00C17316" w:rsidRPr="007E437A">
        <w:rPr>
          <w:rFonts w:ascii="Times New Roman" w:hAnsi="Times New Roman"/>
          <w:sz w:val="24"/>
          <w:szCs w:val="24"/>
        </w:rPr>
        <w:t xml:space="preserve">sobivad lepingu sõlmimiseks. Kuna vabatahtliku teenistuse puhul </w:t>
      </w:r>
      <w:r w:rsidR="006F64A2" w:rsidRPr="007E437A">
        <w:rPr>
          <w:rFonts w:ascii="Times New Roman" w:hAnsi="Times New Roman"/>
          <w:sz w:val="24"/>
          <w:szCs w:val="24"/>
        </w:rPr>
        <w:t xml:space="preserve">ei seata </w:t>
      </w:r>
      <w:r w:rsidR="00C17316" w:rsidRPr="007E437A">
        <w:rPr>
          <w:rFonts w:ascii="Times New Roman" w:hAnsi="Times New Roman"/>
          <w:sz w:val="24"/>
          <w:szCs w:val="24"/>
        </w:rPr>
        <w:t xml:space="preserve">reservis oleva isiku tööandjale kohustust säilitada </w:t>
      </w:r>
      <w:r w:rsidR="00167C67" w:rsidRPr="007E437A">
        <w:rPr>
          <w:rFonts w:ascii="Times New Roman" w:hAnsi="Times New Roman"/>
          <w:sz w:val="24"/>
          <w:szCs w:val="24"/>
        </w:rPr>
        <w:t xml:space="preserve">töötaja </w:t>
      </w:r>
      <w:r w:rsidR="00C17316" w:rsidRPr="007E437A">
        <w:rPr>
          <w:rFonts w:ascii="Times New Roman" w:hAnsi="Times New Roman"/>
          <w:sz w:val="24"/>
          <w:szCs w:val="24"/>
        </w:rPr>
        <w:t xml:space="preserve">töökoht või </w:t>
      </w:r>
      <w:r w:rsidR="006F64A2" w:rsidRPr="007E437A">
        <w:rPr>
          <w:rFonts w:ascii="Times New Roman" w:hAnsi="Times New Roman"/>
          <w:sz w:val="24"/>
          <w:szCs w:val="24"/>
        </w:rPr>
        <w:t>-</w:t>
      </w:r>
      <w:r w:rsidR="00C17316" w:rsidRPr="007E437A">
        <w:rPr>
          <w:rFonts w:ascii="Times New Roman" w:hAnsi="Times New Roman"/>
          <w:sz w:val="24"/>
          <w:szCs w:val="24"/>
        </w:rPr>
        <w:t xml:space="preserve">tasu, peab juba töösuhtes olev reservis olev isik kaaluma ja valima, mil moel ta saab vabatahtlikus teenistuses osaleda. </w:t>
      </w:r>
      <w:r w:rsidR="008E1B9A" w:rsidRPr="007E437A">
        <w:rPr>
          <w:rFonts w:ascii="Times New Roman" w:hAnsi="Times New Roman"/>
          <w:sz w:val="24"/>
          <w:szCs w:val="24"/>
        </w:rPr>
        <w:t>Seega</w:t>
      </w:r>
      <w:r w:rsidR="00C17316" w:rsidRPr="007E437A">
        <w:rPr>
          <w:rFonts w:ascii="Times New Roman" w:hAnsi="Times New Roman"/>
          <w:sz w:val="24"/>
          <w:szCs w:val="24"/>
        </w:rPr>
        <w:t xml:space="preserve"> on vabatahtliku teenistuse kaudu võimalik elatist teenida isikutel, kellel aktiivset töösuhet ei ole. </w:t>
      </w:r>
      <w:r w:rsidR="008E1B9A" w:rsidRPr="007E437A">
        <w:rPr>
          <w:rFonts w:ascii="Times New Roman" w:hAnsi="Times New Roman"/>
          <w:sz w:val="24"/>
          <w:szCs w:val="24"/>
        </w:rPr>
        <w:t>K</w:t>
      </w:r>
      <w:r w:rsidR="00BD694C" w:rsidRPr="007E437A">
        <w:rPr>
          <w:rFonts w:ascii="Times New Roman" w:hAnsi="Times New Roman"/>
          <w:sz w:val="24"/>
          <w:szCs w:val="24"/>
        </w:rPr>
        <w:t xml:space="preserve">okkuvõttes </w:t>
      </w:r>
      <w:r w:rsidR="00BA5FC9" w:rsidRPr="007E437A">
        <w:rPr>
          <w:rFonts w:ascii="Times New Roman" w:hAnsi="Times New Roman"/>
          <w:sz w:val="24"/>
          <w:szCs w:val="24"/>
        </w:rPr>
        <w:t xml:space="preserve">avaldab muudatus mõju nii isikute tööhõivele kui ka vabatahtliku teenistuja </w:t>
      </w:r>
      <w:commentRangeStart w:id="25"/>
      <w:r w:rsidR="00BA5FC9" w:rsidRPr="007E437A">
        <w:rPr>
          <w:rFonts w:ascii="Times New Roman" w:hAnsi="Times New Roman"/>
          <w:sz w:val="24"/>
          <w:szCs w:val="24"/>
        </w:rPr>
        <w:t>leibkonnale</w:t>
      </w:r>
      <w:commentRangeEnd w:id="25"/>
      <w:r w:rsidR="00476050">
        <w:rPr>
          <w:rStyle w:val="Kommentaariviide"/>
          <w:rFonts w:ascii="Calibri" w:hAnsi="Calibri"/>
          <w:szCs w:val="20"/>
        </w:rPr>
        <w:commentReference w:id="25"/>
      </w:r>
      <w:r w:rsidR="00BA5FC9" w:rsidRPr="007E437A">
        <w:rPr>
          <w:rFonts w:ascii="Times New Roman" w:hAnsi="Times New Roman"/>
          <w:sz w:val="24"/>
          <w:szCs w:val="24"/>
        </w:rPr>
        <w:t>.</w:t>
      </w:r>
    </w:p>
    <w:p w14:paraId="2AF2945D" w14:textId="77777777" w:rsidR="00BD1CAD" w:rsidRPr="007E437A" w:rsidRDefault="00BD1CAD" w:rsidP="007E437A">
      <w:pPr>
        <w:pStyle w:val="Vahedeta"/>
        <w:jc w:val="both"/>
        <w:rPr>
          <w:rFonts w:ascii="Times New Roman" w:hAnsi="Times New Roman"/>
          <w:sz w:val="24"/>
          <w:szCs w:val="24"/>
        </w:rPr>
      </w:pPr>
    </w:p>
    <w:p w14:paraId="3DCD0F7F" w14:textId="3D24773B" w:rsidR="00267104" w:rsidRPr="007E437A" w:rsidRDefault="00B426F2" w:rsidP="007E437A">
      <w:pPr>
        <w:pStyle w:val="Vahedeta"/>
        <w:jc w:val="both"/>
        <w:rPr>
          <w:rFonts w:ascii="Times New Roman" w:hAnsi="Times New Roman"/>
          <w:b/>
          <w:bCs/>
          <w:sz w:val="24"/>
          <w:szCs w:val="24"/>
        </w:rPr>
      </w:pPr>
      <w:r w:rsidRPr="007E437A">
        <w:rPr>
          <w:rFonts w:ascii="Times New Roman" w:hAnsi="Times New Roman"/>
          <w:b/>
          <w:bCs/>
          <w:sz w:val="24"/>
          <w:szCs w:val="24"/>
          <w:u w:val="single"/>
        </w:rPr>
        <w:t>Ajateenijate kaasamine Kaitseväe ülesannete täitmis</w:t>
      </w:r>
      <w:r w:rsidR="008E1B9A" w:rsidRPr="007E437A">
        <w:rPr>
          <w:rFonts w:ascii="Times New Roman" w:hAnsi="Times New Roman"/>
          <w:b/>
          <w:bCs/>
          <w:sz w:val="24"/>
          <w:szCs w:val="24"/>
          <w:u w:val="single"/>
        </w:rPr>
        <w:t>se</w:t>
      </w:r>
      <w:r w:rsidRPr="007E437A">
        <w:rPr>
          <w:rFonts w:ascii="Times New Roman" w:hAnsi="Times New Roman"/>
          <w:b/>
          <w:bCs/>
          <w:sz w:val="24"/>
          <w:szCs w:val="24"/>
          <w:u w:val="single"/>
        </w:rPr>
        <w:t xml:space="preserve"> </w:t>
      </w:r>
      <w:r w:rsidR="005F5B72" w:rsidRPr="007E437A">
        <w:rPr>
          <w:rFonts w:ascii="Times New Roman" w:hAnsi="Times New Roman"/>
          <w:b/>
          <w:bCs/>
          <w:sz w:val="24"/>
          <w:szCs w:val="24"/>
          <w:u w:val="single"/>
        </w:rPr>
        <w:t>(ennetähtaegselt tegevteenistusse võtmine ja RSO-</w:t>
      </w:r>
      <w:proofErr w:type="spellStart"/>
      <w:r w:rsidR="005F5B72" w:rsidRPr="007E437A">
        <w:rPr>
          <w:rFonts w:ascii="Times New Roman" w:hAnsi="Times New Roman"/>
          <w:b/>
          <w:bCs/>
          <w:sz w:val="24"/>
          <w:szCs w:val="24"/>
          <w:u w:val="single"/>
        </w:rPr>
        <w:t>le</w:t>
      </w:r>
      <w:proofErr w:type="spellEnd"/>
      <w:r w:rsidR="005F5B72" w:rsidRPr="007E437A">
        <w:rPr>
          <w:rFonts w:ascii="Times New Roman" w:hAnsi="Times New Roman"/>
          <w:b/>
          <w:bCs/>
          <w:sz w:val="24"/>
          <w:szCs w:val="24"/>
          <w:u w:val="single"/>
        </w:rPr>
        <w:t xml:space="preserve"> lähetamine)</w:t>
      </w:r>
    </w:p>
    <w:p w14:paraId="7ED85413" w14:textId="5DEF4B4D" w:rsidR="00267104" w:rsidRPr="007E437A" w:rsidRDefault="34BB0104" w:rsidP="007E437A">
      <w:pPr>
        <w:pStyle w:val="Vahedeta"/>
        <w:jc w:val="both"/>
        <w:rPr>
          <w:rFonts w:ascii="Times New Roman" w:hAnsi="Times New Roman"/>
          <w:sz w:val="24"/>
          <w:szCs w:val="24"/>
        </w:rPr>
      </w:pPr>
      <w:r w:rsidRPr="007E437A">
        <w:rPr>
          <w:rFonts w:ascii="Times New Roman" w:hAnsi="Times New Roman"/>
          <w:sz w:val="24"/>
          <w:szCs w:val="24"/>
        </w:rPr>
        <w:t>Sihtrühm 1</w:t>
      </w:r>
      <w:r w:rsidR="008E1B9A" w:rsidRPr="007E437A">
        <w:rPr>
          <w:rFonts w:ascii="Times New Roman" w:hAnsi="Times New Roman"/>
          <w:sz w:val="24"/>
          <w:szCs w:val="24"/>
        </w:rPr>
        <w:t>: a</w:t>
      </w:r>
      <w:r w:rsidR="005D1B26" w:rsidRPr="007E437A">
        <w:rPr>
          <w:rFonts w:ascii="Times New Roman" w:hAnsi="Times New Roman"/>
          <w:sz w:val="24"/>
          <w:szCs w:val="24"/>
        </w:rPr>
        <w:t>jateenijad</w:t>
      </w:r>
      <w:r w:rsidR="008E1B9A" w:rsidRPr="007E437A">
        <w:rPr>
          <w:rFonts w:ascii="Times New Roman" w:hAnsi="Times New Roman"/>
          <w:sz w:val="24"/>
          <w:szCs w:val="24"/>
        </w:rPr>
        <w:t>.</w:t>
      </w:r>
    </w:p>
    <w:p w14:paraId="41A4E0A0" w14:textId="4028BF0F" w:rsidR="00267104" w:rsidRPr="007E437A" w:rsidRDefault="34BB0104" w:rsidP="007E437A">
      <w:pPr>
        <w:pStyle w:val="Vahedeta"/>
        <w:jc w:val="both"/>
        <w:rPr>
          <w:rFonts w:ascii="Times New Roman" w:hAnsi="Times New Roman"/>
          <w:sz w:val="24"/>
          <w:szCs w:val="24"/>
        </w:rPr>
      </w:pPr>
      <w:r w:rsidRPr="007E437A">
        <w:rPr>
          <w:rFonts w:ascii="Times New Roman" w:hAnsi="Times New Roman"/>
          <w:sz w:val="24"/>
          <w:szCs w:val="24"/>
        </w:rPr>
        <w:t>Sihtrühm 2</w:t>
      </w:r>
      <w:r w:rsidR="008E1B9A" w:rsidRPr="007E437A">
        <w:rPr>
          <w:rFonts w:ascii="Times New Roman" w:hAnsi="Times New Roman"/>
          <w:sz w:val="24"/>
          <w:szCs w:val="24"/>
        </w:rPr>
        <w:t>:</w:t>
      </w:r>
      <w:r w:rsidR="005D1B26" w:rsidRPr="007E437A">
        <w:rPr>
          <w:rFonts w:ascii="Times New Roman" w:hAnsi="Times New Roman"/>
          <w:sz w:val="24"/>
          <w:szCs w:val="24"/>
        </w:rPr>
        <w:t xml:space="preserve"> Kaitsevägi</w:t>
      </w:r>
      <w:r w:rsidR="008E1B9A" w:rsidRPr="007E437A">
        <w:rPr>
          <w:rFonts w:ascii="Times New Roman" w:hAnsi="Times New Roman"/>
          <w:sz w:val="24"/>
          <w:szCs w:val="24"/>
        </w:rPr>
        <w:t>.</w:t>
      </w:r>
    </w:p>
    <w:p w14:paraId="6D4A31CA" w14:textId="77777777" w:rsidR="00183006" w:rsidRPr="007E437A" w:rsidRDefault="00183006" w:rsidP="007E437A">
      <w:pPr>
        <w:pStyle w:val="Vahedeta"/>
        <w:jc w:val="both"/>
        <w:rPr>
          <w:rFonts w:ascii="Times New Roman" w:hAnsi="Times New Roman"/>
          <w:bCs/>
          <w:sz w:val="24"/>
          <w:szCs w:val="24"/>
        </w:rPr>
      </w:pPr>
    </w:p>
    <w:p w14:paraId="52650027" w14:textId="77777777" w:rsidR="00267104" w:rsidRPr="007E437A" w:rsidRDefault="34BB0104" w:rsidP="007E437A">
      <w:pPr>
        <w:pStyle w:val="Vahedeta"/>
        <w:jc w:val="both"/>
        <w:rPr>
          <w:rFonts w:ascii="Times New Roman" w:hAnsi="Times New Roman"/>
          <w:b/>
          <w:bCs/>
          <w:sz w:val="24"/>
          <w:szCs w:val="24"/>
        </w:rPr>
      </w:pPr>
      <w:r w:rsidRPr="007E437A">
        <w:rPr>
          <w:rFonts w:ascii="Times New Roman" w:hAnsi="Times New Roman"/>
          <w:b/>
          <w:bCs/>
          <w:sz w:val="24"/>
          <w:szCs w:val="24"/>
        </w:rPr>
        <w:t>Mõju riigi julgeolekule ja välissuhetele</w:t>
      </w:r>
    </w:p>
    <w:p w14:paraId="7A2C0169" w14:textId="76DB0F37" w:rsidR="00183006" w:rsidRPr="007E437A" w:rsidRDefault="005D1B26" w:rsidP="007E437A">
      <w:pPr>
        <w:pStyle w:val="Vahedeta"/>
        <w:jc w:val="both"/>
        <w:rPr>
          <w:rFonts w:ascii="Times New Roman" w:hAnsi="Times New Roman"/>
          <w:bCs/>
          <w:sz w:val="24"/>
          <w:szCs w:val="24"/>
        </w:rPr>
      </w:pPr>
      <w:r w:rsidRPr="007E437A">
        <w:rPr>
          <w:rFonts w:ascii="Times New Roman" w:hAnsi="Times New Roman"/>
          <w:bCs/>
          <w:sz w:val="24"/>
          <w:szCs w:val="24"/>
        </w:rPr>
        <w:t>Mõju riigi julgeolekule ja välissuhetele on oluline. Muudatusega tagatakse Kaitseväe</w:t>
      </w:r>
      <w:r w:rsidR="009C4BFD" w:rsidRPr="007E437A">
        <w:rPr>
          <w:rFonts w:ascii="Times New Roman" w:hAnsi="Times New Roman"/>
          <w:bCs/>
          <w:sz w:val="24"/>
          <w:szCs w:val="24"/>
        </w:rPr>
        <w:t xml:space="preserve">le </w:t>
      </w:r>
      <w:r w:rsidRPr="007E437A">
        <w:rPr>
          <w:rFonts w:ascii="Times New Roman" w:hAnsi="Times New Roman"/>
          <w:bCs/>
          <w:sz w:val="24"/>
          <w:szCs w:val="24"/>
        </w:rPr>
        <w:t>vajalikus mahus ja vajaliku järjepidevusega üksuste komplekteerimine</w:t>
      </w:r>
      <w:r w:rsidR="00E8439B" w:rsidRPr="007E437A">
        <w:rPr>
          <w:rFonts w:ascii="Times New Roman" w:hAnsi="Times New Roman"/>
          <w:bCs/>
          <w:sz w:val="24"/>
          <w:szCs w:val="24"/>
        </w:rPr>
        <w:t>, et tagada</w:t>
      </w:r>
      <w:r w:rsidRPr="007E437A">
        <w:rPr>
          <w:rFonts w:ascii="Times New Roman" w:hAnsi="Times New Roman"/>
          <w:bCs/>
          <w:sz w:val="24"/>
          <w:szCs w:val="24"/>
        </w:rPr>
        <w:t xml:space="preserve"> </w:t>
      </w:r>
      <w:r w:rsidR="00E8439B" w:rsidRPr="007E437A">
        <w:rPr>
          <w:rFonts w:ascii="Times New Roman" w:hAnsi="Times New Roman"/>
          <w:bCs/>
          <w:sz w:val="24"/>
          <w:szCs w:val="24"/>
        </w:rPr>
        <w:t xml:space="preserve">sõjaline võimekus. </w:t>
      </w:r>
      <w:r w:rsidRPr="007E437A">
        <w:rPr>
          <w:rFonts w:ascii="Times New Roman" w:hAnsi="Times New Roman"/>
          <w:bCs/>
          <w:sz w:val="24"/>
          <w:szCs w:val="24"/>
        </w:rPr>
        <w:t xml:space="preserve">Rahvusvahelistel operatsioonidel osalemine on Eesti kui NATO liikmesriigi jaoks </w:t>
      </w:r>
      <w:r w:rsidR="009C4BFD" w:rsidRPr="007E437A">
        <w:rPr>
          <w:rFonts w:ascii="Times New Roman" w:hAnsi="Times New Roman"/>
          <w:bCs/>
          <w:sz w:val="24"/>
          <w:szCs w:val="24"/>
        </w:rPr>
        <w:t>väga tähtis</w:t>
      </w:r>
      <w:r w:rsidRPr="007E437A">
        <w:rPr>
          <w:rFonts w:ascii="Times New Roman" w:hAnsi="Times New Roman"/>
          <w:bCs/>
          <w:sz w:val="24"/>
          <w:szCs w:val="24"/>
        </w:rPr>
        <w:t xml:space="preserve">. NATO liikmesriigid on kohustatud panustama </w:t>
      </w:r>
      <w:r w:rsidR="009C4BFD" w:rsidRPr="007E437A">
        <w:rPr>
          <w:rFonts w:ascii="Times New Roman" w:hAnsi="Times New Roman"/>
          <w:bCs/>
          <w:sz w:val="24"/>
          <w:szCs w:val="24"/>
        </w:rPr>
        <w:t xml:space="preserve">ja </w:t>
      </w:r>
      <w:r w:rsidRPr="007E437A">
        <w:rPr>
          <w:rFonts w:ascii="Times New Roman" w:hAnsi="Times New Roman"/>
          <w:bCs/>
          <w:sz w:val="24"/>
          <w:szCs w:val="24"/>
        </w:rPr>
        <w:t xml:space="preserve">näitama üles koostöötahet </w:t>
      </w:r>
      <w:proofErr w:type="spellStart"/>
      <w:r w:rsidRPr="007E437A">
        <w:rPr>
          <w:rFonts w:ascii="Times New Roman" w:hAnsi="Times New Roman"/>
          <w:bCs/>
          <w:sz w:val="24"/>
          <w:szCs w:val="24"/>
        </w:rPr>
        <w:t>liikmesuse</w:t>
      </w:r>
      <w:proofErr w:type="spellEnd"/>
      <w:r w:rsidRPr="007E437A">
        <w:rPr>
          <w:rFonts w:ascii="Times New Roman" w:hAnsi="Times New Roman"/>
          <w:bCs/>
          <w:sz w:val="24"/>
          <w:szCs w:val="24"/>
        </w:rPr>
        <w:t xml:space="preserve"> tagamiseks. Kaitseväe poolt paindlikum isikkoosseisu mehitamise võimaldamine aitab Kaitseväele seadustes ja rahvusvahelistes lepingutes pandud ülesandeid </w:t>
      </w:r>
      <w:r w:rsidR="009C4BFD" w:rsidRPr="007E437A">
        <w:rPr>
          <w:rFonts w:ascii="Times New Roman" w:hAnsi="Times New Roman"/>
          <w:bCs/>
          <w:sz w:val="24"/>
          <w:szCs w:val="24"/>
        </w:rPr>
        <w:t xml:space="preserve">tõhusamalt </w:t>
      </w:r>
      <w:r w:rsidRPr="007E437A">
        <w:rPr>
          <w:rFonts w:ascii="Times New Roman" w:hAnsi="Times New Roman"/>
          <w:bCs/>
          <w:sz w:val="24"/>
          <w:szCs w:val="24"/>
        </w:rPr>
        <w:t>täita.</w:t>
      </w:r>
    </w:p>
    <w:p w14:paraId="267D3B62" w14:textId="77777777" w:rsidR="00A26617" w:rsidRPr="007E437A" w:rsidRDefault="00A26617" w:rsidP="007E437A">
      <w:pPr>
        <w:pStyle w:val="Vahedeta"/>
        <w:jc w:val="both"/>
        <w:rPr>
          <w:rFonts w:ascii="Times New Roman" w:hAnsi="Times New Roman"/>
          <w:bCs/>
          <w:sz w:val="24"/>
          <w:szCs w:val="24"/>
        </w:rPr>
      </w:pPr>
    </w:p>
    <w:p w14:paraId="053F208B" w14:textId="77777777" w:rsidR="00267104" w:rsidRPr="007E437A" w:rsidRDefault="34BB0104" w:rsidP="007E437A">
      <w:pPr>
        <w:pStyle w:val="Vahedeta"/>
        <w:jc w:val="both"/>
        <w:rPr>
          <w:rFonts w:ascii="Times New Roman" w:hAnsi="Times New Roman"/>
          <w:b/>
          <w:bCs/>
          <w:sz w:val="24"/>
          <w:szCs w:val="24"/>
        </w:rPr>
      </w:pPr>
      <w:r w:rsidRPr="007E437A">
        <w:rPr>
          <w:rFonts w:ascii="Times New Roman" w:hAnsi="Times New Roman"/>
          <w:b/>
          <w:bCs/>
          <w:sz w:val="24"/>
          <w:szCs w:val="24"/>
        </w:rPr>
        <w:t>Mõju majandusele</w:t>
      </w:r>
    </w:p>
    <w:p w14:paraId="4D810CBA" w14:textId="526AF3ED" w:rsidR="008065E6" w:rsidRPr="007E437A" w:rsidRDefault="34BB0104" w:rsidP="007E437A">
      <w:pPr>
        <w:pStyle w:val="Vahedeta"/>
        <w:jc w:val="both"/>
        <w:rPr>
          <w:rFonts w:ascii="Times New Roman" w:hAnsi="Times New Roman"/>
          <w:sz w:val="24"/>
          <w:szCs w:val="24"/>
        </w:rPr>
      </w:pPr>
      <w:r w:rsidRPr="007E437A">
        <w:rPr>
          <w:rFonts w:ascii="Times New Roman" w:hAnsi="Times New Roman"/>
          <w:sz w:val="24"/>
          <w:szCs w:val="24"/>
        </w:rPr>
        <w:t>Mõju majandusele puudub.</w:t>
      </w:r>
    </w:p>
    <w:p w14:paraId="0AE7BE21" w14:textId="77777777" w:rsidR="00183006" w:rsidRPr="007E437A" w:rsidRDefault="00183006" w:rsidP="007E437A">
      <w:pPr>
        <w:pStyle w:val="Vahedeta"/>
        <w:jc w:val="both"/>
        <w:rPr>
          <w:rFonts w:ascii="Times New Roman" w:hAnsi="Times New Roman"/>
          <w:bCs/>
          <w:sz w:val="24"/>
          <w:szCs w:val="24"/>
        </w:rPr>
      </w:pPr>
    </w:p>
    <w:p w14:paraId="7775BFB1" w14:textId="77777777" w:rsidR="00267104" w:rsidRPr="007E437A" w:rsidRDefault="34BB0104" w:rsidP="007E437A">
      <w:pPr>
        <w:pStyle w:val="Vahedeta"/>
        <w:jc w:val="both"/>
        <w:rPr>
          <w:rFonts w:ascii="Times New Roman" w:hAnsi="Times New Roman"/>
          <w:b/>
          <w:bCs/>
          <w:sz w:val="24"/>
          <w:szCs w:val="24"/>
        </w:rPr>
      </w:pPr>
      <w:r w:rsidRPr="007E437A">
        <w:rPr>
          <w:rFonts w:ascii="Times New Roman" w:hAnsi="Times New Roman"/>
          <w:b/>
          <w:bCs/>
          <w:sz w:val="24"/>
          <w:szCs w:val="24"/>
        </w:rPr>
        <w:lastRenderedPageBreak/>
        <w:t>Mõju riigiasutuste ja kohaliku omavalitsuse asutuste korraldusele</w:t>
      </w:r>
    </w:p>
    <w:p w14:paraId="6AD21256" w14:textId="6D2B8357" w:rsidR="008065E6" w:rsidRPr="007E437A" w:rsidRDefault="00497E08" w:rsidP="007E437A">
      <w:pPr>
        <w:pStyle w:val="Vahedeta"/>
        <w:jc w:val="both"/>
        <w:rPr>
          <w:rFonts w:ascii="Times New Roman" w:hAnsi="Times New Roman"/>
          <w:bCs/>
          <w:sz w:val="24"/>
          <w:szCs w:val="24"/>
        </w:rPr>
      </w:pPr>
      <w:r w:rsidRPr="007E437A">
        <w:rPr>
          <w:rFonts w:ascii="Times New Roman" w:hAnsi="Times New Roman"/>
          <w:bCs/>
          <w:sz w:val="24"/>
          <w:szCs w:val="24"/>
        </w:rPr>
        <w:t>Muudatus</w:t>
      </w:r>
      <w:r w:rsidR="00130DD8" w:rsidRPr="007E437A">
        <w:rPr>
          <w:rFonts w:ascii="Times New Roman" w:hAnsi="Times New Roman"/>
          <w:bCs/>
          <w:sz w:val="24"/>
          <w:szCs w:val="24"/>
        </w:rPr>
        <w:t>el</w:t>
      </w:r>
      <w:r w:rsidR="00684251" w:rsidRPr="007E437A">
        <w:rPr>
          <w:rFonts w:ascii="Times New Roman" w:hAnsi="Times New Roman"/>
          <w:bCs/>
          <w:sz w:val="24"/>
          <w:szCs w:val="24"/>
        </w:rPr>
        <w:t>, millega võib ajateenija võtta tegevteenist</w:t>
      </w:r>
      <w:r w:rsidR="00270277" w:rsidRPr="007E437A">
        <w:rPr>
          <w:rFonts w:ascii="Times New Roman" w:hAnsi="Times New Roman"/>
          <w:bCs/>
          <w:sz w:val="24"/>
          <w:szCs w:val="24"/>
        </w:rPr>
        <w:t>usse enne ajateenistuse tähtaja lõppu</w:t>
      </w:r>
      <w:r w:rsidR="00684251" w:rsidRPr="007E437A">
        <w:rPr>
          <w:rFonts w:ascii="Times New Roman" w:hAnsi="Times New Roman"/>
          <w:bCs/>
          <w:sz w:val="24"/>
          <w:szCs w:val="24"/>
        </w:rPr>
        <w:t>,</w:t>
      </w:r>
      <w:r w:rsidRPr="007E437A">
        <w:rPr>
          <w:rFonts w:ascii="Times New Roman" w:hAnsi="Times New Roman"/>
          <w:bCs/>
          <w:sz w:val="24"/>
          <w:szCs w:val="24"/>
        </w:rPr>
        <w:t xml:space="preserve"> </w:t>
      </w:r>
      <w:r w:rsidR="00130DD8" w:rsidRPr="007E437A">
        <w:rPr>
          <w:rFonts w:ascii="Times New Roman" w:hAnsi="Times New Roman"/>
          <w:bCs/>
          <w:sz w:val="24"/>
          <w:szCs w:val="24"/>
        </w:rPr>
        <w:t xml:space="preserve">on </w:t>
      </w:r>
      <w:r w:rsidR="00222A57" w:rsidRPr="007E437A">
        <w:rPr>
          <w:rFonts w:ascii="Times New Roman" w:hAnsi="Times New Roman"/>
          <w:bCs/>
          <w:sz w:val="24"/>
          <w:szCs w:val="24"/>
        </w:rPr>
        <w:t>positiiv</w:t>
      </w:r>
      <w:r w:rsidR="00130DD8" w:rsidRPr="007E437A">
        <w:rPr>
          <w:rFonts w:ascii="Times New Roman" w:hAnsi="Times New Roman"/>
          <w:bCs/>
          <w:sz w:val="24"/>
          <w:szCs w:val="24"/>
        </w:rPr>
        <w:t>ne</w:t>
      </w:r>
      <w:r w:rsidR="00222A57" w:rsidRPr="007E437A">
        <w:rPr>
          <w:rFonts w:ascii="Times New Roman" w:hAnsi="Times New Roman"/>
          <w:bCs/>
          <w:sz w:val="24"/>
          <w:szCs w:val="24"/>
        </w:rPr>
        <w:t xml:space="preserve"> mõju Kaitseväe töökorraldusele. Nimetatud muudatuse korral saab ajateenija asuda täitma tegevväelasena Kaitseväe koosseisus </w:t>
      </w:r>
      <w:r w:rsidR="00CF7621" w:rsidRPr="007E437A">
        <w:rPr>
          <w:rFonts w:ascii="Times New Roman" w:hAnsi="Times New Roman"/>
          <w:bCs/>
          <w:sz w:val="24"/>
          <w:szCs w:val="24"/>
        </w:rPr>
        <w:t xml:space="preserve">rahuaja </w:t>
      </w:r>
      <w:r w:rsidR="00222A57" w:rsidRPr="007E437A">
        <w:rPr>
          <w:rFonts w:ascii="Times New Roman" w:hAnsi="Times New Roman"/>
          <w:bCs/>
          <w:sz w:val="24"/>
          <w:szCs w:val="24"/>
        </w:rPr>
        <w:t>ametikoha ülesandeid.</w:t>
      </w:r>
    </w:p>
    <w:p w14:paraId="617D1860" w14:textId="00CCAD49" w:rsidR="00CF7621" w:rsidRPr="007E437A" w:rsidRDefault="007D0537" w:rsidP="007E437A">
      <w:pPr>
        <w:pStyle w:val="Vahedeta"/>
        <w:jc w:val="both"/>
        <w:rPr>
          <w:rFonts w:ascii="Times New Roman" w:hAnsi="Times New Roman"/>
          <w:bCs/>
          <w:sz w:val="24"/>
          <w:szCs w:val="24"/>
        </w:rPr>
      </w:pPr>
      <w:r w:rsidRPr="007E437A">
        <w:rPr>
          <w:rFonts w:ascii="Times New Roman" w:hAnsi="Times New Roman"/>
          <w:bCs/>
          <w:sz w:val="24"/>
          <w:szCs w:val="24"/>
        </w:rPr>
        <w:t>Praeguseks</w:t>
      </w:r>
      <w:r w:rsidR="00CF7621" w:rsidRPr="007E437A">
        <w:rPr>
          <w:rFonts w:ascii="Times New Roman" w:hAnsi="Times New Roman"/>
          <w:bCs/>
          <w:sz w:val="24"/>
          <w:szCs w:val="24"/>
        </w:rPr>
        <w:t xml:space="preserve"> on teatud </w:t>
      </w:r>
      <w:r w:rsidR="00EA7FD5" w:rsidRPr="007E437A">
        <w:rPr>
          <w:rFonts w:ascii="Times New Roman" w:hAnsi="Times New Roman"/>
          <w:bCs/>
          <w:sz w:val="24"/>
          <w:szCs w:val="24"/>
        </w:rPr>
        <w:t>ulatuses</w:t>
      </w:r>
      <w:r w:rsidR="00CF7621" w:rsidRPr="007E437A">
        <w:rPr>
          <w:rFonts w:ascii="Times New Roman" w:hAnsi="Times New Roman"/>
          <w:bCs/>
          <w:sz w:val="24"/>
          <w:szCs w:val="24"/>
        </w:rPr>
        <w:t xml:space="preserve"> väljaõppe saanud ajateenijad võimelised täitma ülesandeid, mida üldjuhul täidavad tegevväelased.</w:t>
      </w:r>
      <w:r w:rsidR="003A10E9" w:rsidRPr="007E437A">
        <w:rPr>
          <w:rFonts w:ascii="Times New Roman" w:hAnsi="Times New Roman"/>
          <w:bCs/>
          <w:sz w:val="24"/>
          <w:szCs w:val="24"/>
        </w:rPr>
        <w:t xml:space="preserve"> </w:t>
      </w:r>
      <w:r w:rsidR="00166442" w:rsidRPr="007E437A">
        <w:rPr>
          <w:rFonts w:ascii="Times New Roman" w:hAnsi="Times New Roman"/>
          <w:bCs/>
          <w:sz w:val="24"/>
          <w:szCs w:val="24"/>
        </w:rPr>
        <w:t xml:space="preserve">Seni kehtinud </w:t>
      </w:r>
      <w:r w:rsidR="005925F3" w:rsidRPr="007E437A">
        <w:rPr>
          <w:rFonts w:ascii="Times New Roman" w:hAnsi="Times New Roman"/>
          <w:bCs/>
          <w:sz w:val="24"/>
          <w:szCs w:val="24"/>
        </w:rPr>
        <w:t xml:space="preserve">korra kohaselt </w:t>
      </w:r>
      <w:r w:rsidR="00BA5FC9" w:rsidRPr="007E437A">
        <w:rPr>
          <w:rFonts w:ascii="Times New Roman" w:hAnsi="Times New Roman"/>
          <w:bCs/>
          <w:sz w:val="24"/>
          <w:szCs w:val="24"/>
        </w:rPr>
        <w:t>oli</w:t>
      </w:r>
      <w:r w:rsidR="00166442" w:rsidRPr="007E437A">
        <w:rPr>
          <w:rFonts w:ascii="Times New Roman" w:hAnsi="Times New Roman"/>
          <w:bCs/>
          <w:sz w:val="24"/>
          <w:szCs w:val="24"/>
        </w:rPr>
        <w:t xml:space="preserve"> </w:t>
      </w:r>
      <w:r w:rsidR="005925F3" w:rsidRPr="007E437A">
        <w:rPr>
          <w:rFonts w:ascii="Times New Roman" w:hAnsi="Times New Roman"/>
          <w:bCs/>
          <w:sz w:val="24"/>
          <w:szCs w:val="24"/>
        </w:rPr>
        <w:t xml:space="preserve">ajateenijal </w:t>
      </w:r>
      <w:r w:rsidRPr="007E437A">
        <w:rPr>
          <w:rFonts w:ascii="Times New Roman" w:hAnsi="Times New Roman"/>
          <w:bCs/>
          <w:sz w:val="24"/>
          <w:szCs w:val="24"/>
        </w:rPr>
        <w:t xml:space="preserve">võimalik tegevteenistusse </w:t>
      </w:r>
      <w:r w:rsidR="005925F3" w:rsidRPr="007E437A">
        <w:rPr>
          <w:rFonts w:ascii="Times New Roman" w:hAnsi="Times New Roman"/>
          <w:bCs/>
          <w:sz w:val="24"/>
          <w:szCs w:val="24"/>
        </w:rPr>
        <w:t>asuda vaid pärast ajateenistuse läbimist KVTS</w:t>
      </w:r>
      <w:r w:rsidRPr="007E437A">
        <w:rPr>
          <w:rFonts w:ascii="Times New Roman" w:hAnsi="Times New Roman"/>
          <w:bCs/>
          <w:sz w:val="24"/>
          <w:szCs w:val="24"/>
        </w:rPr>
        <w:t>-i</w:t>
      </w:r>
      <w:r w:rsidR="005925F3" w:rsidRPr="007E437A">
        <w:rPr>
          <w:rFonts w:ascii="Times New Roman" w:hAnsi="Times New Roman"/>
          <w:bCs/>
          <w:sz w:val="24"/>
          <w:szCs w:val="24"/>
        </w:rPr>
        <w:t xml:space="preserve"> § 56 lg 1 p</w:t>
      </w:r>
      <w:r w:rsidRPr="007E437A">
        <w:rPr>
          <w:rFonts w:ascii="Times New Roman" w:hAnsi="Times New Roman"/>
          <w:bCs/>
          <w:sz w:val="24"/>
          <w:szCs w:val="24"/>
        </w:rPr>
        <w:t>-s</w:t>
      </w:r>
      <w:r w:rsidR="005925F3" w:rsidRPr="007E437A">
        <w:rPr>
          <w:rFonts w:ascii="Times New Roman" w:hAnsi="Times New Roman"/>
          <w:bCs/>
          <w:sz w:val="24"/>
          <w:szCs w:val="24"/>
        </w:rPr>
        <w:t xml:space="preserve"> 1 sätestatud tähtaja</w:t>
      </w:r>
      <w:r w:rsidR="00166442" w:rsidRPr="007E437A">
        <w:rPr>
          <w:rFonts w:ascii="Times New Roman" w:hAnsi="Times New Roman"/>
          <w:bCs/>
          <w:sz w:val="24"/>
          <w:szCs w:val="24"/>
        </w:rPr>
        <w:t xml:space="preserve"> möödumisel, </w:t>
      </w:r>
      <w:r w:rsidR="005925F3" w:rsidRPr="007E437A">
        <w:rPr>
          <w:rFonts w:ascii="Times New Roman" w:hAnsi="Times New Roman"/>
          <w:bCs/>
          <w:sz w:val="24"/>
          <w:szCs w:val="24"/>
        </w:rPr>
        <w:t>erand</w:t>
      </w:r>
      <w:r w:rsidRPr="007E437A">
        <w:rPr>
          <w:rFonts w:ascii="Times New Roman" w:hAnsi="Times New Roman"/>
          <w:bCs/>
          <w:sz w:val="24"/>
          <w:szCs w:val="24"/>
        </w:rPr>
        <w:t xml:space="preserve"> kehtis üksnes</w:t>
      </w:r>
      <w:r w:rsidR="00166442" w:rsidRPr="007E437A">
        <w:rPr>
          <w:rFonts w:ascii="Times New Roman" w:hAnsi="Times New Roman"/>
          <w:bCs/>
          <w:sz w:val="24"/>
          <w:szCs w:val="24"/>
        </w:rPr>
        <w:t xml:space="preserve"> juhu</w:t>
      </w:r>
      <w:r w:rsidR="00BA5FC9" w:rsidRPr="007E437A">
        <w:rPr>
          <w:rFonts w:ascii="Times New Roman" w:hAnsi="Times New Roman"/>
          <w:bCs/>
          <w:sz w:val="24"/>
          <w:szCs w:val="24"/>
        </w:rPr>
        <w:t>l</w:t>
      </w:r>
      <w:r w:rsidR="00166442" w:rsidRPr="007E437A">
        <w:rPr>
          <w:rFonts w:ascii="Times New Roman" w:hAnsi="Times New Roman"/>
          <w:bCs/>
          <w:sz w:val="24"/>
          <w:szCs w:val="24"/>
        </w:rPr>
        <w:t>, kui ajateenija asus õppima</w:t>
      </w:r>
      <w:r w:rsidR="005925F3" w:rsidRPr="007E437A">
        <w:rPr>
          <w:rFonts w:ascii="Times New Roman" w:hAnsi="Times New Roman"/>
          <w:bCs/>
          <w:sz w:val="24"/>
          <w:szCs w:val="24"/>
        </w:rPr>
        <w:t xml:space="preserve"> </w:t>
      </w:r>
      <w:proofErr w:type="spellStart"/>
      <w:r w:rsidR="005925F3" w:rsidRPr="007E437A">
        <w:rPr>
          <w:rFonts w:ascii="Times New Roman" w:hAnsi="Times New Roman"/>
          <w:bCs/>
          <w:sz w:val="24"/>
          <w:szCs w:val="24"/>
        </w:rPr>
        <w:t>KVA</w:t>
      </w:r>
      <w:r w:rsidRPr="007E437A">
        <w:rPr>
          <w:rFonts w:ascii="Times New Roman" w:hAnsi="Times New Roman"/>
          <w:bCs/>
          <w:sz w:val="24"/>
          <w:szCs w:val="24"/>
        </w:rPr>
        <w:t>-</w:t>
      </w:r>
      <w:r w:rsidR="005925F3" w:rsidRPr="007E437A">
        <w:rPr>
          <w:rFonts w:ascii="Times New Roman" w:hAnsi="Times New Roman"/>
          <w:bCs/>
          <w:sz w:val="24"/>
          <w:szCs w:val="24"/>
        </w:rPr>
        <w:t>sse</w:t>
      </w:r>
      <w:proofErr w:type="spellEnd"/>
      <w:r w:rsidR="005925F3" w:rsidRPr="007E437A">
        <w:rPr>
          <w:rFonts w:ascii="Times New Roman" w:hAnsi="Times New Roman"/>
          <w:bCs/>
          <w:sz w:val="24"/>
          <w:szCs w:val="24"/>
        </w:rPr>
        <w:t>.</w:t>
      </w:r>
      <w:r w:rsidR="00166442" w:rsidRPr="007E437A">
        <w:rPr>
          <w:rFonts w:ascii="Times New Roman" w:hAnsi="Times New Roman"/>
          <w:bCs/>
          <w:sz w:val="24"/>
          <w:szCs w:val="24"/>
        </w:rPr>
        <w:t xml:space="preserve"> Muudatusega kaotatakse vastav piirang ning a</w:t>
      </w:r>
      <w:r w:rsidR="005A4768" w:rsidRPr="007E437A">
        <w:rPr>
          <w:rFonts w:ascii="Times New Roman" w:hAnsi="Times New Roman"/>
          <w:bCs/>
          <w:sz w:val="24"/>
          <w:szCs w:val="24"/>
        </w:rPr>
        <w:t xml:space="preserve">jateenijad, kes </w:t>
      </w:r>
      <w:r w:rsidR="00166442" w:rsidRPr="007E437A">
        <w:rPr>
          <w:rFonts w:ascii="Times New Roman" w:hAnsi="Times New Roman"/>
          <w:bCs/>
          <w:sz w:val="24"/>
          <w:szCs w:val="24"/>
        </w:rPr>
        <w:t>soovivad sidu</w:t>
      </w:r>
      <w:r w:rsidR="005A4768" w:rsidRPr="007E437A">
        <w:rPr>
          <w:rFonts w:ascii="Times New Roman" w:hAnsi="Times New Roman"/>
          <w:bCs/>
          <w:sz w:val="24"/>
          <w:szCs w:val="24"/>
        </w:rPr>
        <w:t xml:space="preserve">da </w:t>
      </w:r>
      <w:r w:rsidRPr="007E437A">
        <w:rPr>
          <w:rFonts w:ascii="Times New Roman" w:hAnsi="Times New Roman"/>
          <w:bCs/>
          <w:sz w:val="24"/>
          <w:szCs w:val="24"/>
        </w:rPr>
        <w:t xml:space="preserve">oma tuleviku </w:t>
      </w:r>
      <w:r w:rsidR="005A4768" w:rsidRPr="007E437A">
        <w:rPr>
          <w:rFonts w:ascii="Times New Roman" w:hAnsi="Times New Roman"/>
          <w:bCs/>
          <w:sz w:val="24"/>
          <w:szCs w:val="24"/>
        </w:rPr>
        <w:t>Kaitseväega, saavad kiiremini tegevteenistusse</w:t>
      </w:r>
      <w:r w:rsidR="00166442" w:rsidRPr="007E437A">
        <w:rPr>
          <w:rFonts w:ascii="Times New Roman" w:hAnsi="Times New Roman"/>
          <w:bCs/>
          <w:sz w:val="24"/>
          <w:szCs w:val="24"/>
        </w:rPr>
        <w:t xml:space="preserve"> </w:t>
      </w:r>
      <w:r w:rsidRPr="007E437A">
        <w:rPr>
          <w:rFonts w:ascii="Times New Roman" w:hAnsi="Times New Roman"/>
          <w:bCs/>
          <w:sz w:val="24"/>
          <w:szCs w:val="24"/>
        </w:rPr>
        <w:t>ega</w:t>
      </w:r>
      <w:r w:rsidR="00166442" w:rsidRPr="007E437A">
        <w:rPr>
          <w:rFonts w:ascii="Times New Roman" w:hAnsi="Times New Roman"/>
          <w:bCs/>
          <w:sz w:val="24"/>
          <w:szCs w:val="24"/>
        </w:rPr>
        <w:t xml:space="preserve"> pea ootama</w:t>
      </w:r>
      <w:r w:rsidR="002834E8" w:rsidRPr="007E437A">
        <w:rPr>
          <w:rFonts w:ascii="Times New Roman" w:hAnsi="Times New Roman"/>
          <w:bCs/>
          <w:sz w:val="24"/>
          <w:szCs w:val="24"/>
        </w:rPr>
        <w:t xml:space="preserve"> ajat</w:t>
      </w:r>
      <w:r w:rsidR="00166442" w:rsidRPr="007E437A">
        <w:rPr>
          <w:rFonts w:ascii="Times New Roman" w:hAnsi="Times New Roman"/>
          <w:bCs/>
          <w:sz w:val="24"/>
          <w:szCs w:val="24"/>
        </w:rPr>
        <w:t>eenistuse</w:t>
      </w:r>
      <w:r w:rsidR="002834E8" w:rsidRPr="007E437A">
        <w:rPr>
          <w:rFonts w:ascii="Times New Roman" w:hAnsi="Times New Roman"/>
          <w:bCs/>
          <w:sz w:val="24"/>
          <w:szCs w:val="24"/>
        </w:rPr>
        <w:t xml:space="preserve"> väljaõppe perioodi lõppemist</w:t>
      </w:r>
      <w:r w:rsidR="004C6E21" w:rsidRPr="007E437A">
        <w:rPr>
          <w:rFonts w:ascii="Times New Roman" w:hAnsi="Times New Roman"/>
          <w:bCs/>
          <w:sz w:val="24"/>
          <w:szCs w:val="24"/>
        </w:rPr>
        <w:t>.</w:t>
      </w:r>
    </w:p>
    <w:p w14:paraId="0FDBB6CA" w14:textId="449EB1DA" w:rsidR="00183006" w:rsidRPr="007E437A" w:rsidRDefault="00CF7621" w:rsidP="007E437A">
      <w:pPr>
        <w:pStyle w:val="Vahedeta"/>
        <w:jc w:val="both"/>
        <w:rPr>
          <w:rFonts w:ascii="Times New Roman" w:hAnsi="Times New Roman"/>
          <w:bCs/>
          <w:sz w:val="24"/>
          <w:szCs w:val="24"/>
        </w:rPr>
      </w:pPr>
      <w:r w:rsidRPr="007E437A">
        <w:rPr>
          <w:rFonts w:ascii="Times New Roman" w:hAnsi="Times New Roman"/>
          <w:bCs/>
          <w:sz w:val="24"/>
          <w:szCs w:val="24"/>
        </w:rPr>
        <w:t>Enne</w:t>
      </w:r>
      <w:r w:rsidR="007D0537" w:rsidRPr="007E437A">
        <w:rPr>
          <w:rFonts w:ascii="Times New Roman" w:hAnsi="Times New Roman"/>
          <w:bCs/>
          <w:sz w:val="24"/>
          <w:szCs w:val="24"/>
        </w:rPr>
        <w:t xml:space="preserve"> </w:t>
      </w:r>
      <w:r w:rsidRPr="007E437A">
        <w:rPr>
          <w:rFonts w:ascii="Times New Roman" w:hAnsi="Times New Roman"/>
          <w:bCs/>
          <w:sz w:val="24"/>
          <w:szCs w:val="24"/>
        </w:rPr>
        <w:t>tähtaeg</w:t>
      </w:r>
      <w:r w:rsidR="007D0537" w:rsidRPr="007E437A">
        <w:rPr>
          <w:rFonts w:ascii="Times New Roman" w:hAnsi="Times New Roman"/>
          <w:bCs/>
          <w:sz w:val="24"/>
          <w:szCs w:val="24"/>
        </w:rPr>
        <w:t>a</w:t>
      </w:r>
      <w:r w:rsidRPr="007E437A">
        <w:rPr>
          <w:rFonts w:ascii="Times New Roman" w:hAnsi="Times New Roman"/>
          <w:bCs/>
          <w:sz w:val="24"/>
          <w:szCs w:val="24"/>
        </w:rPr>
        <w:t xml:space="preserve"> ajateenistusest vabastatud isiku </w:t>
      </w:r>
      <w:r w:rsidR="00497E08" w:rsidRPr="007E437A">
        <w:rPr>
          <w:rFonts w:ascii="Times New Roman" w:hAnsi="Times New Roman"/>
          <w:bCs/>
          <w:sz w:val="24"/>
          <w:szCs w:val="24"/>
        </w:rPr>
        <w:t>tegevteenistusse võtmine korraldatakse tavapärase praktika alusel</w:t>
      </w:r>
      <w:r w:rsidR="004C6E21" w:rsidRPr="007E437A">
        <w:rPr>
          <w:rFonts w:ascii="Times New Roman" w:hAnsi="Times New Roman"/>
          <w:bCs/>
          <w:sz w:val="24"/>
          <w:szCs w:val="24"/>
        </w:rPr>
        <w:t>, s.t isiku soovil</w:t>
      </w:r>
      <w:r w:rsidR="00497E08" w:rsidRPr="007E437A">
        <w:rPr>
          <w:rFonts w:ascii="Times New Roman" w:hAnsi="Times New Roman"/>
          <w:bCs/>
          <w:sz w:val="24"/>
          <w:szCs w:val="24"/>
        </w:rPr>
        <w:t xml:space="preserve"> </w:t>
      </w:r>
      <w:r w:rsidR="007D0537" w:rsidRPr="007E437A">
        <w:rPr>
          <w:rFonts w:ascii="Times New Roman" w:hAnsi="Times New Roman"/>
          <w:bCs/>
          <w:sz w:val="24"/>
          <w:szCs w:val="24"/>
        </w:rPr>
        <w:t xml:space="preserve">ja </w:t>
      </w:r>
      <w:r w:rsidR="00497E08" w:rsidRPr="007E437A">
        <w:rPr>
          <w:rFonts w:ascii="Times New Roman" w:hAnsi="Times New Roman"/>
          <w:bCs/>
          <w:sz w:val="24"/>
          <w:szCs w:val="24"/>
        </w:rPr>
        <w:t xml:space="preserve">Kaitseväe </w:t>
      </w:r>
      <w:r w:rsidRPr="007E437A">
        <w:rPr>
          <w:rFonts w:ascii="Times New Roman" w:hAnsi="Times New Roman"/>
          <w:bCs/>
          <w:sz w:val="24"/>
          <w:szCs w:val="24"/>
        </w:rPr>
        <w:t>ettepanekul</w:t>
      </w:r>
      <w:r w:rsidR="00497E08" w:rsidRPr="007E437A">
        <w:rPr>
          <w:rFonts w:ascii="Times New Roman" w:hAnsi="Times New Roman"/>
          <w:bCs/>
          <w:sz w:val="24"/>
          <w:szCs w:val="24"/>
        </w:rPr>
        <w:t>.</w:t>
      </w:r>
    </w:p>
    <w:p w14:paraId="4D96F7D7" w14:textId="77777777" w:rsidR="00CF7621" w:rsidRPr="007E437A" w:rsidRDefault="00CF7621" w:rsidP="007E437A">
      <w:pPr>
        <w:pStyle w:val="Vahedeta"/>
        <w:jc w:val="both"/>
        <w:rPr>
          <w:rFonts w:ascii="Times New Roman" w:hAnsi="Times New Roman"/>
          <w:bCs/>
          <w:sz w:val="24"/>
          <w:szCs w:val="24"/>
        </w:rPr>
      </w:pPr>
    </w:p>
    <w:p w14:paraId="1816541F" w14:textId="63F4F18C" w:rsidR="008065E6" w:rsidRPr="007E437A" w:rsidRDefault="00684251" w:rsidP="007E437A">
      <w:pPr>
        <w:pStyle w:val="Vahedeta"/>
        <w:jc w:val="both"/>
        <w:rPr>
          <w:rFonts w:ascii="Times New Roman" w:hAnsi="Times New Roman"/>
          <w:bCs/>
          <w:sz w:val="24"/>
          <w:szCs w:val="24"/>
        </w:rPr>
      </w:pPr>
      <w:r w:rsidRPr="007E437A">
        <w:rPr>
          <w:rFonts w:ascii="Times New Roman" w:hAnsi="Times New Roman"/>
          <w:bCs/>
          <w:sz w:val="24"/>
          <w:szCs w:val="24"/>
        </w:rPr>
        <w:t>Muudatusega, mille kohaselt võib RSO-</w:t>
      </w:r>
      <w:proofErr w:type="spellStart"/>
      <w:r w:rsidRPr="007E437A">
        <w:rPr>
          <w:rFonts w:ascii="Times New Roman" w:hAnsi="Times New Roman"/>
          <w:bCs/>
          <w:sz w:val="24"/>
          <w:szCs w:val="24"/>
        </w:rPr>
        <w:t>le</w:t>
      </w:r>
      <w:proofErr w:type="spellEnd"/>
      <w:r w:rsidRPr="007E437A">
        <w:rPr>
          <w:rFonts w:ascii="Times New Roman" w:hAnsi="Times New Roman"/>
          <w:bCs/>
          <w:sz w:val="24"/>
          <w:szCs w:val="24"/>
        </w:rPr>
        <w:t xml:space="preserve"> lähetada ajateenija</w:t>
      </w:r>
      <w:r w:rsidR="00270277" w:rsidRPr="007E437A">
        <w:rPr>
          <w:rFonts w:ascii="Times New Roman" w:hAnsi="Times New Roman"/>
          <w:bCs/>
          <w:sz w:val="24"/>
          <w:szCs w:val="24"/>
        </w:rPr>
        <w:t>,</w:t>
      </w:r>
      <w:r w:rsidRPr="007E437A">
        <w:rPr>
          <w:rFonts w:ascii="Times New Roman" w:hAnsi="Times New Roman"/>
          <w:bCs/>
          <w:sz w:val="24"/>
          <w:szCs w:val="24"/>
        </w:rPr>
        <w:t xml:space="preserve"> võib kaasneda muudatusi</w:t>
      </w:r>
      <w:r w:rsidR="00715624" w:rsidRPr="007E437A">
        <w:rPr>
          <w:rFonts w:ascii="Times New Roman" w:hAnsi="Times New Roman"/>
          <w:bCs/>
          <w:sz w:val="24"/>
          <w:szCs w:val="24"/>
        </w:rPr>
        <w:t xml:space="preserve"> Kaitseväe töökorralduses ning</w:t>
      </w:r>
      <w:r w:rsidRPr="007E437A">
        <w:rPr>
          <w:rFonts w:ascii="Times New Roman" w:hAnsi="Times New Roman"/>
          <w:bCs/>
          <w:sz w:val="24"/>
          <w:szCs w:val="24"/>
        </w:rPr>
        <w:t xml:space="preserve"> </w:t>
      </w:r>
      <w:r w:rsidR="00270277" w:rsidRPr="007E437A">
        <w:rPr>
          <w:rFonts w:ascii="Times New Roman" w:hAnsi="Times New Roman"/>
          <w:bCs/>
          <w:sz w:val="24"/>
          <w:szCs w:val="24"/>
        </w:rPr>
        <w:t xml:space="preserve">tavapärases </w:t>
      </w:r>
      <w:r w:rsidRPr="007E437A">
        <w:rPr>
          <w:rFonts w:ascii="Times New Roman" w:hAnsi="Times New Roman"/>
          <w:bCs/>
          <w:sz w:val="24"/>
          <w:szCs w:val="24"/>
        </w:rPr>
        <w:t>RSO-</w:t>
      </w:r>
      <w:proofErr w:type="spellStart"/>
      <w:r w:rsidRPr="007E437A">
        <w:rPr>
          <w:rFonts w:ascii="Times New Roman" w:hAnsi="Times New Roman"/>
          <w:bCs/>
          <w:sz w:val="24"/>
          <w:szCs w:val="24"/>
        </w:rPr>
        <w:t>le</w:t>
      </w:r>
      <w:proofErr w:type="spellEnd"/>
      <w:r w:rsidRPr="007E437A">
        <w:rPr>
          <w:rFonts w:ascii="Times New Roman" w:hAnsi="Times New Roman"/>
          <w:bCs/>
          <w:sz w:val="24"/>
          <w:szCs w:val="24"/>
        </w:rPr>
        <w:t xml:space="preserve"> lähetatava isikkoosseisu </w:t>
      </w:r>
      <w:r w:rsidR="00270277" w:rsidRPr="007E437A">
        <w:rPr>
          <w:rFonts w:ascii="Times New Roman" w:hAnsi="Times New Roman"/>
          <w:bCs/>
          <w:sz w:val="24"/>
          <w:szCs w:val="24"/>
        </w:rPr>
        <w:t>komplekteerimise ja lähetamise praktikas</w:t>
      </w:r>
      <w:r w:rsidR="00715624" w:rsidRPr="007E437A">
        <w:rPr>
          <w:rFonts w:ascii="Times New Roman" w:hAnsi="Times New Roman"/>
          <w:bCs/>
          <w:sz w:val="24"/>
          <w:szCs w:val="24"/>
        </w:rPr>
        <w:t>.</w:t>
      </w:r>
      <w:r w:rsidRPr="007E437A">
        <w:rPr>
          <w:rFonts w:ascii="Times New Roman" w:hAnsi="Times New Roman"/>
          <w:bCs/>
          <w:sz w:val="24"/>
          <w:szCs w:val="24"/>
        </w:rPr>
        <w:t xml:space="preserve"> </w:t>
      </w:r>
      <w:r w:rsidR="00692BAE" w:rsidRPr="007E437A">
        <w:rPr>
          <w:rFonts w:ascii="Times New Roman" w:hAnsi="Times New Roman"/>
          <w:bCs/>
          <w:sz w:val="24"/>
          <w:szCs w:val="24"/>
        </w:rPr>
        <w:t>Kaitsevägi saab RSO-</w:t>
      </w:r>
      <w:proofErr w:type="spellStart"/>
      <w:r w:rsidR="00692BAE" w:rsidRPr="007E437A">
        <w:rPr>
          <w:rFonts w:ascii="Times New Roman" w:hAnsi="Times New Roman"/>
          <w:bCs/>
          <w:sz w:val="24"/>
          <w:szCs w:val="24"/>
        </w:rPr>
        <w:t>le</w:t>
      </w:r>
      <w:proofErr w:type="spellEnd"/>
      <w:r w:rsidR="00692BAE" w:rsidRPr="007E437A">
        <w:rPr>
          <w:rFonts w:ascii="Times New Roman" w:hAnsi="Times New Roman"/>
          <w:bCs/>
          <w:sz w:val="24"/>
          <w:szCs w:val="24"/>
        </w:rPr>
        <w:t xml:space="preserve"> lähetada vaid ajateenija, kes on selleks kirjaliku nõusoleku andnud</w:t>
      </w:r>
      <w:r w:rsidR="00270277" w:rsidRPr="007E437A">
        <w:rPr>
          <w:rFonts w:ascii="Times New Roman" w:hAnsi="Times New Roman"/>
          <w:bCs/>
          <w:sz w:val="24"/>
          <w:szCs w:val="24"/>
        </w:rPr>
        <w:t>.</w:t>
      </w:r>
      <w:r w:rsidR="00692BAE" w:rsidRPr="007E437A">
        <w:rPr>
          <w:rFonts w:ascii="Times New Roman" w:hAnsi="Times New Roman"/>
          <w:bCs/>
          <w:sz w:val="24"/>
          <w:szCs w:val="24"/>
        </w:rPr>
        <w:t xml:space="preserve"> </w:t>
      </w:r>
      <w:r w:rsidR="00270277" w:rsidRPr="007E437A">
        <w:rPr>
          <w:rFonts w:ascii="Times New Roman" w:hAnsi="Times New Roman"/>
          <w:bCs/>
          <w:sz w:val="24"/>
          <w:szCs w:val="24"/>
        </w:rPr>
        <w:t>K</w:t>
      </w:r>
      <w:r w:rsidR="00692BAE" w:rsidRPr="007E437A">
        <w:rPr>
          <w:rFonts w:ascii="Times New Roman" w:hAnsi="Times New Roman"/>
          <w:bCs/>
          <w:sz w:val="24"/>
          <w:szCs w:val="24"/>
        </w:rPr>
        <w:t>una RSO-</w:t>
      </w:r>
      <w:proofErr w:type="spellStart"/>
      <w:r w:rsidR="00692BAE" w:rsidRPr="007E437A">
        <w:rPr>
          <w:rFonts w:ascii="Times New Roman" w:hAnsi="Times New Roman"/>
          <w:bCs/>
          <w:sz w:val="24"/>
          <w:szCs w:val="24"/>
        </w:rPr>
        <w:t>le</w:t>
      </w:r>
      <w:proofErr w:type="spellEnd"/>
      <w:r w:rsidR="00692BAE" w:rsidRPr="007E437A">
        <w:rPr>
          <w:rFonts w:ascii="Times New Roman" w:hAnsi="Times New Roman"/>
          <w:bCs/>
          <w:sz w:val="24"/>
          <w:szCs w:val="24"/>
        </w:rPr>
        <w:t xml:space="preserve"> lähetatud ajateenija võib oma nõusoleku tagasi võtta, </w:t>
      </w:r>
      <w:r w:rsidR="007D0537" w:rsidRPr="007E437A">
        <w:rPr>
          <w:rFonts w:ascii="Times New Roman" w:hAnsi="Times New Roman"/>
          <w:bCs/>
          <w:sz w:val="24"/>
          <w:szCs w:val="24"/>
        </w:rPr>
        <w:t xml:space="preserve">peab </w:t>
      </w:r>
      <w:r w:rsidR="00692BAE" w:rsidRPr="007E437A">
        <w:rPr>
          <w:rFonts w:ascii="Times New Roman" w:hAnsi="Times New Roman"/>
          <w:bCs/>
          <w:sz w:val="24"/>
          <w:szCs w:val="24"/>
        </w:rPr>
        <w:t>Kaitsevägi korraldama RSO-</w:t>
      </w:r>
      <w:proofErr w:type="spellStart"/>
      <w:r w:rsidR="00692BAE" w:rsidRPr="007E437A">
        <w:rPr>
          <w:rFonts w:ascii="Times New Roman" w:hAnsi="Times New Roman"/>
          <w:bCs/>
          <w:sz w:val="24"/>
          <w:szCs w:val="24"/>
        </w:rPr>
        <w:t>le</w:t>
      </w:r>
      <w:proofErr w:type="spellEnd"/>
      <w:r w:rsidR="00692BAE" w:rsidRPr="007E437A">
        <w:rPr>
          <w:rFonts w:ascii="Times New Roman" w:hAnsi="Times New Roman"/>
          <w:bCs/>
          <w:sz w:val="24"/>
          <w:szCs w:val="24"/>
        </w:rPr>
        <w:t xml:space="preserve"> lähetatud ajateenija ajateenistuskohta tagasi toomise</w:t>
      </w:r>
      <w:r w:rsidR="00D3576B" w:rsidRPr="007E437A">
        <w:rPr>
          <w:rFonts w:ascii="Times New Roman" w:hAnsi="Times New Roman"/>
          <w:bCs/>
          <w:sz w:val="24"/>
          <w:szCs w:val="24"/>
        </w:rPr>
        <w:t xml:space="preserve">. Seega </w:t>
      </w:r>
      <w:r w:rsidR="007D0537" w:rsidRPr="007E437A">
        <w:rPr>
          <w:rFonts w:ascii="Times New Roman" w:hAnsi="Times New Roman"/>
          <w:bCs/>
          <w:sz w:val="24"/>
          <w:szCs w:val="24"/>
        </w:rPr>
        <w:t xml:space="preserve">avaldub </w:t>
      </w:r>
      <w:r w:rsidR="00D3576B" w:rsidRPr="007E437A">
        <w:rPr>
          <w:rFonts w:ascii="Times New Roman" w:hAnsi="Times New Roman"/>
          <w:bCs/>
          <w:sz w:val="24"/>
          <w:szCs w:val="24"/>
        </w:rPr>
        <w:t>ebasoovitav mõju sellisel juhul, kui Kaitseväel ei ole võimalik tagasi saadetud ajateenijate tõttu RSO isikkoosseisu vajalikus mahus mehitatuna hoida.</w:t>
      </w:r>
    </w:p>
    <w:p w14:paraId="7969A18C" w14:textId="49FEFC01" w:rsidR="00684251" w:rsidRPr="007E437A" w:rsidRDefault="00684251" w:rsidP="007E437A">
      <w:pPr>
        <w:pStyle w:val="Vahedeta"/>
        <w:jc w:val="both"/>
        <w:rPr>
          <w:rFonts w:ascii="Times New Roman" w:hAnsi="Times New Roman"/>
          <w:bCs/>
          <w:sz w:val="24"/>
          <w:szCs w:val="24"/>
        </w:rPr>
      </w:pPr>
    </w:p>
    <w:p w14:paraId="7B0023BE" w14:textId="77777777" w:rsidR="00267104" w:rsidRPr="007E437A" w:rsidRDefault="34BB0104" w:rsidP="007E437A">
      <w:pPr>
        <w:pStyle w:val="Vahedeta"/>
        <w:jc w:val="both"/>
        <w:rPr>
          <w:rFonts w:ascii="Times New Roman" w:hAnsi="Times New Roman"/>
          <w:b/>
          <w:bCs/>
          <w:sz w:val="24"/>
          <w:szCs w:val="24"/>
        </w:rPr>
      </w:pPr>
      <w:r w:rsidRPr="007E437A">
        <w:rPr>
          <w:rFonts w:ascii="Times New Roman" w:hAnsi="Times New Roman"/>
          <w:b/>
          <w:bCs/>
          <w:sz w:val="24"/>
          <w:szCs w:val="24"/>
        </w:rPr>
        <w:t>Sotsiaalne, sealhulgas demograafiline mõju</w:t>
      </w:r>
    </w:p>
    <w:p w14:paraId="2BA5EBE0" w14:textId="64D2D576" w:rsidR="008065E6" w:rsidRPr="007E437A" w:rsidRDefault="001C56E3" w:rsidP="007E437A">
      <w:pPr>
        <w:pStyle w:val="Vahedeta"/>
        <w:jc w:val="both"/>
        <w:rPr>
          <w:rFonts w:ascii="Times New Roman" w:hAnsi="Times New Roman"/>
          <w:sz w:val="24"/>
          <w:szCs w:val="24"/>
        </w:rPr>
      </w:pPr>
      <w:r w:rsidRPr="007E437A">
        <w:rPr>
          <w:rFonts w:ascii="Times New Roman" w:hAnsi="Times New Roman"/>
          <w:sz w:val="24"/>
          <w:szCs w:val="24"/>
        </w:rPr>
        <w:t>Muudatus avaldab sotsiaalset mõju ajateenijale, kelle ajateenistus loetakse enne</w:t>
      </w:r>
      <w:r w:rsidR="00880C93" w:rsidRPr="007E437A">
        <w:rPr>
          <w:rFonts w:ascii="Times New Roman" w:hAnsi="Times New Roman"/>
          <w:sz w:val="24"/>
          <w:szCs w:val="24"/>
        </w:rPr>
        <w:t xml:space="preserve"> </w:t>
      </w:r>
      <w:r w:rsidRPr="007E437A">
        <w:rPr>
          <w:rFonts w:ascii="Times New Roman" w:hAnsi="Times New Roman"/>
          <w:sz w:val="24"/>
          <w:szCs w:val="24"/>
        </w:rPr>
        <w:t>tähtaeg</w:t>
      </w:r>
      <w:r w:rsidR="00880C93" w:rsidRPr="007E437A">
        <w:rPr>
          <w:rFonts w:ascii="Times New Roman" w:hAnsi="Times New Roman"/>
          <w:sz w:val="24"/>
          <w:szCs w:val="24"/>
        </w:rPr>
        <w:t>a</w:t>
      </w:r>
      <w:r w:rsidRPr="007E437A">
        <w:rPr>
          <w:rFonts w:ascii="Times New Roman" w:hAnsi="Times New Roman"/>
          <w:sz w:val="24"/>
          <w:szCs w:val="24"/>
        </w:rPr>
        <w:t xml:space="preserve"> lõppenuks tegevteenistusse võtmisega seonduvalt, kuna riigikaitselist kohustust täitvast kodanikust</w:t>
      </w:r>
      <w:r w:rsidR="008065E6" w:rsidRPr="007E437A">
        <w:rPr>
          <w:rFonts w:ascii="Times New Roman" w:hAnsi="Times New Roman"/>
          <w:sz w:val="24"/>
          <w:szCs w:val="24"/>
        </w:rPr>
        <w:t xml:space="preserve"> </w:t>
      </w:r>
      <w:r w:rsidRPr="007E437A">
        <w:rPr>
          <w:rFonts w:ascii="Times New Roman" w:hAnsi="Times New Roman"/>
          <w:sz w:val="24"/>
          <w:szCs w:val="24"/>
        </w:rPr>
        <w:t>saab vabal tahtel tegevteenistust jätkav isik enne ajateenistuse tähtaja möödumist. Ajateenistuses viibimise ajaks on isikul vaja arvestada teatud piirangu</w:t>
      </w:r>
      <w:r w:rsidR="00880C93" w:rsidRPr="007E437A">
        <w:rPr>
          <w:rFonts w:ascii="Times New Roman" w:hAnsi="Times New Roman"/>
          <w:sz w:val="24"/>
          <w:szCs w:val="24"/>
        </w:rPr>
        <w:t>id,</w:t>
      </w:r>
      <w:r w:rsidRPr="007E437A">
        <w:rPr>
          <w:rFonts w:ascii="Times New Roman" w:hAnsi="Times New Roman"/>
          <w:sz w:val="24"/>
          <w:szCs w:val="24"/>
        </w:rPr>
        <w:t xml:space="preserve"> </w:t>
      </w:r>
      <w:r w:rsidR="00880C93" w:rsidRPr="007E437A">
        <w:rPr>
          <w:rFonts w:ascii="Times New Roman" w:hAnsi="Times New Roman"/>
          <w:sz w:val="24"/>
          <w:szCs w:val="24"/>
        </w:rPr>
        <w:t>nagu</w:t>
      </w:r>
      <w:r w:rsidRPr="007E437A">
        <w:rPr>
          <w:rFonts w:ascii="Times New Roman" w:hAnsi="Times New Roman"/>
          <w:sz w:val="24"/>
          <w:szCs w:val="24"/>
        </w:rPr>
        <w:t xml:space="preserve"> väljaõppe territooriumilt lahkumise piirang, kohustus osaleda väljaõppes, n</w:t>
      </w:r>
      <w:r w:rsidR="00880C93" w:rsidRPr="007E437A">
        <w:rPr>
          <w:rFonts w:ascii="Times New Roman" w:hAnsi="Times New Roman"/>
          <w:sz w:val="24"/>
          <w:szCs w:val="24"/>
        </w:rPr>
        <w:t>-</w:t>
      </w:r>
      <w:r w:rsidRPr="007E437A">
        <w:rPr>
          <w:rFonts w:ascii="Times New Roman" w:hAnsi="Times New Roman"/>
          <w:sz w:val="24"/>
          <w:szCs w:val="24"/>
        </w:rPr>
        <w:t>ö kasarmurežiimist kinni pidamine jne. Tegevteenistusse asumisel laiene</w:t>
      </w:r>
      <w:r w:rsidR="00880C93" w:rsidRPr="007E437A">
        <w:rPr>
          <w:rFonts w:ascii="Times New Roman" w:hAnsi="Times New Roman"/>
          <w:sz w:val="24"/>
          <w:szCs w:val="24"/>
        </w:rPr>
        <w:t>b</w:t>
      </w:r>
      <w:r w:rsidRPr="007E437A">
        <w:rPr>
          <w:rFonts w:ascii="Times New Roman" w:hAnsi="Times New Roman"/>
          <w:sz w:val="24"/>
          <w:szCs w:val="24"/>
        </w:rPr>
        <w:t xml:space="preserve"> isikule tegevväelastele kohaldatav töö- ja puhkeaja regulatsioon, samuti hakatakse isikule maksma palka vastavalt rahuaja ametikohale ettenähtud ulatuses. Seega isikul tekivad tegevväelastega võrdsed õigused, senise igakuise toetuse asemel hakkab isik saama palka, </w:t>
      </w:r>
      <w:r w:rsidR="00880C93" w:rsidRPr="007E437A">
        <w:rPr>
          <w:rFonts w:ascii="Times New Roman" w:hAnsi="Times New Roman"/>
          <w:sz w:val="24"/>
          <w:szCs w:val="24"/>
        </w:rPr>
        <w:t>tänu millele</w:t>
      </w:r>
      <w:r w:rsidRPr="007E437A">
        <w:rPr>
          <w:rFonts w:ascii="Times New Roman" w:hAnsi="Times New Roman"/>
          <w:sz w:val="24"/>
          <w:szCs w:val="24"/>
        </w:rPr>
        <w:t xml:space="preserve"> suureneb isiku igakuine sissetulek, mis võib mõjutada ka isiku leibkonna toimetulekut. </w:t>
      </w:r>
      <w:r w:rsidR="00880C93" w:rsidRPr="007E437A">
        <w:rPr>
          <w:rFonts w:ascii="Times New Roman" w:hAnsi="Times New Roman"/>
          <w:sz w:val="24"/>
          <w:szCs w:val="24"/>
        </w:rPr>
        <w:t>Enamikul</w:t>
      </w:r>
      <w:r w:rsidRPr="007E437A">
        <w:rPr>
          <w:rFonts w:ascii="Times New Roman" w:hAnsi="Times New Roman"/>
          <w:sz w:val="24"/>
          <w:szCs w:val="24"/>
        </w:rPr>
        <w:t xml:space="preserve"> noortest, kes asuvad ajateenistusse, puudub varasem (töölepinguline) töökogemus. Ajateenistusest tegevteenistusse asumisel tekib isikul esimene töölepinguline suhe, mis loob olulise eelise tsiviilelus tööturule sisenedes. Seega</w:t>
      </w:r>
      <w:r w:rsidR="00880C93" w:rsidRPr="007E437A">
        <w:rPr>
          <w:rFonts w:ascii="Times New Roman" w:hAnsi="Times New Roman"/>
          <w:sz w:val="24"/>
          <w:szCs w:val="24"/>
        </w:rPr>
        <w:t>,</w:t>
      </w:r>
      <w:r w:rsidRPr="007E437A">
        <w:rPr>
          <w:rFonts w:ascii="Times New Roman" w:hAnsi="Times New Roman"/>
          <w:sz w:val="24"/>
          <w:szCs w:val="24"/>
        </w:rPr>
        <w:t xml:space="preserve"> kokkuvõttes avaldab muudatus noortele positiivset mõju.</w:t>
      </w:r>
    </w:p>
    <w:p w14:paraId="50BDE207" w14:textId="49029AC8" w:rsidR="00BD2B11" w:rsidRPr="007E437A" w:rsidRDefault="005F5B72" w:rsidP="007E437A">
      <w:pPr>
        <w:pStyle w:val="Vahedeta"/>
        <w:jc w:val="both"/>
        <w:rPr>
          <w:rFonts w:ascii="Times New Roman" w:hAnsi="Times New Roman"/>
          <w:sz w:val="24"/>
          <w:szCs w:val="24"/>
        </w:rPr>
      </w:pPr>
      <w:r w:rsidRPr="007E437A">
        <w:rPr>
          <w:rFonts w:ascii="Times New Roman" w:hAnsi="Times New Roman"/>
          <w:sz w:val="24"/>
          <w:szCs w:val="24"/>
        </w:rPr>
        <w:t>Muudatus avaldab mõju ajateenijatele, keda lähetatakse RSO-</w:t>
      </w:r>
      <w:proofErr w:type="spellStart"/>
      <w:r w:rsidRPr="007E437A">
        <w:rPr>
          <w:rFonts w:ascii="Times New Roman" w:hAnsi="Times New Roman"/>
          <w:sz w:val="24"/>
          <w:szCs w:val="24"/>
        </w:rPr>
        <w:t>le</w:t>
      </w:r>
      <w:proofErr w:type="spellEnd"/>
      <w:r w:rsidRPr="007E437A">
        <w:rPr>
          <w:rFonts w:ascii="Times New Roman" w:hAnsi="Times New Roman"/>
          <w:sz w:val="24"/>
          <w:szCs w:val="24"/>
        </w:rPr>
        <w:t>. Ajateenija RSO-</w:t>
      </w:r>
      <w:proofErr w:type="spellStart"/>
      <w:r w:rsidRPr="007E437A">
        <w:rPr>
          <w:rFonts w:ascii="Times New Roman" w:hAnsi="Times New Roman"/>
          <w:sz w:val="24"/>
          <w:szCs w:val="24"/>
        </w:rPr>
        <w:t>le</w:t>
      </w:r>
      <w:proofErr w:type="spellEnd"/>
      <w:r w:rsidRPr="007E437A">
        <w:rPr>
          <w:rFonts w:ascii="Times New Roman" w:hAnsi="Times New Roman"/>
          <w:sz w:val="24"/>
          <w:szCs w:val="24"/>
        </w:rPr>
        <w:t xml:space="preserve"> lähetamine on võimalik vaid ajateenija kirjalikul nõusolekul. RSO-</w:t>
      </w:r>
      <w:proofErr w:type="spellStart"/>
      <w:r w:rsidRPr="007E437A">
        <w:rPr>
          <w:rFonts w:ascii="Times New Roman" w:hAnsi="Times New Roman"/>
          <w:sz w:val="24"/>
          <w:szCs w:val="24"/>
        </w:rPr>
        <w:t>le</w:t>
      </w:r>
      <w:proofErr w:type="spellEnd"/>
      <w:r w:rsidRPr="007E437A">
        <w:rPr>
          <w:rFonts w:ascii="Times New Roman" w:hAnsi="Times New Roman"/>
          <w:sz w:val="24"/>
          <w:szCs w:val="24"/>
        </w:rPr>
        <w:t xml:space="preserve"> lähetatud ajateenijale makstakse RSO-l osalemise ajal </w:t>
      </w:r>
      <w:r w:rsidR="00880C93" w:rsidRPr="007E437A">
        <w:rPr>
          <w:rFonts w:ascii="Times New Roman" w:hAnsi="Times New Roman"/>
          <w:sz w:val="24"/>
          <w:szCs w:val="24"/>
        </w:rPr>
        <w:t>peale igakuise toetuse</w:t>
      </w:r>
      <w:r w:rsidRPr="007E437A">
        <w:rPr>
          <w:rFonts w:ascii="Times New Roman" w:hAnsi="Times New Roman"/>
          <w:sz w:val="24"/>
          <w:szCs w:val="24"/>
        </w:rPr>
        <w:t xml:space="preserve"> ka </w:t>
      </w:r>
      <w:r w:rsidR="00880C93" w:rsidRPr="007E437A">
        <w:rPr>
          <w:rFonts w:ascii="Times New Roman" w:hAnsi="Times New Roman"/>
          <w:sz w:val="24"/>
          <w:szCs w:val="24"/>
        </w:rPr>
        <w:t xml:space="preserve">suurendatud </w:t>
      </w:r>
      <w:r w:rsidRPr="007E437A">
        <w:rPr>
          <w:rFonts w:ascii="Times New Roman" w:hAnsi="Times New Roman"/>
          <w:sz w:val="24"/>
          <w:szCs w:val="24"/>
        </w:rPr>
        <w:t xml:space="preserve">toetust. Seeläbi </w:t>
      </w:r>
      <w:r w:rsidR="00880C93" w:rsidRPr="007E437A">
        <w:rPr>
          <w:rFonts w:ascii="Times New Roman" w:hAnsi="Times New Roman"/>
          <w:sz w:val="24"/>
          <w:szCs w:val="24"/>
        </w:rPr>
        <w:t xml:space="preserve">kasvab </w:t>
      </w:r>
      <w:r w:rsidR="00AE24E3" w:rsidRPr="007E437A">
        <w:rPr>
          <w:rFonts w:ascii="Times New Roman" w:hAnsi="Times New Roman"/>
          <w:sz w:val="24"/>
          <w:szCs w:val="24"/>
        </w:rPr>
        <w:t xml:space="preserve">ka </w:t>
      </w:r>
      <w:r w:rsidRPr="007E437A">
        <w:rPr>
          <w:rFonts w:ascii="Times New Roman" w:hAnsi="Times New Roman"/>
          <w:sz w:val="24"/>
          <w:szCs w:val="24"/>
        </w:rPr>
        <w:t xml:space="preserve">ajateenija sissetulek. Lisaks omandab ajateenija </w:t>
      </w:r>
      <w:r w:rsidR="00832AF7" w:rsidRPr="007E437A">
        <w:rPr>
          <w:rFonts w:ascii="Times New Roman" w:hAnsi="Times New Roman"/>
          <w:sz w:val="24"/>
          <w:szCs w:val="24"/>
        </w:rPr>
        <w:t xml:space="preserve">RSO-l kogemusi ja väljaõpet, mida </w:t>
      </w:r>
      <w:r w:rsidR="00880C93" w:rsidRPr="007E437A">
        <w:rPr>
          <w:rFonts w:ascii="Times New Roman" w:hAnsi="Times New Roman"/>
          <w:sz w:val="24"/>
          <w:szCs w:val="24"/>
        </w:rPr>
        <w:t xml:space="preserve">ei ole </w:t>
      </w:r>
      <w:r w:rsidR="00832AF7" w:rsidRPr="007E437A">
        <w:rPr>
          <w:rFonts w:ascii="Times New Roman" w:hAnsi="Times New Roman"/>
          <w:sz w:val="24"/>
          <w:szCs w:val="24"/>
        </w:rPr>
        <w:t>tavapärases ajateenija väljaõppes võimalik omandada.</w:t>
      </w:r>
      <w:r w:rsidR="00BD2B11" w:rsidRPr="007E437A">
        <w:rPr>
          <w:rFonts w:ascii="Times New Roman" w:hAnsi="Times New Roman"/>
          <w:sz w:val="24"/>
          <w:szCs w:val="24"/>
        </w:rPr>
        <w:t xml:space="preserve"> </w:t>
      </w:r>
      <w:r w:rsidR="00880C93" w:rsidRPr="007E437A">
        <w:rPr>
          <w:rFonts w:ascii="Times New Roman" w:hAnsi="Times New Roman"/>
          <w:sz w:val="24"/>
          <w:szCs w:val="24"/>
        </w:rPr>
        <w:t xml:space="preserve">Samuti </w:t>
      </w:r>
      <w:r w:rsidR="00BD2B11" w:rsidRPr="007E437A">
        <w:rPr>
          <w:rFonts w:ascii="Times New Roman" w:hAnsi="Times New Roman"/>
          <w:sz w:val="24"/>
          <w:szCs w:val="24"/>
        </w:rPr>
        <w:t>säilib ajateenijal võimalus</w:t>
      </w:r>
      <w:r w:rsidR="00E83042" w:rsidRPr="007E437A">
        <w:rPr>
          <w:rFonts w:ascii="Times New Roman" w:hAnsi="Times New Roman"/>
          <w:sz w:val="24"/>
          <w:szCs w:val="24"/>
        </w:rPr>
        <w:t xml:space="preserve"> </w:t>
      </w:r>
      <w:r w:rsidR="00880C93" w:rsidRPr="007E437A">
        <w:rPr>
          <w:rFonts w:ascii="Times New Roman" w:hAnsi="Times New Roman"/>
          <w:sz w:val="24"/>
          <w:szCs w:val="24"/>
        </w:rPr>
        <w:t xml:space="preserve">võtta </w:t>
      </w:r>
      <w:r w:rsidR="00E83042" w:rsidRPr="007E437A">
        <w:rPr>
          <w:rFonts w:ascii="Times New Roman" w:hAnsi="Times New Roman"/>
          <w:sz w:val="24"/>
          <w:szCs w:val="24"/>
        </w:rPr>
        <w:t xml:space="preserve">juba RSO-l olles lähetamiseks antud nõusolek tagasi </w:t>
      </w:r>
      <w:r w:rsidR="00880C93" w:rsidRPr="007E437A">
        <w:rPr>
          <w:rFonts w:ascii="Times New Roman" w:hAnsi="Times New Roman"/>
          <w:sz w:val="24"/>
          <w:szCs w:val="24"/>
        </w:rPr>
        <w:t>ja</w:t>
      </w:r>
      <w:r w:rsidR="00E83042" w:rsidRPr="007E437A">
        <w:rPr>
          <w:rFonts w:ascii="Times New Roman" w:hAnsi="Times New Roman"/>
          <w:sz w:val="24"/>
          <w:szCs w:val="24"/>
        </w:rPr>
        <w:t xml:space="preserve"> Kaitsevägi peab esimesel võimalusel korraldama ajateenija ajateenistuskohta tagasi toomise. Seejärel jätkub ajateenija tavapärane väljaõpe </w:t>
      </w:r>
      <w:r w:rsidR="00B0013F" w:rsidRPr="007E437A">
        <w:rPr>
          <w:rFonts w:ascii="Times New Roman" w:hAnsi="Times New Roman"/>
          <w:sz w:val="24"/>
          <w:szCs w:val="24"/>
        </w:rPr>
        <w:t>tema ajateenistuskohas</w:t>
      </w:r>
      <w:r w:rsidR="00E83042" w:rsidRPr="007E437A">
        <w:rPr>
          <w:rFonts w:ascii="Times New Roman" w:hAnsi="Times New Roman"/>
          <w:sz w:val="24"/>
          <w:szCs w:val="24"/>
        </w:rPr>
        <w:t xml:space="preserve"> kuni ettenähtud tähtaja lõpuni</w:t>
      </w:r>
      <w:r w:rsidR="00B0013F" w:rsidRPr="007E437A">
        <w:rPr>
          <w:rFonts w:ascii="Times New Roman" w:hAnsi="Times New Roman"/>
          <w:sz w:val="24"/>
          <w:szCs w:val="24"/>
        </w:rPr>
        <w:t>.</w:t>
      </w:r>
    </w:p>
    <w:p w14:paraId="1756B636" w14:textId="5378323A" w:rsidR="008065E6" w:rsidRPr="007E437A" w:rsidRDefault="00880C93" w:rsidP="007E437A">
      <w:pPr>
        <w:pStyle w:val="Vahedeta"/>
        <w:jc w:val="both"/>
        <w:rPr>
          <w:rFonts w:ascii="Times New Roman" w:hAnsi="Times New Roman"/>
          <w:sz w:val="24"/>
          <w:szCs w:val="24"/>
        </w:rPr>
      </w:pPr>
      <w:r w:rsidRPr="007E437A">
        <w:rPr>
          <w:rFonts w:ascii="Times New Roman" w:hAnsi="Times New Roman"/>
          <w:sz w:val="24"/>
          <w:szCs w:val="24"/>
        </w:rPr>
        <w:t xml:space="preserve">Kuna </w:t>
      </w:r>
      <w:r w:rsidR="00671278" w:rsidRPr="007E437A">
        <w:rPr>
          <w:rFonts w:ascii="Times New Roman" w:hAnsi="Times New Roman"/>
          <w:sz w:val="24"/>
          <w:szCs w:val="24"/>
        </w:rPr>
        <w:t>RSO-</w:t>
      </w:r>
      <w:proofErr w:type="spellStart"/>
      <w:r w:rsidR="00671278" w:rsidRPr="007E437A">
        <w:rPr>
          <w:rFonts w:ascii="Times New Roman" w:hAnsi="Times New Roman"/>
          <w:sz w:val="24"/>
          <w:szCs w:val="24"/>
        </w:rPr>
        <w:t>le</w:t>
      </w:r>
      <w:proofErr w:type="spellEnd"/>
      <w:r w:rsidR="00671278" w:rsidRPr="007E437A">
        <w:rPr>
          <w:rFonts w:ascii="Times New Roman" w:hAnsi="Times New Roman"/>
          <w:sz w:val="24"/>
          <w:szCs w:val="24"/>
        </w:rPr>
        <w:t xml:space="preserve"> lähetamine on vabatahtlik, ei kaasne sellega ajateenijale </w:t>
      </w:r>
      <w:r w:rsidRPr="007E437A">
        <w:rPr>
          <w:rFonts w:ascii="Times New Roman" w:hAnsi="Times New Roman"/>
          <w:sz w:val="24"/>
          <w:szCs w:val="24"/>
        </w:rPr>
        <w:t>lisa</w:t>
      </w:r>
      <w:r w:rsidR="00BA5FC9" w:rsidRPr="007E437A">
        <w:rPr>
          <w:rFonts w:ascii="Times New Roman" w:hAnsi="Times New Roman"/>
          <w:sz w:val="24"/>
          <w:szCs w:val="24"/>
        </w:rPr>
        <w:t xml:space="preserve">piiranguid ega </w:t>
      </w:r>
      <w:r w:rsidRPr="007E437A">
        <w:rPr>
          <w:rFonts w:ascii="Times New Roman" w:hAnsi="Times New Roman"/>
          <w:sz w:val="24"/>
          <w:szCs w:val="24"/>
        </w:rPr>
        <w:noBreakHyphen/>
      </w:r>
      <w:r w:rsidR="00671278" w:rsidRPr="007E437A">
        <w:rPr>
          <w:rFonts w:ascii="Times New Roman" w:hAnsi="Times New Roman"/>
          <w:sz w:val="24"/>
          <w:szCs w:val="24"/>
        </w:rPr>
        <w:t xml:space="preserve">kohustusi. </w:t>
      </w:r>
      <w:r w:rsidR="00E83042" w:rsidRPr="007E437A">
        <w:rPr>
          <w:rFonts w:ascii="Times New Roman" w:hAnsi="Times New Roman"/>
          <w:sz w:val="24"/>
          <w:szCs w:val="24"/>
        </w:rPr>
        <w:t xml:space="preserve">Kokkuvõttes </w:t>
      </w:r>
      <w:r w:rsidR="00BD2B11" w:rsidRPr="007E437A">
        <w:rPr>
          <w:rFonts w:ascii="Times New Roman" w:hAnsi="Times New Roman"/>
          <w:sz w:val="24"/>
          <w:szCs w:val="24"/>
        </w:rPr>
        <w:t xml:space="preserve">võib </w:t>
      </w:r>
      <w:r w:rsidR="00A26617" w:rsidRPr="007E437A">
        <w:rPr>
          <w:rFonts w:ascii="Times New Roman" w:hAnsi="Times New Roman"/>
          <w:sz w:val="24"/>
          <w:szCs w:val="24"/>
        </w:rPr>
        <w:t xml:space="preserve">muudatuse </w:t>
      </w:r>
      <w:r w:rsidR="00BD2B11" w:rsidRPr="007E437A">
        <w:rPr>
          <w:rFonts w:ascii="Times New Roman" w:hAnsi="Times New Roman"/>
          <w:sz w:val="24"/>
          <w:szCs w:val="24"/>
        </w:rPr>
        <w:t>mõju pidada ajateenijale positiivseks.</w:t>
      </w:r>
    </w:p>
    <w:p w14:paraId="6B3A10F3" w14:textId="38102898" w:rsidR="00183006" w:rsidRPr="007E437A" w:rsidRDefault="001C56E3" w:rsidP="007E437A">
      <w:pPr>
        <w:pStyle w:val="Vahedeta"/>
        <w:jc w:val="both"/>
        <w:rPr>
          <w:rFonts w:ascii="Times New Roman" w:hAnsi="Times New Roman"/>
          <w:sz w:val="24"/>
          <w:szCs w:val="24"/>
        </w:rPr>
      </w:pPr>
      <w:r w:rsidRPr="007E437A">
        <w:rPr>
          <w:rFonts w:ascii="Times New Roman" w:hAnsi="Times New Roman"/>
          <w:sz w:val="24"/>
          <w:szCs w:val="24"/>
        </w:rPr>
        <w:t xml:space="preserve">Kaitseväe praktika kohaselt on tegemist </w:t>
      </w:r>
      <w:r w:rsidR="00880C93" w:rsidRPr="007E437A">
        <w:rPr>
          <w:rFonts w:ascii="Times New Roman" w:hAnsi="Times New Roman"/>
          <w:sz w:val="24"/>
          <w:szCs w:val="24"/>
        </w:rPr>
        <w:t xml:space="preserve">muudatusega, mis on vajalik </w:t>
      </w:r>
      <w:r w:rsidRPr="007E437A">
        <w:rPr>
          <w:rFonts w:ascii="Times New Roman" w:hAnsi="Times New Roman"/>
          <w:sz w:val="24"/>
          <w:szCs w:val="24"/>
        </w:rPr>
        <w:t xml:space="preserve">vaid teatud eriala ja üksuste isikkoosseisude mehitamiseks. Seega võib mõju ulatust </w:t>
      </w:r>
      <w:r w:rsidR="00880C93" w:rsidRPr="007E437A">
        <w:rPr>
          <w:rFonts w:ascii="Times New Roman" w:hAnsi="Times New Roman"/>
          <w:sz w:val="24"/>
          <w:szCs w:val="24"/>
        </w:rPr>
        <w:t xml:space="preserve">ja </w:t>
      </w:r>
      <w:r w:rsidRPr="007E437A">
        <w:rPr>
          <w:rFonts w:ascii="Times New Roman" w:hAnsi="Times New Roman"/>
          <w:sz w:val="24"/>
          <w:szCs w:val="24"/>
        </w:rPr>
        <w:t>esinemissagedust pidada pigem väikeseks ning harvaesinevaks.</w:t>
      </w:r>
    </w:p>
    <w:p w14:paraId="24359B13" w14:textId="77777777" w:rsidR="00A26617" w:rsidRPr="007E437A" w:rsidRDefault="00A26617" w:rsidP="007E437A">
      <w:pPr>
        <w:pStyle w:val="Vahedeta"/>
        <w:jc w:val="both"/>
        <w:rPr>
          <w:rFonts w:ascii="Times New Roman" w:hAnsi="Times New Roman"/>
          <w:bCs/>
          <w:sz w:val="24"/>
          <w:szCs w:val="24"/>
        </w:rPr>
      </w:pPr>
    </w:p>
    <w:p w14:paraId="2DA93084" w14:textId="77777777" w:rsidR="00267104" w:rsidRPr="007E437A" w:rsidRDefault="34BB0104" w:rsidP="007E437A">
      <w:pPr>
        <w:pStyle w:val="Vahedeta"/>
        <w:jc w:val="both"/>
        <w:rPr>
          <w:rFonts w:ascii="Times New Roman" w:hAnsi="Times New Roman"/>
          <w:b/>
          <w:bCs/>
          <w:sz w:val="24"/>
          <w:szCs w:val="24"/>
        </w:rPr>
      </w:pPr>
      <w:r w:rsidRPr="007E437A">
        <w:rPr>
          <w:rFonts w:ascii="Times New Roman" w:hAnsi="Times New Roman"/>
          <w:b/>
          <w:bCs/>
          <w:sz w:val="24"/>
          <w:szCs w:val="24"/>
        </w:rPr>
        <w:lastRenderedPageBreak/>
        <w:t>Mõju elu- ja looduskeskkonnale</w:t>
      </w:r>
    </w:p>
    <w:p w14:paraId="4EB703B4" w14:textId="77777777" w:rsidR="00E87D96" w:rsidRPr="007E437A" w:rsidRDefault="34BB0104" w:rsidP="007E437A">
      <w:pPr>
        <w:pStyle w:val="Vahedeta"/>
        <w:jc w:val="both"/>
        <w:rPr>
          <w:rFonts w:ascii="Times New Roman" w:hAnsi="Times New Roman"/>
          <w:sz w:val="24"/>
          <w:szCs w:val="24"/>
        </w:rPr>
      </w:pPr>
      <w:r w:rsidRPr="007E437A">
        <w:rPr>
          <w:rFonts w:ascii="Times New Roman" w:hAnsi="Times New Roman"/>
          <w:sz w:val="24"/>
          <w:szCs w:val="24"/>
        </w:rPr>
        <w:t>Mõju elu- ja looduskeskkonnale puudub.</w:t>
      </w:r>
    </w:p>
    <w:p w14:paraId="3C9C06A8" w14:textId="52CA6A77" w:rsidR="002F2ECD" w:rsidRPr="007E437A" w:rsidRDefault="002F2ECD" w:rsidP="007E437A">
      <w:pPr>
        <w:pStyle w:val="Vahedeta"/>
        <w:jc w:val="both"/>
        <w:rPr>
          <w:rFonts w:ascii="Times New Roman" w:hAnsi="Times New Roman"/>
          <w:sz w:val="24"/>
          <w:szCs w:val="24"/>
        </w:rPr>
      </w:pPr>
    </w:p>
    <w:p w14:paraId="4372D7BD" w14:textId="00078C3F" w:rsidR="00B426F2" w:rsidRPr="007E437A" w:rsidRDefault="00B426F2" w:rsidP="007E437A">
      <w:pPr>
        <w:pStyle w:val="Vahedeta"/>
        <w:jc w:val="both"/>
        <w:rPr>
          <w:rFonts w:ascii="Times New Roman" w:hAnsi="Times New Roman"/>
          <w:b/>
          <w:bCs/>
          <w:sz w:val="24"/>
          <w:szCs w:val="24"/>
          <w:u w:val="single"/>
        </w:rPr>
      </w:pPr>
      <w:r w:rsidRPr="007E437A">
        <w:rPr>
          <w:rFonts w:ascii="Times New Roman" w:hAnsi="Times New Roman"/>
          <w:b/>
          <w:bCs/>
          <w:sz w:val="24"/>
          <w:szCs w:val="24"/>
          <w:u w:val="single"/>
        </w:rPr>
        <w:t>Tegevteenistuspensioni maksmise korralduse muutmine</w:t>
      </w:r>
    </w:p>
    <w:p w14:paraId="364C6541" w14:textId="15A062E1" w:rsidR="00B426F2" w:rsidRPr="007E437A" w:rsidRDefault="00B426F2" w:rsidP="007E437A">
      <w:pPr>
        <w:pStyle w:val="Vahedeta"/>
        <w:jc w:val="both"/>
        <w:rPr>
          <w:rFonts w:ascii="Times New Roman" w:hAnsi="Times New Roman"/>
          <w:sz w:val="24"/>
          <w:szCs w:val="24"/>
        </w:rPr>
      </w:pPr>
      <w:r w:rsidRPr="007E437A">
        <w:rPr>
          <w:rFonts w:ascii="Times New Roman" w:hAnsi="Times New Roman"/>
          <w:sz w:val="24"/>
          <w:szCs w:val="24"/>
        </w:rPr>
        <w:t xml:space="preserve">Sihtrühm 1: </w:t>
      </w:r>
      <w:r w:rsidR="00880C93" w:rsidRPr="007E437A">
        <w:rPr>
          <w:rFonts w:ascii="Times New Roman" w:hAnsi="Times New Roman"/>
          <w:sz w:val="24"/>
          <w:szCs w:val="24"/>
        </w:rPr>
        <w:t>r</w:t>
      </w:r>
      <w:r w:rsidRPr="007E437A">
        <w:rPr>
          <w:rFonts w:ascii="Times New Roman" w:hAnsi="Times New Roman"/>
          <w:sz w:val="24"/>
          <w:szCs w:val="24"/>
        </w:rPr>
        <w:t>eservis olevad isikud.</w:t>
      </w:r>
    </w:p>
    <w:p w14:paraId="2BD53EF0" w14:textId="77777777" w:rsidR="00B426F2" w:rsidRPr="007E437A" w:rsidRDefault="00B426F2" w:rsidP="007E437A">
      <w:pPr>
        <w:pStyle w:val="Vahedeta"/>
        <w:jc w:val="both"/>
        <w:rPr>
          <w:rFonts w:ascii="Times New Roman" w:hAnsi="Times New Roman"/>
          <w:sz w:val="24"/>
          <w:szCs w:val="24"/>
        </w:rPr>
      </w:pPr>
      <w:r w:rsidRPr="007E437A">
        <w:rPr>
          <w:rFonts w:ascii="Times New Roman" w:hAnsi="Times New Roman"/>
          <w:sz w:val="24"/>
          <w:szCs w:val="24"/>
        </w:rPr>
        <w:t>Sihtrühm 2: Kaitsevägi.</w:t>
      </w:r>
    </w:p>
    <w:p w14:paraId="2EDC4C3D" w14:textId="77777777" w:rsidR="00B426F2" w:rsidRPr="007E437A" w:rsidRDefault="00B426F2" w:rsidP="007E437A">
      <w:pPr>
        <w:pStyle w:val="Vahedeta"/>
        <w:jc w:val="both"/>
        <w:rPr>
          <w:rFonts w:ascii="Times New Roman" w:hAnsi="Times New Roman"/>
          <w:sz w:val="24"/>
          <w:szCs w:val="24"/>
        </w:rPr>
      </w:pPr>
    </w:p>
    <w:p w14:paraId="54658BD6" w14:textId="77777777" w:rsidR="00B426F2" w:rsidRPr="007E437A" w:rsidRDefault="00B426F2" w:rsidP="007E437A">
      <w:pPr>
        <w:pStyle w:val="Vahedeta"/>
        <w:jc w:val="both"/>
        <w:rPr>
          <w:rFonts w:ascii="Times New Roman" w:hAnsi="Times New Roman"/>
          <w:b/>
          <w:bCs/>
          <w:sz w:val="24"/>
          <w:szCs w:val="24"/>
        </w:rPr>
      </w:pPr>
      <w:r w:rsidRPr="007E437A">
        <w:rPr>
          <w:rFonts w:ascii="Times New Roman" w:hAnsi="Times New Roman"/>
          <w:b/>
          <w:bCs/>
          <w:sz w:val="24"/>
          <w:szCs w:val="24"/>
        </w:rPr>
        <w:t>Mõju riigi julgeolekule ja välissuhetele</w:t>
      </w:r>
    </w:p>
    <w:p w14:paraId="1850498B" w14:textId="44FE1B78" w:rsidR="00B426F2" w:rsidRPr="007E437A" w:rsidRDefault="005B10BD" w:rsidP="007E437A">
      <w:pPr>
        <w:pStyle w:val="Vahedeta"/>
        <w:jc w:val="both"/>
        <w:rPr>
          <w:rFonts w:ascii="Times New Roman" w:hAnsi="Times New Roman"/>
          <w:sz w:val="24"/>
          <w:szCs w:val="24"/>
        </w:rPr>
      </w:pPr>
      <w:r w:rsidRPr="007E437A">
        <w:rPr>
          <w:rFonts w:ascii="Times New Roman" w:hAnsi="Times New Roman"/>
          <w:sz w:val="24"/>
          <w:szCs w:val="24"/>
        </w:rPr>
        <w:t xml:space="preserve">Muudatus avaldab riigi julgeolekule positiivset mõju, kuna võimaldab </w:t>
      </w:r>
      <w:r w:rsidR="00880C93" w:rsidRPr="007E437A">
        <w:rPr>
          <w:rFonts w:ascii="Times New Roman" w:hAnsi="Times New Roman"/>
          <w:sz w:val="24"/>
          <w:szCs w:val="24"/>
        </w:rPr>
        <w:t xml:space="preserve">paremini tagada </w:t>
      </w:r>
      <w:r w:rsidRPr="007E437A">
        <w:rPr>
          <w:rFonts w:ascii="Times New Roman" w:hAnsi="Times New Roman"/>
          <w:sz w:val="24"/>
          <w:szCs w:val="24"/>
        </w:rPr>
        <w:t>planeeritud võimearenduste elluviimiseks vajalike tegevväelaste olemasolu, sest motiveerib tegevväelasi oma erialasel tööl jätkama. Vajalikul hulgal ja motiveeritud isikkoosseis on tõhusa kaitse alus ning loob eeldused Kaitseväe jätkusuutlikule arengule.</w:t>
      </w:r>
    </w:p>
    <w:p w14:paraId="2DD7C43A" w14:textId="77777777" w:rsidR="005235F6" w:rsidRPr="007E437A" w:rsidRDefault="005235F6" w:rsidP="007E437A">
      <w:pPr>
        <w:pStyle w:val="Vahedeta"/>
        <w:jc w:val="both"/>
        <w:rPr>
          <w:rFonts w:ascii="Times New Roman" w:hAnsi="Times New Roman"/>
          <w:bCs/>
          <w:sz w:val="24"/>
          <w:szCs w:val="24"/>
        </w:rPr>
      </w:pPr>
    </w:p>
    <w:p w14:paraId="5B220747" w14:textId="77777777" w:rsidR="00B426F2" w:rsidRPr="007E437A" w:rsidRDefault="00B426F2" w:rsidP="007E437A">
      <w:pPr>
        <w:pStyle w:val="Vahedeta"/>
        <w:jc w:val="both"/>
        <w:rPr>
          <w:rFonts w:ascii="Times New Roman" w:hAnsi="Times New Roman"/>
          <w:b/>
          <w:bCs/>
          <w:sz w:val="24"/>
          <w:szCs w:val="24"/>
        </w:rPr>
      </w:pPr>
      <w:r w:rsidRPr="007E437A">
        <w:rPr>
          <w:rFonts w:ascii="Times New Roman" w:hAnsi="Times New Roman"/>
          <w:b/>
          <w:bCs/>
          <w:sz w:val="24"/>
          <w:szCs w:val="24"/>
        </w:rPr>
        <w:t>Mõju majandusele</w:t>
      </w:r>
    </w:p>
    <w:p w14:paraId="437E07F5" w14:textId="77777777" w:rsidR="00B426F2" w:rsidRPr="007E437A" w:rsidRDefault="00B426F2" w:rsidP="007E437A">
      <w:pPr>
        <w:pStyle w:val="Vahedeta"/>
        <w:jc w:val="both"/>
        <w:rPr>
          <w:rFonts w:ascii="Times New Roman" w:hAnsi="Times New Roman"/>
          <w:sz w:val="24"/>
          <w:szCs w:val="24"/>
        </w:rPr>
      </w:pPr>
      <w:r w:rsidRPr="007E437A">
        <w:rPr>
          <w:rFonts w:ascii="Times New Roman" w:hAnsi="Times New Roman"/>
          <w:sz w:val="24"/>
          <w:szCs w:val="24"/>
        </w:rPr>
        <w:t>Mõju majandusele puudub.</w:t>
      </w:r>
    </w:p>
    <w:p w14:paraId="550421B0" w14:textId="77777777" w:rsidR="00B426F2" w:rsidRPr="007E437A" w:rsidRDefault="00B426F2" w:rsidP="007E437A">
      <w:pPr>
        <w:pStyle w:val="Vahedeta"/>
        <w:jc w:val="both"/>
        <w:rPr>
          <w:rFonts w:ascii="Times New Roman" w:hAnsi="Times New Roman"/>
          <w:bCs/>
          <w:sz w:val="24"/>
          <w:szCs w:val="24"/>
        </w:rPr>
      </w:pPr>
    </w:p>
    <w:p w14:paraId="1A8D350E" w14:textId="77777777" w:rsidR="00B426F2" w:rsidRPr="007E437A" w:rsidRDefault="00B426F2" w:rsidP="007E437A">
      <w:pPr>
        <w:pStyle w:val="Vahedeta"/>
        <w:jc w:val="both"/>
        <w:rPr>
          <w:rFonts w:ascii="Times New Roman" w:hAnsi="Times New Roman"/>
          <w:b/>
          <w:bCs/>
          <w:sz w:val="24"/>
          <w:szCs w:val="24"/>
        </w:rPr>
      </w:pPr>
      <w:r w:rsidRPr="007E437A">
        <w:rPr>
          <w:rFonts w:ascii="Times New Roman" w:hAnsi="Times New Roman"/>
          <w:b/>
          <w:bCs/>
          <w:sz w:val="24"/>
          <w:szCs w:val="24"/>
        </w:rPr>
        <w:t>Mõju riigiasutuste ja kohaliku omavalitsuse asutuste korraldusele</w:t>
      </w:r>
    </w:p>
    <w:p w14:paraId="494AF6A2" w14:textId="799E00CC" w:rsidR="00B426F2" w:rsidRPr="007E437A" w:rsidRDefault="005B10BD" w:rsidP="007E437A">
      <w:pPr>
        <w:pStyle w:val="Vahedeta"/>
        <w:jc w:val="both"/>
        <w:rPr>
          <w:rFonts w:ascii="Times New Roman" w:hAnsi="Times New Roman"/>
          <w:sz w:val="24"/>
          <w:szCs w:val="24"/>
        </w:rPr>
      </w:pPr>
      <w:r w:rsidRPr="007E437A">
        <w:rPr>
          <w:rFonts w:ascii="Times New Roman" w:hAnsi="Times New Roman"/>
          <w:sz w:val="24"/>
          <w:szCs w:val="24"/>
        </w:rPr>
        <w:t>Muudatus avaldab positiivset mõju Kaitseväe töökorraldusele, kuna võimaldab kasutada jätkuvalt pikaaegse kogemusega tegevteenistujaid</w:t>
      </w:r>
      <w:r w:rsidR="008065E6" w:rsidRPr="007E437A">
        <w:rPr>
          <w:rFonts w:ascii="Times New Roman" w:hAnsi="Times New Roman"/>
          <w:sz w:val="24"/>
          <w:szCs w:val="24"/>
        </w:rPr>
        <w:t xml:space="preserve"> </w:t>
      </w:r>
      <w:r w:rsidRPr="007E437A">
        <w:rPr>
          <w:rFonts w:ascii="Times New Roman" w:hAnsi="Times New Roman"/>
          <w:sz w:val="24"/>
          <w:szCs w:val="24"/>
        </w:rPr>
        <w:t xml:space="preserve">ning tagada kaitsevõime areng valdkondades, mis tingimata eeldavad sõjaväelist väljaõpet. Pikaajalise teenistuskogemuse ja sõjaväelise väljaõppega isikuid </w:t>
      </w:r>
      <w:r w:rsidR="00880C93" w:rsidRPr="007E437A">
        <w:rPr>
          <w:rFonts w:ascii="Times New Roman" w:hAnsi="Times New Roman"/>
          <w:sz w:val="24"/>
          <w:szCs w:val="24"/>
        </w:rPr>
        <w:t xml:space="preserve">saab </w:t>
      </w:r>
      <w:r w:rsidRPr="007E437A">
        <w:rPr>
          <w:rFonts w:ascii="Times New Roman" w:hAnsi="Times New Roman"/>
          <w:sz w:val="24"/>
          <w:szCs w:val="24"/>
        </w:rPr>
        <w:t>tegevteenistuspensionile siirdumisel jätkuvalt rakendada ka tegevteenistuses, kui vajaliku funktsiooni täitmiseks ei ole tegevväelaste seas piisaval hulgal järelkasvu tekkinud.</w:t>
      </w:r>
    </w:p>
    <w:p w14:paraId="19107B71" w14:textId="77777777" w:rsidR="005B10BD" w:rsidRPr="007E437A" w:rsidRDefault="005B10BD" w:rsidP="007E437A">
      <w:pPr>
        <w:pStyle w:val="Vahedeta"/>
        <w:jc w:val="both"/>
        <w:rPr>
          <w:rFonts w:ascii="Times New Roman" w:hAnsi="Times New Roman"/>
          <w:sz w:val="24"/>
          <w:szCs w:val="24"/>
        </w:rPr>
      </w:pPr>
    </w:p>
    <w:p w14:paraId="5BE490D2" w14:textId="77777777" w:rsidR="00B426F2" w:rsidRPr="007E437A" w:rsidRDefault="00B426F2" w:rsidP="007E437A">
      <w:pPr>
        <w:pStyle w:val="Vahedeta"/>
        <w:jc w:val="both"/>
        <w:rPr>
          <w:rFonts w:ascii="Times New Roman" w:hAnsi="Times New Roman"/>
          <w:b/>
          <w:bCs/>
          <w:sz w:val="24"/>
          <w:szCs w:val="24"/>
        </w:rPr>
      </w:pPr>
      <w:r w:rsidRPr="007E437A">
        <w:rPr>
          <w:rFonts w:ascii="Times New Roman" w:hAnsi="Times New Roman"/>
          <w:b/>
          <w:bCs/>
          <w:sz w:val="24"/>
          <w:szCs w:val="24"/>
        </w:rPr>
        <w:t>Sotsiaalne, sealhulgas demograafiline mõju</w:t>
      </w:r>
    </w:p>
    <w:p w14:paraId="44BE3931" w14:textId="08EFE5AD" w:rsidR="005B10BD" w:rsidRPr="007E437A" w:rsidRDefault="005B10BD" w:rsidP="007E437A">
      <w:pPr>
        <w:pStyle w:val="Vahedeta"/>
        <w:jc w:val="both"/>
        <w:rPr>
          <w:rFonts w:ascii="Times New Roman" w:hAnsi="Times New Roman"/>
          <w:sz w:val="24"/>
          <w:szCs w:val="24"/>
        </w:rPr>
      </w:pPr>
      <w:r w:rsidRPr="007E437A">
        <w:rPr>
          <w:rFonts w:ascii="Times New Roman" w:hAnsi="Times New Roman"/>
          <w:sz w:val="24"/>
          <w:szCs w:val="24"/>
        </w:rPr>
        <w:t xml:space="preserve">Muudatusel on oluline sotsiaalne mõju isikutele, </w:t>
      </w:r>
      <w:r w:rsidR="00880C93" w:rsidRPr="007E437A">
        <w:rPr>
          <w:rFonts w:ascii="Times New Roman" w:hAnsi="Times New Roman"/>
          <w:sz w:val="24"/>
          <w:szCs w:val="24"/>
        </w:rPr>
        <w:t>kes saavad</w:t>
      </w:r>
      <w:r w:rsidRPr="007E437A">
        <w:rPr>
          <w:rFonts w:ascii="Times New Roman" w:hAnsi="Times New Roman"/>
          <w:sz w:val="24"/>
          <w:szCs w:val="24"/>
        </w:rPr>
        <w:t xml:space="preserve"> </w:t>
      </w:r>
      <w:r w:rsidR="00880C93" w:rsidRPr="007E437A">
        <w:rPr>
          <w:rFonts w:ascii="Times New Roman" w:hAnsi="Times New Roman"/>
          <w:sz w:val="24"/>
          <w:szCs w:val="24"/>
        </w:rPr>
        <w:t xml:space="preserve">pärast </w:t>
      </w:r>
      <w:r w:rsidRPr="007E437A">
        <w:rPr>
          <w:rFonts w:ascii="Times New Roman" w:hAnsi="Times New Roman"/>
          <w:sz w:val="24"/>
          <w:szCs w:val="24"/>
        </w:rPr>
        <w:t xml:space="preserve">tegevteenistuspensionile siirdumist jätkata ka tegevteenistuses. Sellised isikud saavad jätkuvalt panustada riigikaitse arengusse </w:t>
      </w:r>
      <w:r w:rsidR="00880C93" w:rsidRPr="007E437A">
        <w:rPr>
          <w:rFonts w:ascii="Times New Roman" w:hAnsi="Times New Roman"/>
          <w:sz w:val="24"/>
          <w:szCs w:val="24"/>
        </w:rPr>
        <w:t>ja saada peale</w:t>
      </w:r>
      <w:r w:rsidRPr="007E437A">
        <w:rPr>
          <w:rFonts w:ascii="Times New Roman" w:hAnsi="Times New Roman"/>
          <w:sz w:val="24"/>
          <w:szCs w:val="24"/>
        </w:rPr>
        <w:t xml:space="preserve"> väljateenitud tegevteenistuspensioni ka töist sissetulekut, sh tegevteenistuses. Muudatus avaldab sihtrühmale positiivse</w:t>
      </w:r>
      <w:r w:rsidR="00880C93" w:rsidRPr="007E437A">
        <w:rPr>
          <w:rFonts w:ascii="Times New Roman" w:hAnsi="Times New Roman"/>
          <w:sz w:val="24"/>
          <w:szCs w:val="24"/>
        </w:rPr>
        <w:t xml:space="preserve">t </w:t>
      </w:r>
      <w:r w:rsidRPr="007E437A">
        <w:rPr>
          <w:rFonts w:ascii="Times New Roman" w:hAnsi="Times New Roman"/>
          <w:sz w:val="24"/>
          <w:szCs w:val="24"/>
        </w:rPr>
        <w:t>mõju, kuna pensioniõigusliku staaži täitumisel ei ole inimene kohustatud valima pensioni ja töötasu saamise vahel ning soovi korral on võimalik töötamist jätkata ka tegevteenistuses.</w:t>
      </w:r>
    </w:p>
    <w:p w14:paraId="7498F42E" w14:textId="300AE64A" w:rsidR="008065E6" w:rsidRPr="007E437A" w:rsidRDefault="005B10BD" w:rsidP="007E437A">
      <w:pPr>
        <w:pStyle w:val="Vahedeta"/>
        <w:jc w:val="both"/>
        <w:rPr>
          <w:rFonts w:ascii="Times New Roman" w:hAnsi="Times New Roman"/>
          <w:sz w:val="24"/>
          <w:szCs w:val="24"/>
        </w:rPr>
      </w:pPr>
      <w:r w:rsidRPr="007E437A">
        <w:rPr>
          <w:rFonts w:ascii="Times New Roman" w:hAnsi="Times New Roman"/>
          <w:sz w:val="24"/>
          <w:szCs w:val="24"/>
        </w:rPr>
        <w:t xml:space="preserve">Tegevväelaste motivatsioon teenistuses jätkata kasvab oluliselt </w:t>
      </w:r>
      <w:r w:rsidR="00880C93" w:rsidRPr="007E437A">
        <w:rPr>
          <w:rFonts w:ascii="Times New Roman" w:hAnsi="Times New Roman"/>
          <w:sz w:val="24"/>
          <w:szCs w:val="24"/>
        </w:rPr>
        <w:t xml:space="preserve">ja </w:t>
      </w:r>
      <w:r w:rsidRPr="007E437A">
        <w:rPr>
          <w:rFonts w:ascii="Times New Roman" w:hAnsi="Times New Roman"/>
          <w:sz w:val="24"/>
          <w:szCs w:val="24"/>
        </w:rPr>
        <w:t>väheneb tegevteenistusest lahkumine seoses tegevteenistuspensionile siirdumisega.</w:t>
      </w:r>
    </w:p>
    <w:p w14:paraId="1709BE1C" w14:textId="77777777" w:rsidR="00B426F2" w:rsidRPr="007E437A" w:rsidRDefault="00B426F2" w:rsidP="007E437A">
      <w:pPr>
        <w:pStyle w:val="Vahedeta"/>
        <w:jc w:val="both"/>
        <w:rPr>
          <w:rFonts w:ascii="Times New Roman" w:hAnsi="Times New Roman"/>
          <w:bCs/>
          <w:sz w:val="24"/>
          <w:szCs w:val="24"/>
        </w:rPr>
      </w:pPr>
    </w:p>
    <w:p w14:paraId="2ADC7C41" w14:textId="3839F6A7" w:rsidR="008065E6" w:rsidRPr="007E437A" w:rsidRDefault="34BB0104" w:rsidP="007E437A">
      <w:pPr>
        <w:pStyle w:val="Vahedeta"/>
        <w:jc w:val="both"/>
        <w:rPr>
          <w:rFonts w:ascii="Times New Roman" w:hAnsi="Times New Roman"/>
          <w:b/>
          <w:bCs/>
          <w:sz w:val="24"/>
          <w:szCs w:val="24"/>
        </w:rPr>
      </w:pPr>
      <w:r w:rsidRPr="007E437A">
        <w:rPr>
          <w:rFonts w:ascii="Times New Roman" w:hAnsi="Times New Roman"/>
          <w:b/>
          <w:bCs/>
          <w:sz w:val="24"/>
          <w:szCs w:val="24"/>
        </w:rPr>
        <w:t>6.1</w:t>
      </w:r>
      <w:r w:rsidR="00880C93" w:rsidRPr="007E437A">
        <w:rPr>
          <w:rFonts w:ascii="Times New Roman" w:hAnsi="Times New Roman"/>
          <w:b/>
          <w:bCs/>
          <w:sz w:val="24"/>
          <w:szCs w:val="24"/>
        </w:rPr>
        <w:t>.</w:t>
      </w:r>
      <w:r w:rsidRPr="007E437A">
        <w:rPr>
          <w:rFonts w:ascii="Times New Roman" w:hAnsi="Times New Roman"/>
          <w:b/>
          <w:bCs/>
          <w:sz w:val="24"/>
          <w:szCs w:val="24"/>
        </w:rPr>
        <w:t xml:space="preserve"> Muudatuste koondmõju ettevõtete ja/või kodanike halduskoormusele</w:t>
      </w:r>
    </w:p>
    <w:p w14:paraId="27ED4672" w14:textId="77777777" w:rsidR="009300EA" w:rsidRPr="007E437A" w:rsidRDefault="009300EA" w:rsidP="007E437A">
      <w:pPr>
        <w:pStyle w:val="Vahedeta"/>
        <w:jc w:val="both"/>
        <w:rPr>
          <w:rFonts w:ascii="Times New Roman" w:hAnsi="Times New Roman"/>
          <w:b/>
          <w:bCs/>
          <w:sz w:val="24"/>
          <w:szCs w:val="24"/>
        </w:rPr>
      </w:pPr>
    </w:p>
    <w:p w14:paraId="54B4590E" w14:textId="0A2B61F4" w:rsidR="009300EA" w:rsidRPr="007E437A" w:rsidRDefault="34BB0104" w:rsidP="007E437A">
      <w:pPr>
        <w:pStyle w:val="Vahedeta"/>
        <w:jc w:val="both"/>
        <w:rPr>
          <w:rFonts w:ascii="Times New Roman" w:hAnsi="Times New Roman"/>
          <w:sz w:val="24"/>
          <w:szCs w:val="24"/>
        </w:rPr>
      </w:pPr>
      <w:commentRangeStart w:id="26"/>
      <w:r w:rsidRPr="007E437A">
        <w:rPr>
          <w:rFonts w:ascii="Times New Roman" w:hAnsi="Times New Roman"/>
          <w:sz w:val="24"/>
          <w:szCs w:val="24"/>
        </w:rPr>
        <w:t>Käesoleva eelnõuga plaanitavad muudatused kodanike</w:t>
      </w:r>
      <w:r w:rsidR="007F2109" w:rsidRPr="007E437A">
        <w:rPr>
          <w:rFonts w:ascii="Times New Roman" w:hAnsi="Times New Roman"/>
          <w:sz w:val="24"/>
          <w:szCs w:val="24"/>
        </w:rPr>
        <w:t xml:space="preserve"> ega ettevõtete</w:t>
      </w:r>
      <w:r w:rsidRPr="007E437A">
        <w:rPr>
          <w:rFonts w:ascii="Times New Roman" w:hAnsi="Times New Roman"/>
          <w:sz w:val="24"/>
          <w:szCs w:val="24"/>
        </w:rPr>
        <w:t xml:space="preserve"> halduskoormust ei mõjuta.</w:t>
      </w:r>
      <w:commentRangeEnd w:id="26"/>
      <w:r w:rsidR="00E6002B">
        <w:rPr>
          <w:rStyle w:val="Kommentaariviide"/>
          <w:rFonts w:ascii="Calibri" w:hAnsi="Calibri"/>
          <w:szCs w:val="20"/>
        </w:rPr>
        <w:commentReference w:id="26"/>
      </w:r>
    </w:p>
    <w:p w14:paraId="25C95F87" w14:textId="77777777" w:rsidR="009300EA" w:rsidRPr="007E437A" w:rsidRDefault="009300EA" w:rsidP="007E437A">
      <w:pPr>
        <w:pStyle w:val="Vahedeta"/>
        <w:jc w:val="both"/>
        <w:rPr>
          <w:rFonts w:ascii="Times New Roman" w:hAnsi="Times New Roman"/>
          <w:bCs/>
          <w:sz w:val="24"/>
          <w:szCs w:val="24"/>
        </w:rPr>
      </w:pPr>
    </w:p>
    <w:p w14:paraId="166F4A85" w14:textId="77777777" w:rsidR="009300EA" w:rsidRPr="007E437A" w:rsidRDefault="009300EA" w:rsidP="007E437A">
      <w:pPr>
        <w:pStyle w:val="Vahedeta"/>
        <w:jc w:val="both"/>
        <w:rPr>
          <w:rFonts w:ascii="Times New Roman" w:hAnsi="Times New Roman"/>
          <w:bCs/>
          <w:sz w:val="24"/>
          <w:szCs w:val="24"/>
        </w:rPr>
      </w:pPr>
    </w:p>
    <w:p w14:paraId="468A7B1A" w14:textId="77777777" w:rsidR="00657574" w:rsidRPr="007E437A" w:rsidRDefault="34BB0104" w:rsidP="007E437A">
      <w:pPr>
        <w:pStyle w:val="Vahedeta"/>
        <w:jc w:val="both"/>
        <w:rPr>
          <w:rFonts w:ascii="Times New Roman" w:hAnsi="Times New Roman"/>
          <w:b/>
          <w:bCs/>
          <w:sz w:val="24"/>
          <w:szCs w:val="24"/>
        </w:rPr>
      </w:pPr>
      <w:r w:rsidRPr="007E437A">
        <w:rPr>
          <w:rFonts w:ascii="Times New Roman" w:hAnsi="Times New Roman"/>
          <w:b/>
          <w:bCs/>
          <w:sz w:val="24"/>
          <w:szCs w:val="24"/>
        </w:rPr>
        <w:t>7. Seaduse rakendamisega seotud riigi ja kohaliku omavalitsuse tegevus, eeldatavad kulud ja tulud</w:t>
      </w:r>
    </w:p>
    <w:p w14:paraId="49A1636B" w14:textId="77777777" w:rsidR="003203D7" w:rsidRPr="007E437A" w:rsidRDefault="003203D7" w:rsidP="007E437A">
      <w:pPr>
        <w:pStyle w:val="Vahedeta"/>
        <w:jc w:val="both"/>
        <w:rPr>
          <w:rFonts w:ascii="Times New Roman" w:hAnsi="Times New Roman"/>
          <w:b/>
          <w:bCs/>
          <w:sz w:val="24"/>
          <w:szCs w:val="24"/>
        </w:rPr>
      </w:pPr>
    </w:p>
    <w:p w14:paraId="3504BACB" w14:textId="47C00889" w:rsidR="003203D7" w:rsidRPr="007E437A" w:rsidRDefault="00601E83" w:rsidP="007E437A">
      <w:pPr>
        <w:pStyle w:val="Vahedeta"/>
        <w:jc w:val="both"/>
        <w:rPr>
          <w:rFonts w:ascii="Times New Roman" w:hAnsi="Times New Roman"/>
          <w:iCs/>
          <w:sz w:val="24"/>
          <w:szCs w:val="24"/>
          <w:u w:val="single"/>
        </w:rPr>
      </w:pPr>
      <w:r w:rsidRPr="007E437A">
        <w:rPr>
          <w:rFonts w:ascii="Times New Roman" w:hAnsi="Times New Roman"/>
          <w:iCs/>
          <w:sz w:val="24"/>
          <w:szCs w:val="24"/>
          <w:u w:val="single"/>
        </w:rPr>
        <w:t xml:space="preserve">1. </w:t>
      </w:r>
      <w:r w:rsidR="005B10BD" w:rsidRPr="007E437A">
        <w:rPr>
          <w:rFonts w:ascii="Times New Roman" w:hAnsi="Times New Roman"/>
          <w:iCs/>
          <w:sz w:val="24"/>
          <w:szCs w:val="24"/>
          <w:u w:val="single"/>
        </w:rPr>
        <w:t>Tsiviilisikute, ajateenijate ja reservis olevate isikute kaasamine Kaitseväe ülesannete täitm</w:t>
      </w:r>
      <w:r w:rsidR="00880C93" w:rsidRPr="007E437A">
        <w:rPr>
          <w:rFonts w:ascii="Times New Roman" w:hAnsi="Times New Roman"/>
          <w:iCs/>
          <w:sz w:val="24"/>
          <w:szCs w:val="24"/>
          <w:u w:val="single"/>
        </w:rPr>
        <w:t>isse</w:t>
      </w:r>
    </w:p>
    <w:p w14:paraId="46009106" w14:textId="77777777" w:rsidR="005B10BD" w:rsidRPr="007E437A" w:rsidRDefault="005B10BD" w:rsidP="007E437A">
      <w:pPr>
        <w:pStyle w:val="Vahedeta"/>
        <w:jc w:val="both"/>
        <w:rPr>
          <w:rFonts w:ascii="Times New Roman" w:hAnsi="Times New Roman"/>
          <w:sz w:val="24"/>
          <w:szCs w:val="24"/>
          <w:u w:val="single"/>
        </w:rPr>
      </w:pPr>
    </w:p>
    <w:p w14:paraId="48298455" w14:textId="2FE3643F" w:rsidR="003203D7" w:rsidRPr="007E437A" w:rsidRDefault="005B10BD" w:rsidP="007E437A">
      <w:pPr>
        <w:pStyle w:val="Vahedeta"/>
        <w:jc w:val="both"/>
        <w:rPr>
          <w:rFonts w:ascii="Times New Roman" w:hAnsi="Times New Roman"/>
          <w:sz w:val="24"/>
          <w:szCs w:val="24"/>
        </w:rPr>
      </w:pPr>
      <w:r w:rsidRPr="007E437A">
        <w:rPr>
          <w:rFonts w:ascii="Times New Roman" w:hAnsi="Times New Roman"/>
          <w:sz w:val="24"/>
          <w:szCs w:val="24"/>
        </w:rPr>
        <w:t>Tsiviilteenistujate kaasamis</w:t>
      </w:r>
      <w:r w:rsidR="00E024E3" w:rsidRPr="007E437A">
        <w:rPr>
          <w:rFonts w:ascii="Times New Roman" w:hAnsi="Times New Roman"/>
          <w:sz w:val="24"/>
          <w:szCs w:val="24"/>
        </w:rPr>
        <w:t>ega</w:t>
      </w:r>
      <w:r w:rsidRPr="007E437A">
        <w:rPr>
          <w:rFonts w:ascii="Times New Roman" w:hAnsi="Times New Roman"/>
          <w:sz w:val="24"/>
          <w:szCs w:val="24"/>
        </w:rPr>
        <w:t xml:space="preserve"> sõjaväelis</w:t>
      </w:r>
      <w:r w:rsidR="00864947" w:rsidRPr="007E437A">
        <w:rPr>
          <w:rFonts w:ascii="Times New Roman" w:hAnsi="Times New Roman"/>
          <w:sz w:val="24"/>
          <w:szCs w:val="24"/>
        </w:rPr>
        <w:t>se</w:t>
      </w:r>
      <w:r w:rsidRPr="007E437A">
        <w:rPr>
          <w:rFonts w:ascii="Times New Roman" w:hAnsi="Times New Roman"/>
          <w:sz w:val="24"/>
          <w:szCs w:val="24"/>
        </w:rPr>
        <w:t xml:space="preserve"> väljaõppe</w:t>
      </w:r>
      <w:r w:rsidR="00864947" w:rsidRPr="007E437A">
        <w:rPr>
          <w:rFonts w:ascii="Times New Roman" w:hAnsi="Times New Roman"/>
          <w:sz w:val="24"/>
          <w:szCs w:val="24"/>
        </w:rPr>
        <w:t>sse</w:t>
      </w:r>
      <w:r w:rsidRPr="007E437A">
        <w:rPr>
          <w:rFonts w:ascii="Times New Roman" w:hAnsi="Times New Roman"/>
          <w:sz w:val="24"/>
          <w:szCs w:val="24"/>
        </w:rPr>
        <w:t xml:space="preserve"> </w:t>
      </w:r>
      <w:r w:rsidR="00E024E3" w:rsidRPr="007E437A">
        <w:rPr>
          <w:rFonts w:ascii="Times New Roman" w:hAnsi="Times New Roman"/>
          <w:sz w:val="24"/>
          <w:szCs w:val="24"/>
        </w:rPr>
        <w:t>täiendavaid kulusid</w:t>
      </w:r>
      <w:r w:rsidR="008065E6" w:rsidRPr="007E437A">
        <w:rPr>
          <w:rFonts w:ascii="Times New Roman" w:hAnsi="Times New Roman"/>
          <w:sz w:val="24"/>
          <w:szCs w:val="24"/>
        </w:rPr>
        <w:t xml:space="preserve"> </w:t>
      </w:r>
      <w:r w:rsidRPr="007E437A">
        <w:rPr>
          <w:rFonts w:ascii="Times New Roman" w:hAnsi="Times New Roman"/>
          <w:sz w:val="24"/>
          <w:szCs w:val="24"/>
        </w:rPr>
        <w:t xml:space="preserve">ei lisandu, kuna õppuse päevatasu </w:t>
      </w:r>
      <w:r w:rsidR="00E024E3" w:rsidRPr="007E437A">
        <w:rPr>
          <w:rFonts w:ascii="Times New Roman" w:hAnsi="Times New Roman"/>
          <w:sz w:val="24"/>
          <w:szCs w:val="24"/>
        </w:rPr>
        <w:t xml:space="preserve">on eelarvestatud </w:t>
      </w:r>
      <w:r w:rsidRPr="007E437A">
        <w:rPr>
          <w:rFonts w:ascii="Times New Roman" w:hAnsi="Times New Roman"/>
          <w:sz w:val="24"/>
          <w:szCs w:val="24"/>
        </w:rPr>
        <w:t xml:space="preserve">ja tasu suuruse mõistes ei </w:t>
      </w:r>
      <w:r w:rsidR="00880C93" w:rsidRPr="007E437A">
        <w:rPr>
          <w:rFonts w:ascii="Times New Roman" w:hAnsi="Times New Roman"/>
          <w:sz w:val="24"/>
          <w:szCs w:val="24"/>
        </w:rPr>
        <w:t>ole</w:t>
      </w:r>
      <w:r w:rsidRPr="007E437A">
        <w:rPr>
          <w:rFonts w:ascii="Times New Roman" w:hAnsi="Times New Roman"/>
          <w:sz w:val="24"/>
          <w:szCs w:val="24"/>
        </w:rPr>
        <w:t xml:space="preserve"> vahet, millise teenistusliigi alt isikud õppustel osalevad.</w:t>
      </w:r>
    </w:p>
    <w:p w14:paraId="7C5F3DDE" w14:textId="77777777" w:rsidR="004E3A1A" w:rsidRPr="007E437A" w:rsidRDefault="004E3A1A" w:rsidP="007E437A">
      <w:pPr>
        <w:pStyle w:val="Vahedeta"/>
        <w:jc w:val="both"/>
        <w:rPr>
          <w:rFonts w:ascii="Times New Roman" w:hAnsi="Times New Roman"/>
          <w:sz w:val="24"/>
          <w:szCs w:val="24"/>
        </w:rPr>
      </w:pPr>
    </w:p>
    <w:p w14:paraId="1FC9C780" w14:textId="658A395B" w:rsidR="005B10BD" w:rsidRPr="007E437A" w:rsidRDefault="008065E6" w:rsidP="007E437A">
      <w:pPr>
        <w:pStyle w:val="Vahedeta"/>
        <w:jc w:val="both"/>
        <w:rPr>
          <w:rFonts w:ascii="Times New Roman" w:hAnsi="Times New Roman"/>
          <w:sz w:val="24"/>
          <w:szCs w:val="24"/>
        </w:rPr>
      </w:pPr>
      <w:r w:rsidRPr="007E437A">
        <w:rPr>
          <w:rFonts w:ascii="Times New Roman" w:hAnsi="Times New Roman"/>
          <w:sz w:val="24"/>
          <w:szCs w:val="24"/>
        </w:rPr>
        <w:lastRenderedPageBreak/>
        <w:t>Sellega, kui r</w:t>
      </w:r>
      <w:r w:rsidR="005B10BD" w:rsidRPr="007E437A">
        <w:rPr>
          <w:rFonts w:ascii="Times New Roman" w:hAnsi="Times New Roman"/>
          <w:sz w:val="24"/>
          <w:szCs w:val="24"/>
        </w:rPr>
        <w:t>eservis oleva</w:t>
      </w:r>
      <w:r w:rsidRPr="007E437A">
        <w:rPr>
          <w:rFonts w:ascii="Times New Roman" w:hAnsi="Times New Roman"/>
          <w:sz w:val="24"/>
          <w:szCs w:val="24"/>
        </w:rPr>
        <w:t>id</w:t>
      </w:r>
      <w:r w:rsidR="005B10BD" w:rsidRPr="007E437A">
        <w:rPr>
          <w:rFonts w:ascii="Times New Roman" w:hAnsi="Times New Roman"/>
          <w:sz w:val="24"/>
          <w:szCs w:val="24"/>
        </w:rPr>
        <w:t xml:space="preserve"> isiku</w:t>
      </w:r>
      <w:r w:rsidRPr="007E437A">
        <w:rPr>
          <w:rFonts w:ascii="Times New Roman" w:hAnsi="Times New Roman"/>
          <w:sz w:val="24"/>
          <w:szCs w:val="24"/>
        </w:rPr>
        <w:t>id võetakse</w:t>
      </w:r>
      <w:r w:rsidR="005B10BD" w:rsidRPr="007E437A">
        <w:rPr>
          <w:rFonts w:ascii="Times New Roman" w:hAnsi="Times New Roman"/>
          <w:sz w:val="24"/>
          <w:szCs w:val="24"/>
        </w:rPr>
        <w:t xml:space="preserve"> </w:t>
      </w:r>
      <w:r w:rsidR="00E024E3" w:rsidRPr="007E437A">
        <w:rPr>
          <w:rFonts w:ascii="Times New Roman" w:hAnsi="Times New Roman"/>
          <w:sz w:val="24"/>
          <w:szCs w:val="24"/>
        </w:rPr>
        <w:t>vabatahtlikusse teenistusse</w:t>
      </w:r>
      <w:r w:rsidRPr="007E437A">
        <w:rPr>
          <w:rFonts w:ascii="Times New Roman" w:hAnsi="Times New Roman"/>
          <w:sz w:val="24"/>
          <w:szCs w:val="24"/>
        </w:rPr>
        <w:t xml:space="preserve"> </w:t>
      </w:r>
      <w:r w:rsidR="005B10BD" w:rsidRPr="007E437A">
        <w:rPr>
          <w:rFonts w:ascii="Times New Roman" w:hAnsi="Times New Roman"/>
          <w:sz w:val="24"/>
          <w:szCs w:val="24"/>
        </w:rPr>
        <w:t>ja ajateenija</w:t>
      </w:r>
      <w:r w:rsidRPr="007E437A">
        <w:rPr>
          <w:rFonts w:ascii="Times New Roman" w:hAnsi="Times New Roman"/>
          <w:sz w:val="24"/>
          <w:szCs w:val="24"/>
        </w:rPr>
        <w:t xml:space="preserve">id vabastatakse </w:t>
      </w:r>
      <w:r w:rsidR="00E024E3" w:rsidRPr="007E437A">
        <w:rPr>
          <w:rFonts w:ascii="Times New Roman" w:hAnsi="Times New Roman"/>
          <w:sz w:val="24"/>
          <w:szCs w:val="24"/>
        </w:rPr>
        <w:t>enne</w:t>
      </w:r>
      <w:r w:rsidRPr="007E437A">
        <w:rPr>
          <w:rFonts w:ascii="Times New Roman" w:hAnsi="Times New Roman"/>
          <w:sz w:val="24"/>
          <w:szCs w:val="24"/>
        </w:rPr>
        <w:t xml:space="preserve"> </w:t>
      </w:r>
      <w:r w:rsidR="00E024E3" w:rsidRPr="007E437A">
        <w:rPr>
          <w:rFonts w:ascii="Times New Roman" w:hAnsi="Times New Roman"/>
          <w:sz w:val="24"/>
          <w:szCs w:val="24"/>
        </w:rPr>
        <w:t>tähtaeg</w:t>
      </w:r>
      <w:r w:rsidRPr="007E437A">
        <w:rPr>
          <w:rFonts w:ascii="Times New Roman" w:hAnsi="Times New Roman"/>
          <w:sz w:val="24"/>
          <w:szCs w:val="24"/>
        </w:rPr>
        <w:t>a</w:t>
      </w:r>
      <w:r w:rsidR="00E024E3" w:rsidRPr="007E437A">
        <w:rPr>
          <w:rFonts w:ascii="Times New Roman" w:hAnsi="Times New Roman"/>
          <w:sz w:val="24"/>
          <w:szCs w:val="24"/>
        </w:rPr>
        <w:t xml:space="preserve"> ajateenistusest</w:t>
      </w:r>
      <w:r w:rsidRPr="007E437A">
        <w:rPr>
          <w:rFonts w:ascii="Times New Roman" w:hAnsi="Times New Roman"/>
          <w:sz w:val="24"/>
          <w:szCs w:val="24"/>
        </w:rPr>
        <w:t>, et</w:t>
      </w:r>
      <w:r w:rsidR="00E024E3" w:rsidRPr="007E437A">
        <w:rPr>
          <w:rFonts w:ascii="Times New Roman" w:hAnsi="Times New Roman"/>
          <w:sz w:val="24"/>
          <w:szCs w:val="24"/>
        </w:rPr>
        <w:t xml:space="preserve"> </w:t>
      </w:r>
      <w:r w:rsidRPr="007E437A">
        <w:rPr>
          <w:rFonts w:ascii="Times New Roman" w:hAnsi="Times New Roman"/>
          <w:sz w:val="24"/>
          <w:szCs w:val="24"/>
        </w:rPr>
        <w:t xml:space="preserve">võtta nad </w:t>
      </w:r>
      <w:r w:rsidR="00E024E3" w:rsidRPr="007E437A">
        <w:rPr>
          <w:rFonts w:ascii="Times New Roman" w:hAnsi="Times New Roman"/>
          <w:sz w:val="24"/>
          <w:szCs w:val="24"/>
        </w:rPr>
        <w:t>tegevteenistusse</w:t>
      </w:r>
      <w:r w:rsidRPr="007E437A">
        <w:rPr>
          <w:rFonts w:ascii="Times New Roman" w:hAnsi="Times New Roman"/>
          <w:sz w:val="24"/>
          <w:szCs w:val="24"/>
        </w:rPr>
        <w:t>, et kaasne</w:t>
      </w:r>
      <w:r w:rsidR="00E024E3" w:rsidRPr="007E437A">
        <w:rPr>
          <w:rFonts w:ascii="Times New Roman" w:hAnsi="Times New Roman"/>
          <w:sz w:val="24"/>
          <w:szCs w:val="24"/>
        </w:rPr>
        <w:t xml:space="preserve"> riigile </w:t>
      </w:r>
      <w:r w:rsidR="00880C93" w:rsidRPr="007E437A">
        <w:rPr>
          <w:rFonts w:ascii="Times New Roman" w:hAnsi="Times New Roman"/>
          <w:sz w:val="24"/>
          <w:szCs w:val="24"/>
        </w:rPr>
        <w:t>lisa</w:t>
      </w:r>
      <w:r w:rsidR="005B10BD" w:rsidRPr="007E437A">
        <w:rPr>
          <w:rFonts w:ascii="Times New Roman" w:hAnsi="Times New Roman"/>
          <w:sz w:val="24"/>
          <w:szCs w:val="24"/>
        </w:rPr>
        <w:t>kulu, kuna mõlema</w:t>
      </w:r>
      <w:r w:rsidR="00880C93" w:rsidRPr="007E437A">
        <w:rPr>
          <w:rFonts w:ascii="Times New Roman" w:hAnsi="Times New Roman"/>
          <w:sz w:val="24"/>
          <w:szCs w:val="24"/>
        </w:rPr>
        <w:t>t</w:t>
      </w:r>
      <w:r w:rsidR="005B10BD" w:rsidRPr="007E437A">
        <w:rPr>
          <w:rFonts w:ascii="Times New Roman" w:hAnsi="Times New Roman"/>
          <w:sz w:val="24"/>
          <w:szCs w:val="24"/>
        </w:rPr>
        <w:t xml:space="preserve"> siht</w:t>
      </w:r>
      <w:r w:rsidR="00880C93" w:rsidRPr="007E437A">
        <w:rPr>
          <w:rFonts w:ascii="Times New Roman" w:hAnsi="Times New Roman"/>
          <w:sz w:val="24"/>
          <w:szCs w:val="24"/>
        </w:rPr>
        <w:t>rühma</w:t>
      </w:r>
      <w:r w:rsidR="005B10BD" w:rsidRPr="007E437A">
        <w:rPr>
          <w:rFonts w:ascii="Times New Roman" w:hAnsi="Times New Roman"/>
          <w:sz w:val="24"/>
          <w:szCs w:val="24"/>
        </w:rPr>
        <w:t xml:space="preserve"> tasusta</w:t>
      </w:r>
      <w:r w:rsidR="00880C93" w:rsidRPr="007E437A">
        <w:rPr>
          <w:rFonts w:ascii="Times New Roman" w:hAnsi="Times New Roman"/>
          <w:sz w:val="24"/>
          <w:szCs w:val="24"/>
        </w:rPr>
        <w:t xml:space="preserve">takse </w:t>
      </w:r>
      <w:r w:rsidR="005B10BD" w:rsidRPr="007E437A">
        <w:rPr>
          <w:rFonts w:ascii="Times New Roman" w:hAnsi="Times New Roman"/>
          <w:sz w:val="24"/>
          <w:szCs w:val="24"/>
        </w:rPr>
        <w:t>olemasoleva</w:t>
      </w:r>
      <w:r w:rsidR="00880C93" w:rsidRPr="007E437A">
        <w:rPr>
          <w:rFonts w:ascii="Times New Roman" w:hAnsi="Times New Roman"/>
          <w:sz w:val="24"/>
          <w:szCs w:val="24"/>
        </w:rPr>
        <w:t>st</w:t>
      </w:r>
      <w:r w:rsidR="005B10BD" w:rsidRPr="007E437A">
        <w:rPr>
          <w:rFonts w:ascii="Times New Roman" w:hAnsi="Times New Roman"/>
          <w:sz w:val="24"/>
          <w:szCs w:val="24"/>
        </w:rPr>
        <w:t xml:space="preserve"> palgafondi</w:t>
      </w:r>
      <w:r w:rsidR="00880C93" w:rsidRPr="007E437A">
        <w:rPr>
          <w:rFonts w:ascii="Times New Roman" w:hAnsi="Times New Roman"/>
          <w:sz w:val="24"/>
          <w:szCs w:val="24"/>
        </w:rPr>
        <w:t>st</w:t>
      </w:r>
      <w:r w:rsidR="005B10BD" w:rsidRPr="007E437A">
        <w:rPr>
          <w:rFonts w:ascii="Times New Roman" w:hAnsi="Times New Roman"/>
          <w:sz w:val="24"/>
          <w:szCs w:val="24"/>
        </w:rPr>
        <w:t>.</w:t>
      </w:r>
    </w:p>
    <w:p w14:paraId="7131E705" w14:textId="77777777" w:rsidR="004E3A1A" w:rsidRPr="007E437A" w:rsidRDefault="004E3A1A" w:rsidP="007E437A">
      <w:pPr>
        <w:pStyle w:val="Vahedeta"/>
        <w:jc w:val="both"/>
        <w:rPr>
          <w:rFonts w:ascii="Times New Roman" w:hAnsi="Times New Roman"/>
          <w:sz w:val="24"/>
          <w:szCs w:val="24"/>
        </w:rPr>
      </w:pPr>
    </w:p>
    <w:p w14:paraId="59C57C6E" w14:textId="57263DC0" w:rsidR="00F6088F" w:rsidRPr="007E437A" w:rsidRDefault="00F6088F" w:rsidP="007E437A">
      <w:pPr>
        <w:pStyle w:val="Vahedeta"/>
        <w:jc w:val="both"/>
        <w:rPr>
          <w:rFonts w:ascii="Times New Roman" w:hAnsi="Times New Roman"/>
          <w:iCs/>
          <w:sz w:val="24"/>
          <w:szCs w:val="24"/>
        </w:rPr>
      </w:pPr>
    </w:p>
    <w:p w14:paraId="14DCAD42" w14:textId="4CE5DC10" w:rsidR="00F6088F" w:rsidRPr="007E437A" w:rsidRDefault="0028788F" w:rsidP="007E437A">
      <w:pPr>
        <w:pStyle w:val="Vahedeta"/>
        <w:jc w:val="both"/>
        <w:rPr>
          <w:rFonts w:ascii="Times New Roman" w:hAnsi="Times New Roman"/>
          <w:sz w:val="24"/>
          <w:szCs w:val="24"/>
          <w:u w:val="single"/>
        </w:rPr>
      </w:pPr>
      <w:r w:rsidRPr="007E437A">
        <w:rPr>
          <w:rFonts w:ascii="Times New Roman" w:hAnsi="Times New Roman"/>
          <w:iCs/>
          <w:sz w:val="24"/>
          <w:szCs w:val="24"/>
          <w:u w:val="single"/>
        </w:rPr>
        <w:t>2</w:t>
      </w:r>
      <w:r w:rsidR="00F6088F" w:rsidRPr="007E437A">
        <w:rPr>
          <w:rFonts w:ascii="Times New Roman" w:hAnsi="Times New Roman"/>
          <w:iCs/>
          <w:sz w:val="24"/>
          <w:szCs w:val="24"/>
          <w:u w:val="single"/>
        </w:rPr>
        <w:t>.</w:t>
      </w:r>
      <w:r w:rsidR="00F6088F" w:rsidRPr="007E437A">
        <w:rPr>
          <w:rFonts w:ascii="Times New Roman" w:hAnsi="Times New Roman"/>
          <w:sz w:val="24"/>
          <w:szCs w:val="24"/>
          <w:u w:val="single"/>
        </w:rPr>
        <w:t xml:space="preserve"> </w:t>
      </w:r>
      <w:r w:rsidR="00F6088F" w:rsidRPr="007E437A">
        <w:rPr>
          <w:rFonts w:ascii="Times New Roman" w:hAnsi="Times New Roman"/>
          <w:iCs/>
          <w:sz w:val="24"/>
          <w:szCs w:val="24"/>
          <w:u w:val="single"/>
        </w:rPr>
        <w:t>Tegevteenistuspensioni maksmise korralduse muutmine</w:t>
      </w:r>
    </w:p>
    <w:p w14:paraId="7C80F65A" w14:textId="72D40AEE" w:rsidR="004F0F93" w:rsidRPr="007E437A" w:rsidRDefault="00F6088F" w:rsidP="007E437A">
      <w:pPr>
        <w:pStyle w:val="Vahedeta"/>
        <w:jc w:val="both"/>
        <w:rPr>
          <w:rFonts w:ascii="Times New Roman" w:hAnsi="Times New Roman"/>
          <w:iCs/>
          <w:sz w:val="24"/>
          <w:szCs w:val="24"/>
        </w:rPr>
      </w:pPr>
      <w:r w:rsidRPr="007E437A">
        <w:rPr>
          <w:rFonts w:ascii="Times New Roman" w:hAnsi="Times New Roman"/>
          <w:iCs/>
          <w:sz w:val="24"/>
          <w:szCs w:val="24"/>
        </w:rPr>
        <w:t xml:space="preserve">Tegevteenistuspensioni maksmine tegevteenistuses olles ei too kaasa </w:t>
      </w:r>
      <w:r w:rsidR="008065E6" w:rsidRPr="007E437A">
        <w:rPr>
          <w:rFonts w:ascii="Times New Roman" w:hAnsi="Times New Roman"/>
          <w:iCs/>
          <w:sz w:val="24"/>
          <w:szCs w:val="24"/>
        </w:rPr>
        <w:t>lisa</w:t>
      </w:r>
      <w:r w:rsidRPr="007E437A">
        <w:rPr>
          <w:rFonts w:ascii="Times New Roman" w:hAnsi="Times New Roman"/>
          <w:iCs/>
          <w:sz w:val="24"/>
          <w:szCs w:val="24"/>
        </w:rPr>
        <w:t xml:space="preserve">kulu riigile, kuna Kaitseministeeriumi valitsemisalas </w:t>
      </w:r>
      <w:proofErr w:type="spellStart"/>
      <w:r w:rsidRPr="007E437A">
        <w:rPr>
          <w:rFonts w:ascii="Times New Roman" w:hAnsi="Times New Roman"/>
          <w:iCs/>
          <w:sz w:val="24"/>
          <w:szCs w:val="24"/>
        </w:rPr>
        <w:t>eelarvestatakse</w:t>
      </w:r>
      <w:proofErr w:type="spellEnd"/>
      <w:r w:rsidRPr="007E437A">
        <w:rPr>
          <w:rFonts w:ascii="Times New Roman" w:hAnsi="Times New Roman"/>
          <w:iCs/>
          <w:sz w:val="24"/>
          <w:szCs w:val="24"/>
        </w:rPr>
        <w:t xml:space="preserve"> nii tegevväelaste kohad</w:t>
      </w:r>
      <w:r w:rsidR="008065E6" w:rsidRPr="007E437A">
        <w:rPr>
          <w:rFonts w:ascii="Times New Roman" w:hAnsi="Times New Roman"/>
          <w:iCs/>
          <w:sz w:val="24"/>
          <w:szCs w:val="24"/>
        </w:rPr>
        <w:t xml:space="preserve"> </w:t>
      </w:r>
      <w:r w:rsidRPr="007E437A">
        <w:rPr>
          <w:rFonts w:ascii="Times New Roman" w:hAnsi="Times New Roman"/>
          <w:iCs/>
          <w:sz w:val="24"/>
          <w:szCs w:val="24"/>
        </w:rPr>
        <w:t xml:space="preserve">kui </w:t>
      </w:r>
      <w:r w:rsidR="008065E6" w:rsidRPr="007E437A">
        <w:rPr>
          <w:rFonts w:ascii="Times New Roman" w:hAnsi="Times New Roman"/>
          <w:iCs/>
          <w:sz w:val="24"/>
          <w:szCs w:val="24"/>
        </w:rPr>
        <w:t xml:space="preserve">ka </w:t>
      </w:r>
      <w:r w:rsidRPr="007E437A">
        <w:rPr>
          <w:rFonts w:ascii="Times New Roman" w:hAnsi="Times New Roman"/>
          <w:iCs/>
          <w:sz w:val="24"/>
          <w:szCs w:val="24"/>
        </w:rPr>
        <w:t>pensionid iga</w:t>
      </w:r>
      <w:r w:rsidR="008065E6" w:rsidRPr="007E437A">
        <w:rPr>
          <w:rFonts w:ascii="Times New Roman" w:hAnsi="Times New Roman"/>
          <w:iCs/>
          <w:sz w:val="24"/>
          <w:szCs w:val="24"/>
        </w:rPr>
        <w:t xml:space="preserve"> </w:t>
      </w:r>
      <w:r w:rsidRPr="007E437A">
        <w:rPr>
          <w:rFonts w:ascii="Times New Roman" w:hAnsi="Times New Roman"/>
          <w:iCs/>
          <w:sz w:val="24"/>
          <w:szCs w:val="24"/>
        </w:rPr>
        <w:t>aasta. Tegevteenistuspensioni kulu planeerimisel võetakse arvesse kõik tegevteenistuses olevad isikud</w:t>
      </w:r>
      <w:r w:rsidR="008065E6" w:rsidRPr="007E437A">
        <w:rPr>
          <w:rFonts w:ascii="Times New Roman" w:hAnsi="Times New Roman"/>
          <w:iCs/>
          <w:sz w:val="24"/>
          <w:szCs w:val="24"/>
        </w:rPr>
        <w:t xml:space="preserve"> </w:t>
      </w:r>
      <w:r w:rsidRPr="007E437A">
        <w:rPr>
          <w:rFonts w:ascii="Times New Roman" w:hAnsi="Times New Roman"/>
          <w:iCs/>
          <w:sz w:val="24"/>
          <w:szCs w:val="24"/>
        </w:rPr>
        <w:t>ja teenistusest lahkunud isikud alates 50. eluaastast, kui neil on olemas vajalik tegevteenistusstaaž</w:t>
      </w:r>
      <w:r w:rsidR="008065E6" w:rsidRPr="007E437A">
        <w:rPr>
          <w:rFonts w:ascii="Times New Roman" w:hAnsi="Times New Roman"/>
          <w:iCs/>
          <w:sz w:val="24"/>
          <w:szCs w:val="24"/>
        </w:rPr>
        <w:t xml:space="preserve"> </w:t>
      </w:r>
      <w:r w:rsidRPr="007E437A">
        <w:rPr>
          <w:rFonts w:ascii="Times New Roman" w:hAnsi="Times New Roman"/>
          <w:iCs/>
          <w:sz w:val="24"/>
          <w:szCs w:val="24"/>
        </w:rPr>
        <w:t xml:space="preserve">– seega </w:t>
      </w:r>
      <w:r w:rsidR="008065E6" w:rsidRPr="007E437A">
        <w:rPr>
          <w:rFonts w:ascii="Times New Roman" w:hAnsi="Times New Roman"/>
          <w:iCs/>
          <w:sz w:val="24"/>
          <w:szCs w:val="24"/>
        </w:rPr>
        <w:t>pensioni</w:t>
      </w:r>
      <w:r w:rsidRPr="007E437A">
        <w:rPr>
          <w:rFonts w:ascii="Times New Roman" w:hAnsi="Times New Roman"/>
          <w:iCs/>
          <w:sz w:val="24"/>
          <w:szCs w:val="24"/>
        </w:rPr>
        <w:t>kulu ei suurene. Samuti ei suurene tegevväelaste palgafondi</w:t>
      </w:r>
      <w:r w:rsidR="008065E6" w:rsidRPr="007E437A">
        <w:rPr>
          <w:rFonts w:ascii="Times New Roman" w:hAnsi="Times New Roman"/>
          <w:iCs/>
          <w:sz w:val="24"/>
          <w:szCs w:val="24"/>
        </w:rPr>
        <w:t xml:space="preserve"> kulu</w:t>
      </w:r>
      <w:r w:rsidRPr="007E437A">
        <w:rPr>
          <w:rFonts w:ascii="Times New Roman" w:hAnsi="Times New Roman"/>
          <w:iCs/>
          <w:sz w:val="24"/>
          <w:szCs w:val="24"/>
        </w:rPr>
        <w:t>, kuna täidetavad kohad on eelarvestatud.</w:t>
      </w:r>
    </w:p>
    <w:p w14:paraId="1699AE7A" w14:textId="77777777" w:rsidR="00F6088F" w:rsidRPr="007E437A" w:rsidRDefault="00F6088F" w:rsidP="007E437A">
      <w:pPr>
        <w:pStyle w:val="Vahedeta"/>
        <w:jc w:val="both"/>
        <w:rPr>
          <w:rFonts w:ascii="Times New Roman" w:hAnsi="Times New Roman"/>
          <w:b/>
          <w:bCs/>
          <w:sz w:val="24"/>
          <w:szCs w:val="24"/>
        </w:rPr>
      </w:pPr>
    </w:p>
    <w:p w14:paraId="7A77DEDE" w14:textId="77777777" w:rsidR="00657574" w:rsidRPr="007E437A" w:rsidRDefault="34BB0104" w:rsidP="007E437A">
      <w:pPr>
        <w:pStyle w:val="Vahedeta"/>
        <w:jc w:val="both"/>
        <w:rPr>
          <w:rFonts w:ascii="Times New Roman" w:hAnsi="Times New Roman"/>
          <w:b/>
          <w:bCs/>
          <w:sz w:val="24"/>
          <w:szCs w:val="24"/>
        </w:rPr>
      </w:pPr>
      <w:r w:rsidRPr="007E437A">
        <w:rPr>
          <w:rFonts w:ascii="Times New Roman" w:hAnsi="Times New Roman"/>
          <w:b/>
          <w:bCs/>
          <w:sz w:val="24"/>
          <w:szCs w:val="24"/>
        </w:rPr>
        <w:t>8. Rakendusaktid</w:t>
      </w:r>
    </w:p>
    <w:p w14:paraId="63ADD45F" w14:textId="77777777" w:rsidR="002F4A69" w:rsidRPr="007E437A" w:rsidRDefault="002F4A69" w:rsidP="007E437A">
      <w:pPr>
        <w:pStyle w:val="Vahedeta"/>
        <w:jc w:val="both"/>
        <w:rPr>
          <w:rFonts w:ascii="Times New Roman" w:hAnsi="Times New Roman"/>
          <w:bCs/>
          <w:sz w:val="24"/>
          <w:szCs w:val="24"/>
        </w:rPr>
      </w:pPr>
    </w:p>
    <w:p w14:paraId="679780AF" w14:textId="5DD9F3EB" w:rsidR="008065E6" w:rsidRPr="007E437A" w:rsidRDefault="34BB0104" w:rsidP="007E437A">
      <w:pPr>
        <w:pStyle w:val="Vahedeta"/>
        <w:jc w:val="both"/>
        <w:rPr>
          <w:rFonts w:ascii="Times New Roman" w:hAnsi="Times New Roman"/>
          <w:sz w:val="24"/>
          <w:szCs w:val="24"/>
        </w:rPr>
      </w:pPr>
      <w:r w:rsidRPr="007E437A">
        <w:rPr>
          <w:rFonts w:ascii="Times New Roman" w:hAnsi="Times New Roman"/>
          <w:sz w:val="24"/>
          <w:szCs w:val="24"/>
        </w:rPr>
        <w:t xml:space="preserve">Rakendusaktide kavandid on seletuskirja lisas </w:t>
      </w:r>
      <w:r w:rsidR="000C1FAB" w:rsidRPr="007E437A">
        <w:rPr>
          <w:rFonts w:ascii="Times New Roman" w:hAnsi="Times New Roman"/>
          <w:sz w:val="24"/>
          <w:szCs w:val="24"/>
        </w:rPr>
        <w:t>2</w:t>
      </w:r>
      <w:r w:rsidRPr="007E437A">
        <w:rPr>
          <w:rFonts w:ascii="Times New Roman" w:hAnsi="Times New Roman"/>
          <w:sz w:val="24"/>
          <w:szCs w:val="24"/>
        </w:rPr>
        <w:t>.</w:t>
      </w:r>
    </w:p>
    <w:p w14:paraId="69A6E68B" w14:textId="19DC9841" w:rsidR="002F4A69" w:rsidRPr="007E437A" w:rsidRDefault="002F4A69" w:rsidP="007E437A">
      <w:pPr>
        <w:pStyle w:val="Vahedeta"/>
        <w:jc w:val="both"/>
        <w:rPr>
          <w:rFonts w:ascii="Times New Roman" w:hAnsi="Times New Roman"/>
          <w:bCs/>
          <w:sz w:val="24"/>
          <w:szCs w:val="24"/>
        </w:rPr>
      </w:pPr>
    </w:p>
    <w:p w14:paraId="42E7512A" w14:textId="3D16C789" w:rsidR="00D30D4B" w:rsidRPr="007E437A" w:rsidRDefault="34BB0104" w:rsidP="007E437A">
      <w:pPr>
        <w:pStyle w:val="Vahedeta"/>
        <w:jc w:val="both"/>
        <w:rPr>
          <w:rFonts w:ascii="Times New Roman" w:hAnsi="Times New Roman"/>
          <w:sz w:val="24"/>
          <w:szCs w:val="24"/>
          <w:u w:val="single"/>
        </w:rPr>
      </w:pPr>
      <w:r w:rsidRPr="007E437A">
        <w:rPr>
          <w:rFonts w:ascii="Times New Roman" w:hAnsi="Times New Roman"/>
          <w:sz w:val="24"/>
          <w:szCs w:val="24"/>
          <w:u w:val="single"/>
        </w:rPr>
        <w:t>Eelnõukohase seaduse jõustumisel tuleb muuta järgmisi määrusi:</w:t>
      </w:r>
    </w:p>
    <w:p w14:paraId="3F219CF6" w14:textId="77777777" w:rsidR="00D30D4B" w:rsidRPr="007E437A" w:rsidRDefault="00D30D4B" w:rsidP="007E437A">
      <w:pPr>
        <w:pStyle w:val="Vahedeta"/>
        <w:jc w:val="both"/>
        <w:rPr>
          <w:rFonts w:ascii="Times New Roman" w:hAnsi="Times New Roman"/>
          <w:bCs/>
          <w:sz w:val="24"/>
          <w:szCs w:val="24"/>
          <w:u w:val="single"/>
        </w:rPr>
      </w:pPr>
    </w:p>
    <w:p w14:paraId="2395B1A7" w14:textId="5D1A9833" w:rsidR="00D30D4B" w:rsidRPr="007E437A" w:rsidRDefault="34BB0104" w:rsidP="007E437A">
      <w:pPr>
        <w:pStyle w:val="Vahedeta"/>
        <w:jc w:val="both"/>
        <w:rPr>
          <w:rFonts w:ascii="Times New Roman" w:hAnsi="Times New Roman"/>
          <w:bCs/>
          <w:sz w:val="24"/>
          <w:szCs w:val="24"/>
        </w:rPr>
      </w:pPr>
      <w:commentRangeStart w:id="27"/>
      <w:r w:rsidRPr="007E437A">
        <w:rPr>
          <w:rFonts w:ascii="Times New Roman" w:hAnsi="Times New Roman"/>
          <w:sz w:val="24"/>
          <w:szCs w:val="24"/>
        </w:rPr>
        <w:t>1)</w:t>
      </w:r>
      <w:r w:rsidR="00361FDF" w:rsidRPr="007E437A">
        <w:rPr>
          <w:rFonts w:ascii="Times New Roman" w:hAnsi="Times New Roman"/>
          <w:sz w:val="24"/>
          <w:szCs w:val="24"/>
        </w:rPr>
        <w:t xml:space="preserve"> </w:t>
      </w:r>
      <w:r w:rsidR="00166442" w:rsidRPr="007E437A">
        <w:rPr>
          <w:rFonts w:ascii="Times New Roman" w:hAnsi="Times New Roman"/>
          <w:sz w:val="24"/>
          <w:szCs w:val="24"/>
        </w:rPr>
        <w:t>K</w:t>
      </w:r>
      <w:r w:rsidR="00F4665D" w:rsidRPr="007E437A">
        <w:rPr>
          <w:rFonts w:ascii="Times New Roman" w:hAnsi="Times New Roman"/>
          <w:sz w:val="24"/>
          <w:szCs w:val="24"/>
        </w:rPr>
        <w:t xml:space="preserve">aitseministri </w:t>
      </w:r>
      <w:r w:rsidR="00362E23" w:rsidRPr="007E437A">
        <w:rPr>
          <w:rFonts w:ascii="Times New Roman" w:hAnsi="Times New Roman"/>
          <w:sz w:val="24"/>
          <w:szCs w:val="24"/>
        </w:rPr>
        <w:t>19.</w:t>
      </w:r>
      <w:r w:rsidR="00F4665D" w:rsidRPr="007E437A">
        <w:rPr>
          <w:rFonts w:ascii="Times New Roman" w:hAnsi="Times New Roman"/>
          <w:sz w:val="24"/>
          <w:szCs w:val="24"/>
        </w:rPr>
        <w:t xml:space="preserve"> märtsi </w:t>
      </w:r>
      <w:r w:rsidR="00362E23" w:rsidRPr="007E437A">
        <w:rPr>
          <w:rFonts w:ascii="Times New Roman" w:hAnsi="Times New Roman"/>
          <w:sz w:val="24"/>
          <w:szCs w:val="24"/>
        </w:rPr>
        <w:t>2024</w:t>
      </w:r>
      <w:r w:rsidR="00F4665D" w:rsidRPr="007E437A">
        <w:rPr>
          <w:rFonts w:ascii="Times New Roman" w:hAnsi="Times New Roman"/>
          <w:sz w:val="24"/>
          <w:szCs w:val="24"/>
        </w:rPr>
        <w:t>. a</w:t>
      </w:r>
      <w:r w:rsidR="00362E23" w:rsidRPr="007E437A">
        <w:rPr>
          <w:rFonts w:ascii="Times New Roman" w:hAnsi="Times New Roman"/>
          <w:sz w:val="24"/>
          <w:szCs w:val="24"/>
        </w:rPr>
        <w:t xml:space="preserve"> määrus nr 3 „Kaitseväekohustuslasele antava identifitseerimiskoodi moodustamise ning kaitseväekohustuslase teavitamise kord“;</w:t>
      </w:r>
      <w:commentRangeEnd w:id="27"/>
      <w:r w:rsidR="003564EE">
        <w:rPr>
          <w:rStyle w:val="Kommentaariviide"/>
          <w:rFonts w:ascii="Calibri" w:hAnsi="Calibri"/>
          <w:szCs w:val="20"/>
        </w:rPr>
        <w:commentReference w:id="27"/>
      </w:r>
    </w:p>
    <w:p w14:paraId="75B5A868" w14:textId="77777777" w:rsidR="008A3F9E" w:rsidRPr="007E437A" w:rsidRDefault="008A3F9E" w:rsidP="007E437A">
      <w:pPr>
        <w:pStyle w:val="Vahedeta"/>
        <w:jc w:val="both"/>
        <w:rPr>
          <w:rFonts w:ascii="Times New Roman" w:hAnsi="Times New Roman"/>
          <w:sz w:val="24"/>
          <w:szCs w:val="24"/>
        </w:rPr>
      </w:pPr>
    </w:p>
    <w:p w14:paraId="3A30A6D2" w14:textId="065DE159" w:rsidR="008065E6" w:rsidRPr="007E437A" w:rsidRDefault="00A82FCE" w:rsidP="007E437A">
      <w:pPr>
        <w:pStyle w:val="Vahedeta"/>
        <w:jc w:val="both"/>
        <w:rPr>
          <w:rFonts w:ascii="Times New Roman" w:hAnsi="Times New Roman"/>
          <w:sz w:val="24"/>
          <w:szCs w:val="24"/>
        </w:rPr>
      </w:pPr>
      <w:r w:rsidRPr="007E437A">
        <w:rPr>
          <w:rFonts w:ascii="Times New Roman" w:hAnsi="Times New Roman"/>
          <w:sz w:val="24"/>
          <w:szCs w:val="24"/>
        </w:rPr>
        <w:t>2</w:t>
      </w:r>
      <w:r w:rsidR="00361FDF" w:rsidRPr="007E437A">
        <w:rPr>
          <w:rFonts w:ascii="Times New Roman" w:hAnsi="Times New Roman"/>
          <w:sz w:val="24"/>
          <w:szCs w:val="24"/>
        </w:rPr>
        <w:t xml:space="preserve">) </w:t>
      </w:r>
      <w:r w:rsidR="00F4665D" w:rsidRPr="007E437A">
        <w:rPr>
          <w:rFonts w:ascii="Times New Roman" w:hAnsi="Times New Roman"/>
          <w:sz w:val="24"/>
          <w:szCs w:val="24"/>
        </w:rPr>
        <w:t xml:space="preserve">Vabariigi Valitsuse </w:t>
      </w:r>
      <w:r w:rsidR="008065E6" w:rsidRPr="007E437A">
        <w:rPr>
          <w:rFonts w:ascii="Times New Roman" w:hAnsi="Times New Roman"/>
          <w:sz w:val="24"/>
          <w:szCs w:val="24"/>
        </w:rPr>
        <w:t xml:space="preserve">3. jaanuari </w:t>
      </w:r>
      <w:r w:rsidR="00F4665D" w:rsidRPr="007E437A">
        <w:rPr>
          <w:rFonts w:ascii="Times New Roman" w:hAnsi="Times New Roman"/>
          <w:sz w:val="24"/>
          <w:szCs w:val="24"/>
        </w:rPr>
        <w:t>2017</w:t>
      </w:r>
      <w:r w:rsidR="008065E6" w:rsidRPr="007E437A">
        <w:rPr>
          <w:rFonts w:ascii="Times New Roman" w:hAnsi="Times New Roman"/>
          <w:sz w:val="24"/>
          <w:szCs w:val="24"/>
        </w:rPr>
        <w:t>. a</w:t>
      </w:r>
      <w:r w:rsidR="00F4665D" w:rsidRPr="007E437A">
        <w:rPr>
          <w:rFonts w:ascii="Times New Roman" w:hAnsi="Times New Roman"/>
          <w:sz w:val="24"/>
          <w:szCs w:val="24"/>
        </w:rPr>
        <w:t xml:space="preserve"> määrus nr 1 „Ajateenija ja asendusteenistuja toetuse,</w:t>
      </w:r>
    </w:p>
    <w:p w14:paraId="777C99AE" w14:textId="5A9AD844" w:rsidR="008065E6" w:rsidRPr="007E437A" w:rsidRDefault="00F4665D" w:rsidP="007E437A">
      <w:pPr>
        <w:pStyle w:val="Vahedeta"/>
        <w:jc w:val="both"/>
        <w:rPr>
          <w:rFonts w:ascii="Times New Roman" w:hAnsi="Times New Roman"/>
          <w:sz w:val="24"/>
          <w:szCs w:val="24"/>
        </w:rPr>
      </w:pPr>
      <w:r w:rsidRPr="007E437A">
        <w:rPr>
          <w:rFonts w:ascii="Times New Roman" w:hAnsi="Times New Roman"/>
          <w:sz w:val="24"/>
          <w:szCs w:val="24"/>
        </w:rPr>
        <w:t>reservväelasele õppekogunemisel ja reservasendusteenistujale reservasendusteenistuses</w:t>
      </w:r>
    </w:p>
    <w:p w14:paraId="0220AEC9" w14:textId="016786BE" w:rsidR="008065E6" w:rsidRPr="007E437A" w:rsidRDefault="00F4665D" w:rsidP="007E437A">
      <w:pPr>
        <w:pStyle w:val="Vahedeta"/>
        <w:jc w:val="both"/>
        <w:rPr>
          <w:rFonts w:ascii="Times New Roman" w:hAnsi="Times New Roman"/>
          <w:sz w:val="24"/>
          <w:szCs w:val="24"/>
        </w:rPr>
      </w:pPr>
      <w:r w:rsidRPr="007E437A">
        <w:rPr>
          <w:rFonts w:ascii="Times New Roman" w:hAnsi="Times New Roman"/>
          <w:sz w:val="24"/>
          <w:szCs w:val="24"/>
        </w:rPr>
        <w:t>ja erakorralises reservasendusteenistuses osalemise aja eest makstava toetuse ning</w:t>
      </w:r>
    </w:p>
    <w:p w14:paraId="3ADE1130" w14:textId="1796D4E4" w:rsidR="008065E6" w:rsidRPr="007E437A" w:rsidRDefault="00F4665D" w:rsidP="007E437A">
      <w:pPr>
        <w:pStyle w:val="Vahedeta"/>
        <w:jc w:val="both"/>
        <w:rPr>
          <w:rFonts w:ascii="Times New Roman" w:hAnsi="Times New Roman"/>
          <w:sz w:val="24"/>
          <w:szCs w:val="24"/>
        </w:rPr>
      </w:pPr>
      <w:r w:rsidRPr="007E437A">
        <w:rPr>
          <w:rFonts w:ascii="Times New Roman" w:hAnsi="Times New Roman"/>
          <w:sz w:val="24"/>
          <w:szCs w:val="24"/>
        </w:rPr>
        <w:t>ajateenija ja asendusteenistuja lapse toetuse ulatus ja maksmise kord“</w:t>
      </w:r>
      <w:r w:rsidR="00361FDF" w:rsidRPr="007E437A">
        <w:rPr>
          <w:rFonts w:ascii="Times New Roman" w:hAnsi="Times New Roman"/>
          <w:sz w:val="24"/>
          <w:szCs w:val="24"/>
        </w:rPr>
        <w:t>.</w:t>
      </w:r>
    </w:p>
    <w:p w14:paraId="48B07D0C" w14:textId="77777777" w:rsidR="00361FDF" w:rsidRPr="007E437A" w:rsidRDefault="00361FDF" w:rsidP="007E437A">
      <w:pPr>
        <w:pStyle w:val="Vahedeta"/>
        <w:jc w:val="both"/>
        <w:rPr>
          <w:rFonts w:ascii="Times New Roman" w:hAnsi="Times New Roman"/>
          <w:sz w:val="24"/>
          <w:szCs w:val="24"/>
        </w:rPr>
      </w:pPr>
    </w:p>
    <w:p w14:paraId="13BBE6D6" w14:textId="77777777" w:rsidR="00657574" w:rsidRPr="007E437A" w:rsidRDefault="34BB0104" w:rsidP="007E437A">
      <w:pPr>
        <w:pStyle w:val="Vahedeta"/>
        <w:jc w:val="both"/>
        <w:rPr>
          <w:rFonts w:ascii="Times New Roman" w:hAnsi="Times New Roman"/>
          <w:b/>
          <w:bCs/>
          <w:sz w:val="24"/>
          <w:szCs w:val="24"/>
        </w:rPr>
      </w:pPr>
      <w:r w:rsidRPr="007E437A">
        <w:rPr>
          <w:rFonts w:ascii="Times New Roman" w:hAnsi="Times New Roman"/>
          <w:b/>
          <w:bCs/>
          <w:sz w:val="24"/>
          <w:szCs w:val="24"/>
        </w:rPr>
        <w:t>9. Seaduse jõustumine</w:t>
      </w:r>
    </w:p>
    <w:p w14:paraId="2A9353D2" w14:textId="77777777" w:rsidR="00657574" w:rsidRPr="007E437A" w:rsidRDefault="00657574" w:rsidP="007E437A">
      <w:pPr>
        <w:pStyle w:val="Vahedeta"/>
        <w:jc w:val="both"/>
        <w:rPr>
          <w:rFonts w:ascii="Times New Roman" w:hAnsi="Times New Roman"/>
          <w:sz w:val="24"/>
          <w:szCs w:val="24"/>
        </w:rPr>
      </w:pPr>
    </w:p>
    <w:p w14:paraId="71035BFA" w14:textId="7F2877CB" w:rsidR="00925860" w:rsidRPr="007E437A" w:rsidRDefault="34BB0104" w:rsidP="007E437A">
      <w:pPr>
        <w:pStyle w:val="Vahedeta"/>
        <w:jc w:val="both"/>
        <w:rPr>
          <w:rFonts w:ascii="Times New Roman" w:eastAsiaTheme="minorEastAsia" w:hAnsi="Times New Roman"/>
          <w:sz w:val="24"/>
          <w:szCs w:val="24"/>
        </w:rPr>
      </w:pPr>
      <w:r w:rsidRPr="007E437A">
        <w:rPr>
          <w:rFonts w:ascii="Times New Roman" w:eastAsiaTheme="minorEastAsia" w:hAnsi="Times New Roman"/>
          <w:sz w:val="24"/>
          <w:szCs w:val="24"/>
        </w:rPr>
        <w:t>Seaduse jõustumisega seonduvad eelarv</w:t>
      </w:r>
      <w:r w:rsidR="008065E6" w:rsidRPr="007E437A">
        <w:rPr>
          <w:rFonts w:ascii="Times New Roman" w:eastAsiaTheme="minorEastAsia" w:hAnsi="Times New Roman"/>
          <w:sz w:val="24"/>
          <w:szCs w:val="24"/>
        </w:rPr>
        <w:t>e</w:t>
      </w:r>
      <w:r w:rsidRPr="007E437A">
        <w:rPr>
          <w:rFonts w:ascii="Times New Roman" w:eastAsiaTheme="minorEastAsia" w:hAnsi="Times New Roman"/>
          <w:sz w:val="24"/>
          <w:szCs w:val="24"/>
        </w:rPr>
        <w:t>vahendid on planeeritud 202</w:t>
      </w:r>
      <w:r w:rsidR="00B426F2" w:rsidRPr="007E437A">
        <w:rPr>
          <w:rFonts w:ascii="Times New Roman" w:eastAsiaTheme="minorEastAsia" w:hAnsi="Times New Roman"/>
          <w:sz w:val="24"/>
          <w:szCs w:val="24"/>
        </w:rPr>
        <w:t>5</w:t>
      </w:r>
      <w:r w:rsidRPr="007E437A">
        <w:rPr>
          <w:rFonts w:ascii="Times New Roman" w:eastAsiaTheme="minorEastAsia" w:hAnsi="Times New Roman"/>
          <w:sz w:val="24"/>
          <w:szCs w:val="24"/>
        </w:rPr>
        <w:t xml:space="preserve">. aastasse, mistõttu jõustub </w:t>
      </w:r>
      <w:r w:rsidR="008065E6" w:rsidRPr="007E437A">
        <w:rPr>
          <w:rFonts w:ascii="Times New Roman" w:eastAsiaTheme="minorEastAsia" w:hAnsi="Times New Roman"/>
          <w:sz w:val="24"/>
          <w:szCs w:val="24"/>
        </w:rPr>
        <w:t xml:space="preserve">seadus </w:t>
      </w:r>
      <w:r w:rsidRPr="007E437A">
        <w:rPr>
          <w:rFonts w:ascii="Times New Roman" w:eastAsiaTheme="minorEastAsia" w:hAnsi="Times New Roman"/>
          <w:sz w:val="24"/>
          <w:szCs w:val="24"/>
        </w:rPr>
        <w:t>202</w:t>
      </w:r>
      <w:r w:rsidR="00B426F2" w:rsidRPr="007E437A">
        <w:rPr>
          <w:rFonts w:ascii="Times New Roman" w:eastAsiaTheme="minorEastAsia" w:hAnsi="Times New Roman"/>
          <w:sz w:val="24"/>
          <w:szCs w:val="24"/>
        </w:rPr>
        <w:t>5</w:t>
      </w:r>
      <w:r w:rsidRPr="007E437A">
        <w:rPr>
          <w:rFonts w:ascii="Times New Roman" w:eastAsiaTheme="minorEastAsia" w:hAnsi="Times New Roman"/>
          <w:sz w:val="24"/>
          <w:szCs w:val="24"/>
        </w:rPr>
        <w:t xml:space="preserve">. aasta 1. </w:t>
      </w:r>
      <w:r w:rsidR="00B426F2" w:rsidRPr="007E437A">
        <w:rPr>
          <w:rFonts w:ascii="Times New Roman" w:eastAsiaTheme="minorEastAsia" w:hAnsi="Times New Roman"/>
          <w:sz w:val="24"/>
          <w:szCs w:val="24"/>
        </w:rPr>
        <w:t>jaanuaril</w:t>
      </w:r>
      <w:r w:rsidRPr="007E437A">
        <w:rPr>
          <w:rFonts w:ascii="Times New Roman" w:eastAsiaTheme="minorEastAsia" w:hAnsi="Times New Roman"/>
          <w:sz w:val="24"/>
          <w:szCs w:val="24"/>
        </w:rPr>
        <w:t>.</w:t>
      </w:r>
    </w:p>
    <w:p w14:paraId="28EC8AF8" w14:textId="77777777" w:rsidR="00EF3D04" w:rsidRPr="007E437A" w:rsidRDefault="00EF3D04" w:rsidP="007E437A">
      <w:pPr>
        <w:pStyle w:val="Vahedeta"/>
        <w:jc w:val="both"/>
        <w:rPr>
          <w:rFonts w:ascii="Times New Roman" w:hAnsi="Times New Roman"/>
          <w:b/>
          <w:bCs/>
          <w:sz w:val="24"/>
          <w:szCs w:val="24"/>
        </w:rPr>
      </w:pPr>
    </w:p>
    <w:p w14:paraId="159C1D65" w14:textId="77777777" w:rsidR="00657574" w:rsidRPr="007E437A" w:rsidRDefault="34BB0104" w:rsidP="007E437A">
      <w:pPr>
        <w:pStyle w:val="Vahedeta"/>
        <w:jc w:val="both"/>
        <w:rPr>
          <w:rFonts w:ascii="Times New Roman" w:hAnsi="Times New Roman"/>
          <w:b/>
          <w:bCs/>
          <w:sz w:val="24"/>
          <w:szCs w:val="24"/>
        </w:rPr>
      </w:pPr>
      <w:r w:rsidRPr="007E437A">
        <w:rPr>
          <w:rFonts w:ascii="Times New Roman" w:hAnsi="Times New Roman"/>
          <w:b/>
          <w:bCs/>
          <w:sz w:val="24"/>
          <w:szCs w:val="24"/>
        </w:rPr>
        <w:t>10. Eelnõu kooskõlastamine, huvirühmade kaasamine ja avalik konsultatsioon</w:t>
      </w:r>
    </w:p>
    <w:p w14:paraId="2120623E" w14:textId="77777777" w:rsidR="00A748F3" w:rsidRPr="007E437A" w:rsidRDefault="00A748F3" w:rsidP="007E437A">
      <w:pPr>
        <w:pStyle w:val="Vahedeta"/>
        <w:jc w:val="both"/>
        <w:rPr>
          <w:rFonts w:ascii="Times New Roman" w:hAnsi="Times New Roman"/>
          <w:b/>
          <w:sz w:val="24"/>
          <w:szCs w:val="24"/>
        </w:rPr>
      </w:pPr>
    </w:p>
    <w:p w14:paraId="1C3A4E51" w14:textId="5454E48E" w:rsidR="00B426F2" w:rsidRPr="007E437A" w:rsidRDefault="00B426F2" w:rsidP="007E437A">
      <w:pPr>
        <w:pStyle w:val="Vahedeta"/>
        <w:jc w:val="both"/>
        <w:rPr>
          <w:rFonts w:ascii="Times New Roman" w:hAnsi="Times New Roman"/>
          <w:sz w:val="24"/>
          <w:szCs w:val="24"/>
        </w:rPr>
      </w:pPr>
      <w:r w:rsidRPr="007E437A">
        <w:rPr>
          <w:rFonts w:ascii="Times New Roman" w:hAnsi="Times New Roman"/>
          <w:sz w:val="24"/>
          <w:szCs w:val="24"/>
        </w:rPr>
        <w:t>Eelnõu esitatakse</w:t>
      </w:r>
      <w:r w:rsidR="34BB0104" w:rsidRPr="007E437A">
        <w:rPr>
          <w:rFonts w:ascii="Times New Roman" w:hAnsi="Times New Roman"/>
          <w:sz w:val="24"/>
          <w:szCs w:val="24"/>
        </w:rPr>
        <w:t xml:space="preserve"> kooskõlastamiseks eelnõude inf</w:t>
      </w:r>
      <w:r w:rsidR="00EA1A0B" w:rsidRPr="007E437A">
        <w:rPr>
          <w:rFonts w:ascii="Times New Roman" w:hAnsi="Times New Roman"/>
          <w:sz w:val="24"/>
          <w:szCs w:val="24"/>
        </w:rPr>
        <w:t xml:space="preserve">osüsteemi kaudu </w:t>
      </w:r>
      <w:r w:rsidR="00B74C3C" w:rsidRPr="007E437A">
        <w:rPr>
          <w:rFonts w:ascii="Times New Roman" w:hAnsi="Times New Roman"/>
          <w:sz w:val="24"/>
          <w:szCs w:val="24"/>
        </w:rPr>
        <w:t xml:space="preserve">Siseministeeriumile, </w:t>
      </w:r>
      <w:r w:rsidR="00867392" w:rsidRPr="007E437A">
        <w:rPr>
          <w:rFonts w:ascii="Times New Roman" w:hAnsi="Times New Roman"/>
          <w:sz w:val="24"/>
          <w:szCs w:val="24"/>
        </w:rPr>
        <w:t xml:space="preserve">Sotsiaalministeeriumile, </w:t>
      </w:r>
      <w:r w:rsidR="00B74C3C" w:rsidRPr="007E437A">
        <w:rPr>
          <w:rFonts w:ascii="Times New Roman" w:hAnsi="Times New Roman"/>
          <w:sz w:val="24"/>
          <w:szCs w:val="24"/>
        </w:rPr>
        <w:t>Rahandusministeeriumile</w:t>
      </w:r>
      <w:r w:rsidR="003B661E">
        <w:rPr>
          <w:rFonts w:ascii="Times New Roman" w:hAnsi="Times New Roman"/>
          <w:sz w:val="24"/>
          <w:szCs w:val="24"/>
        </w:rPr>
        <w:t xml:space="preserve">, Justiitsministeeriumile </w:t>
      </w:r>
      <w:r w:rsidR="00B74C3C" w:rsidRPr="007E437A">
        <w:rPr>
          <w:rFonts w:ascii="Times New Roman" w:hAnsi="Times New Roman"/>
          <w:sz w:val="24"/>
          <w:szCs w:val="24"/>
        </w:rPr>
        <w:t>ning arvamuse avaldamiseks</w:t>
      </w:r>
      <w:r w:rsidR="00575691" w:rsidRPr="007E437A">
        <w:rPr>
          <w:rFonts w:ascii="Times New Roman" w:hAnsi="Times New Roman"/>
          <w:sz w:val="24"/>
          <w:szCs w:val="24"/>
        </w:rPr>
        <w:t xml:space="preserve"> Kaitseväele.</w:t>
      </w:r>
    </w:p>
    <w:p w14:paraId="3FDDFA27" w14:textId="77777777" w:rsidR="00CC7810" w:rsidRPr="007E437A" w:rsidRDefault="00CC7810" w:rsidP="007E437A">
      <w:pPr>
        <w:pStyle w:val="Vahedeta"/>
        <w:jc w:val="both"/>
        <w:rPr>
          <w:rFonts w:ascii="Times New Roman" w:hAnsi="Times New Roman"/>
          <w:sz w:val="24"/>
          <w:szCs w:val="24"/>
        </w:rPr>
      </w:pPr>
    </w:p>
    <w:sectPr w:rsidR="00CC7810" w:rsidRPr="007E437A">
      <w:footerReference w:type="default" r:id="rId18"/>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Mari Käbi" w:date="2024-06-20T10:33:00Z" w:initials="MK">
    <w:p w14:paraId="13DEF7E2" w14:textId="77777777" w:rsidR="00495EB7" w:rsidRDefault="00495EB7" w:rsidP="00ED3EF5">
      <w:pPr>
        <w:pStyle w:val="Kommentaaritekst"/>
      </w:pPr>
      <w:r>
        <w:rPr>
          <w:rStyle w:val="Kommentaariviide"/>
        </w:rPr>
        <w:annotationRef/>
      </w:r>
      <w:r>
        <w:t>01.07.2024 jõustub seaduse uus redaktsioon avaldamismärkega 20.02.2024,5. Muutmisseaduse koostamisel tuleb aluseks võtta see redaktsioon, mis on jõus eelnõu eeldatava jõustumise ajal.</w:t>
      </w:r>
    </w:p>
  </w:comment>
  <w:comment w:id="4" w:author="Mari Käbi" w:date="2024-06-21T15:03:00Z" w:initials="MK">
    <w:p w14:paraId="1253B136" w14:textId="77777777" w:rsidR="008C7FB5" w:rsidRDefault="008C7FB5" w:rsidP="002178FC">
      <w:pPr>
        <w:pStyle w:val="Kommentaaritekst"/>
      </w:pPr>
      <w:r>
        <w:rPr>
          <w:rStyle w:val="Kommentaariviide"/>
        </w:rPr>
        <w:annotationRef/>
      </w:r>
      <w:r>
        <w:t>01.07.2024 jõustub seaduse uus redaktsioon avaldamismärkega 21.06.2024,14. Muutmisseaduse koostamisel tuleb aluseks võtta see redaktsioon, mis on jõus eelnõu eeldatava jõustumise ajal.</w:t>
      </w:r>
    </w:p>
  </w:comment>
  <w:comment w:id="6" w:author="Mari Käbi" w:date="2024-06-20T09:39:00Z" w:initials="MK">
    <w:p w14:paraId="42D2F909" w14:textId="77777777" w:rsidR="008C7FB5" w:rsidRDefault="005A785B" w:rsidP="000211D6">
      <w:pPr>
        <w:pStyle w:val="Kommentaaritekst"/>
      </w:pPr>
      <w:r>
        <w:rPr>
          <w:rStyle w:val="Kommentaariviide"/>
        </w:rPr>
        <w:annotationRef/>
      </w:r>
      <w:r w:rsidR="008C7FB5">
        <w:t>Lühend ATS ei ole eespool avatud. Seega tuleb seaduse esimesel nimetamisel kirjutada pealkiri esmalt välja ja seejärel anda sulgudes lühivorm.</w:t>
      </w:r>
    </w:p>
  </w:comment>
  <w:comment w:id="7" w:author="Mari Käbi" w:date="2024-06-20T10:42:00Z" w:initials="MK">
    <w:p w14:paraId="7076A1DA" w14:textId="6E091F45" w:rsidR="00495EB7" w:rsidRDefault="00495EB7" w:rsidP="006A4EFE">
      <w:pPr>
        <w:pStyle w:val="Kommentaaritekst"/>
      </w:pPr>
      <w:r>
        <w:rPr>
          <w:rStyle w:val="Kommentaariviide"/>
        </w:rPr>
        <w:annotationRef/>
      </w:r>
      <w:r>
        <w:t>Kes need on? Kas siin peetakse silmas vabatahtlikke? Aga nemad mahuvad ju kaitseväekohustuslase alla,</w:t>
      </w:r>
    </w:p>
  </w:comment>
  <w:comment w:id="8" w:author="Mari Käbi" w:date="2024-06-20T11:05:00Z" w:initials="MK">
    <w:p w14:paraId="0D4C0B43" w14:textId="77777777" w:rsidR="00F8793E" w:rsidRDefault="00F8793E" w:rsidP="008C1059">
      <w:pPr>
        <w:pStyle w:val="Kommentaaritekst"/>
      </w:pPr>
      <w:r>
        <w:rPr>
          <w:rStyle w:val="Kommentaariviide"/>
        </w:rPr>
        <w:annotationRef/>
      </w:r>
      <w:r>
        <w:t>Täpsuse huvides võiks viitesse lisada ka lõike - § 3 lõiget 2 täiendatakse punktiga 3.</w:t>
      </w:r>
    </w:p>
  </w:comment>
  <w:comment w:id="9" w:author="Mari Käbi" w:date="2024-06-20T11:24:00Z" w:initials="MK">
    <w:p w14:paraId="7DC3EC09" w14:textId="77777777" w:rsidR="00B34393" w:rsidRDefault="00B34393" w:rsidP="00481C4E">
      <w:pPr>
        <w:pStyle w:val="Kommentaaritekst"/>
      </w:pPr>
      <w:r>
        <w:rPr>
          <w:rStyle w:val="Kommentaariviide"/>
        </w:rPr>
        <w:annotationRef/>
      </w:r>
      <w:r>
        <w:t>Eelnõu näeb ette vaid ministeeriumi kodulehel avalikustamist.</w:t>
      </w:r>
    </w:p>
  </w:comment>
  <w:comment w:id="10" w:author="Birgit Hermann" w:date="2024-06-21T10:42:00Z" w:initials="BH">
    <w:p w14:paraId="3E33D805" w14:textId="77777777" w:rsidR="00374BFC" w:rsidRDefault="00374BFC" w:rsidP="00AB3D2B">
      <w:pPr>
        <w:pStyle w:val="Kommentaaritekst"/>
      </w:pPr>
      <w:r>
        <w:rPr>
          <w:rStyle w:val="Kommentaariviide"/>
        </w:rPr>
        <w:annotationRef/>
      </w:r>
      <w:r>
        <w:t>Selle muudatuse mõju tuleks samuti mõjuanalüüsis hinnata, sh võimalikke riske ning tekkivat halduskoormust.</w:t>
      </w:r>
    </w:p>
  </w:comment>
  <w:comment w:id="13" w:author="Mari Käbi" w:date="2024-06-20T13:10:00Z" w:initials="MK">
    <w:p w14:paraId="218E3B6C" w14:textId="77777777" w:rsidR="00F90DEA" w:rsidRDefault="00AE65FC" w:rsidP="007D0900">
      <w:pPr>
        <w:pStyle w:val="Kommentaaritekst"/>
      </w:pPr>
      <w:r>
        <w:rPr>
          <w:rStyle w:val="Kommentaariviide"/>
        </w:rPr>
        <w:annotationRef/>
      </w:r>
      <w:r w:rsidR="00F90DEA">
        <w:t xml:space="preserve">Kas nö etteulatuv ja ajateenija nõusolekut küsimata läbiviidav menetlus ei ole  ebaotstarbekas?   </w:t>
      </w:r>
    </w:p>
  </w:comment>
  <w:comment w:id="16" w:author="Birgit Hermann" w:date="2024-06-21T10:45:00Z" w:initials="BH">
    <w:p w14:paraId="705861C6" w14:textId="6D07F62A" w:rsidR="00CB71BE" w:rsidRDefault="00374BFC" w:rsidP="00612859">
      <w:pPr>
        <w:pStyle w:val="Kommentaaritekst"/>
      </w:pPr>
      <w:r>
        <w:rPr>
          <w:rStyle w:val="Kommentaariviide"/>
        </w:rPr>
        <w:annotationRef/>
      </w:r>
      <w:r w:rsidR="00CB71BE">
        <w:t>Palume põhjalikumalt selgitada, kuidas erineb loodav kaitseväeteenistuse liik varasemast võimalusest asuda teenistusse vabatahtlikult käsunduslepingu alusel.</w:t>
      </w:r>
    </w:p>
  </w:comment>
  <w:comment w:id="17" w:author="Birgit Hermann" w:date="2024-06-21T10:50:00Z" w:initials="BH">
    <w:p w14:paraId="648DD1E7" w14:textId="77777777" w:rsidR="00CB71BE" w:rsidRDefault="00374BFC" w:rsidP="00A13CAE">
      <w:pPr>
        <w:pStyle w:val="Kommentaaritekst"/>
      </w:pPr>
      <w:r>
        <w:rPr>
          <w:rStyle w:val="Kommentaariviide"/>
        </w:rPr>
        <w:annotationRef/>
      </w:r>
      <w:r w:rsidR="00CB71BE">
        <w:t xml:space="preserve">Mõjuanalüüsis tuleks hinnata, kas ja kuivõrd võib vähenda reservväelaste motivatsioon Kaitseliitu astuda. </w:t>
      </w:r>
    </w:p>
  </w:comment>
  <w:comment w:id="18" w:author="Birgit Hermann" w:date="2024-06-21T10:55:00Z" w:initials="BH">
    <w:p w14:paraId="12853B44" w14:textId="77777777" w:rsidR="00E6002B" w:rsidRDefault="00CB71BE" w:rsidP="005B1A21">
      <w:pPr>
        <w:pStyle w:val="Kommentaaritekst"/>
      </w:pPr>
      <w:r>
        <w:rPr>
          <w:rStyle w:val="Kommentaariviide"/>
        </w:rPr>
        <w:annotationRef/>
      </w:r>
      <w:r w:rsidR="00E6002B">
        <w:t xml:space="preserve">Palume lähemalt selgitada, kui pikaks ajaks vabatahtliku teenistuse töösuhted sõlmitakse. </w:t>
      </w:r>
    </w:p>
  </w:comment>
  <w:comment w:id="19" w:author="Mari Käbi" w:date="2024-06-20T16:12:00Z" w:initials="MK">
    <w:p w14:paraId="41DF18CD" w14:textId="77777777" w:rsidR="00B76787" w:rsidRDefault="00EB128A" w:rsidP="000F0B51">
      <w:pPr>
        <w:pStyle w:val="Kommentaaritekst"/>
      </w:pPr>
      <w:r>
        <w:rPr>
          <w:rStyle w:val="Kommentaariviide"/>
        </w:rPr>
        <w:annotationRef/>
      </w:r>
      <w:r w:rsidR="00B76787">
        <w:t>Palume seletuskirjas tuua näiteid, millised võivad olla erinevad "muud" asjaolud?</w:t>
      </w:r>
    </w:p>
  </w:comment>
  <w:comment w:id="21" w:author="Birgit Hermann" w:date="2024-06-21T10:56:00Z" w:initials="BH">
    <w:p w14:paraId="3E09F96E" w14:textId="420275C4" w:rsidR="00CB71BE" w:rsidRDefault="00CB71BE" w:rsidP="00B87E14">
      <w:pPr>
        <w:pStyle w:val="Kommentaaritekst"/>
      </w:pPr>
      <w:r>
        <w:rPr>
          <w:rStyle w:val="Kommentaariviide"/>
        </w:rPr>
        <w:annotationRef/>
      </w:r>
      <w:r>
        <w:t>Mis perioodi jooksul?</w:t>
      </w:r>
    </w:p>
  </w:comment>
  <w:comment w:id="20" w:author="Birgit Hermann" w:date="2024-06-21T10:58:00Z" w:initials="BH">
    <w:p w14:paraId="1E1DA4E7" w14:textId="77777777" w:rsidR="00E6002B" w:rsidRDefault="00CB71BE" w:rsidP="003E24D9">
      <w:pPr>
        <w:pStyle w:val="Kommentaaritekst"/>
      </w:pPr>
      <w:r>
        <w:rPr>
          <w:rStyle w:val="Kommentaariviide"/>
        </w:rPr>
        <w:annotationRef/>
      </w:r>
      <w:r w:rsidR="00E6002B">
        <w:t>Kas teenistuskohad täidetakse vastavalt vajadusele, konkreetse ülesande täitmiseks konkursi või kutsumise korras ja/või saab isik ise soovi avaldada vabatahtlikku teenistusse asumiseks.</w:t>
      </w:r>
    </w:p>
  </w:comment>
  <w:comment w:id="22" w:author="Birgit Hermann" w:date="2024-06-21T11:03:00Z" w:initials="BH">
    <w:p w14:paraId="7D511CB9" w14:textId="1EEF64AF" w:rsidR="00476050" w:rsidRDefault="00D80442" w:rsidP="00155F57">
      <w:pPr>
        <w:pStyle w:val="Kommentaaritekst"/>
      </w:pPr>
      <w:r>
        <w:rPr>
          <w:rStyle w:val="Kommentaariviide"/>
        </w:rPr>
        <w:annotationRef/>
      </w:r>
      <w:r w:rsidR="00476050">
        <w:t>Võimalusel lisada (siin või mõjuanalüüsis) kui suurt osa tegevväelastest muudatus puudutab.</w:t>
      </w:r>
    </w:p>
  </w:comment>
  <w:comment w:id="23" w:author="Birgit Hermann" w:date="2024-06-21T11:04:00Z" w:initials="BH">
    <w:p w14:paraId="59CEE81E" w14:textId="5AEB271F" w:rsidR="00D80442" w:rsidRDefault="00D80442">
      <w:pPr>
        <w:pStyle w:val="Kommentaaritekst"/>
      </w:pPr>
      <w:r>
        <w:rPr>
          <w:rStyle w:val="Kommentaariviide"/>
        </w:rPr>
        <w:annotationRef/>
      </w:r>
      <w:r>
        <w:t xml:space="preserve">Vastavalt </w:t>
      </w:r>
      <w:hyperlink r:id="rId1" w:history="1">
        <w:r w:rsidRPr="00B4221F">
          <w:rPr>
            <w:rStyle w:val="Hperlink"/>
          </w:rPr>
          <w:t>mõjude hindamise metoodikale</w:t>
        </w:r>
      </w:hyperlink>
      <w:r>
        <w:t xml:space="preserve"> tuleb muudatuste mõjusid hinnata läbi nelja kriteeriumi: </w:t>
      </w:r>
      <w:r>
        <w:br/>
        <w:t>- sihtrühma suurus</w:t>
      </w:r>
      <w:r>
        <w:br/>
        <w:t>- mõju avaldumise ulatus (ehk kas ja kuidas peab sihtrühm oma käitumist muutma)</w:t>
      </w:r>
      <w:r>
        <w:br/>
        <w:t xml:space="preserve">- mõju avaldumise sagedus (kui tihti sihtrühm muudatustega kokku puutub) </w:t>
      </w:r>
      <w:r>
        <w:br/>
        <w:t xml:space="preserve">- ebasoovitavad mõjude kaasnemise risk </w:t>
      </w:r>
    </w:p>
    <w:p w14:paraId="71ABAA53" w14:textId="77777777" w:rsidR="00D80442" w:rsidRDefault="00D80442">
      <w:pPr>
        <w:pStyle w:val="Kommentaaritekst"/>
      </w:pPr>
    </w:p>
    <w:p w14:paraId="29095BFA" w14:textId="77777777" w:rsidR="00D80442" w:rsidRDefault="00D80442" w:rsidP="00B4221F">
      <w:pPr>
        <w:pStyle w:val="Kommentaaritekst"/>
      </w:pPr>
      <w:r>
        <w:t xml:space="preserve">Palume eelnõu mõjuanalüüsi lähtuvalt andmete avaldamise võimalusest vastavalt täiendada.  </w:t>
      </w:r>
    </w:p>
  </w:comment>
  <w:comment w:id="24" w:author="Birgit Hermann" w:date="2024-06-21T11:04:00Z" w:initials="BH">
    <w:p w14:paraId="31A8965F" w14:textId="77777777" w:rsidR="00D80442" w:rsidRDefault="00D80442" w:rsidP="00BE752F">
      <w:pPr>
        <w:pStyle w:val="Kommentaaritekst"/>
      </w:pPr>
      <w:r>
        <w:rPr>
          <w:rStyle w:val="Kommentaariviide"/>
        </w:rPr>
        <w:annotationRef/>
      </w:r>
      <w:r>
        <w:t>Siin ja edaspidi - kui mingis valdkonnas mõju puudub, siis ei tule seda eraldi märkida.</w:t>
      </w:r>
    </w:p>
  </w:comment>
  <w:comment w:id="25" w:author="Birgit Hermann" w:date="2024-06-21T11:16:00Z" w:initials="BH">
    <w:p w14:paraId="752A39AE" w14:textId="77777777" w:rsidR="00476050" w:rsidRDefault="00476050" w:rsidP="004B6FD7">
      <w:pPr>
        <w:pStyle w:val="Kommentaaritekst"/>
      </w:pPr>
      <w:r>
        <w:rPr>
          <w:rStyle w:val="Kommentaariviide"/>
        </w:rPr>
        <w:annotationRef/>
      </w:r>
      <w:r>
        <w:t>Palume hinnata, kuidas vabatahtlikku teenistusse astumine protseduuriliselt inimese vaatest välja näeb (st mõju avaldumise ulatus sihtrühma jaoks).</w:t>
      </w:r>
    </w:p>
  </w:comment>
  <w:comment w:id="26" w:author="Birgit Hermann" w:date="2024-06-21T11:23:00Z" w:initials="BH">
    <w:p w14:paraId="0834B76C" w14:textId="77777777" w:rsidR="00E6002B" w:rsidRDefault="00E6002B" w:rsidP="00A805D8">
      <w:pPr>
        <w:pStyle w:val="Kommentaaritekst"/>
      </w:pPr>
      <w:r>
        <w:rPr>
          <w:rStyle w:val="Kommentaariviide"/>
        </w:rPr>
        <w:annotationRef/>
      </w:r>
      <w:r>
        <w:t>Salastatud teabele juurdepääsu hankimine täiendavalt 400 isikule suurendab kindlasti halduskoormust.</w:t>
      </w:r>
    </w:p>
  </w:comment>
  <w:comment w:id="27" w:author="Mari Käbi" w:date="2024-06-21T09:35:00Z" w:initials="MK">
    <w:p w14:paraId="0F51C8CE" w14:textId="77777777" w:rsidR="00B76787" w:rsidRDefault="003564EE" w:rsidP="003B4A26">
      <w:pPr>
        <w:pStyle w:val="Kommentaaritekst"/>
      </w:pPr>
      <w:r>
        <w:rPr>
          <w:rStyle w:val="Kommentaariviide"/>
        </w:rPr>
        <w:annotationRef/>
      </w:r>
      <w:r w:rsidR="00B76787">
        <w:t>Lisa 2 kohaselt plaanitakse määruses täpsustada vaid pealkirja, et see vastaks volitusnormi sõnastusele. Uus volitusnorm on kitsam kehtiva seaduse volitusnormist. Seega puudub volitusnormi muudatuse jõustumisel osadel määruse sätetel õiguslik alus, eelkõige on jutt teavitamisest - volitusnorm ei võimalda kaitseministril enam teavitamise korda reguleerida. Seega tuleb määrus tervikuna üle vaadata ja tunnistada kehtetuks need sätted, mis ei lähe kooskõlla uue volitusnormi sisuga.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3DEF7E2" w15:done="0"/>
  <w15:commentEx w15:paraId="1253B136" w15:done="0"/>
  <w15:commentEx w15:paraId="42D2F909" w15:done="0"/>
  <w15:commentEx w15:paraId="7076A1DA" w15:done="0"/>
  <w15:commentEx w15:paraId="0D4C0B43" w15:done="0"/>
  <w15:commentEx w15:paraId="7DC3EC09" w15:done="0"/>
  <w15:commentEx w15:paraId="3E33D805" w15:done="0"/>
  <w15:commentEx w15:paraId="218E3B6C" w15:done="0"/>
  <w15:commentEx w15:paraId="705861C6" w15:done="0"/>
  <w15:commentEx w15:paraId="648DD1E7" w15:done="0"/>
  <w15:commentEx w15:paraId="12853B44" w15:done="0"/>
  <w15:commentEx w15:paraId="41DF18CD" w15:done="0"/>
  <w15:commentEx w15:paraId="3E09F96E" w15:done="0"/>
  <w15:commentEx w15:paraId="1E1DA4E7" w15:done="0"/>
  <w15:commentEx w15:paraId="7D511CB9" w15:done="0"/>
  <w15:commentEx w15:paraId="29095BFA" w15:done="0"/>
  <w15:commentEx w15:paraId="31A8965F" w15:done="0"/>
  <w15:commentEx w15:paraId="752A39AE" w15:done="0"/>
  <w15:commentEx w15:paraId="0834B76C" w15:done="0"/>
  <w15:commentEx w15:paraId="0F51C8C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1E840E" w16cex:dateUtc="2024-06-20T07:33:00Z"/>
  <w16cex:commentExtensible w16cex:durableId="2A2014BB" w16cex:dateUtc="2024-06-21T12:03:00Z"/>
  <w16cex:commentExtensible w16cex:durableId="2A1E7762" w16cex:dateUtc="2024-06-20T06:39:00Z"/>
  <w16cex:commentExtensible w16cex:durableId="2A1E85FD" w16cex:dateUtc="2024-06-20T07:42:00Z"/>
  <w16cex:commentExtensible w16cex:durableId="2A1E8B6F" w16cex:dateUtc="2024-06-20T08:05:00Z"/>
  <w16cex:commentExtensible w16cex:durableId="2A1E9005" w16cex:dateUtc="2024-06-20T08:24:00Z"/>
  <w16cex:commentExtensible w16cex:durableId="2A1FD791" w16cex:dateUtc="2024-06-21T07:42:00Z"/>
  <w16cex:commentExtensible w16cex:durableId="2A1EA8B1" w16cex:dateUtc="2024-06-20T10:10:00Z"/>
  <w16cex:commentExtensible w16cex:durableId="2A1FD853" w16cex:dateUtc="2024-06-21T07:45:00Z"/>
  <w16cex:commentExtensible w16cex:durableId="2A1FD974" w16cex:dateUtc="2024-06-21T07:50:00Z"/>
  <w16cex:commentExtensible w16cex:durableId="2A1FDAAD" w16cex:dateUtc="2024-06-21T07:55:00Z"/>
  <w16cex:commentExtensible w16cex:durableId="2A1ED386" w16cex:dateUtc="2024-06-20T13:12:00Z"/>
  <w16cex:commentExtensible w16cex:durableId="2A1FDAE5" w16cex:dateUtc="2024-06-21T07:56:00Z"/>
  <w16cex:commentExtensible w16cex:durableId="2A1FDB6F" w16cex:dateUtc="2024-06-21T07:58:00Z"/>
  <w16cex:commentExtensible w16cex:durableId="2A1FDC69" w16cex:dateUtc="2024-06-21T08:03:00Z"/>
  <w16cex:commentExtensible w16cex:durableId="2A1FDCA3" w16cex:dateUtc="2024-06-21T08:04:00Z"/>
  <w16cex:commentExtensible w16cex:durableId="2A1FDCCA" w16cex:dateUtc="2024-06-21T08:04:00Z"/>
  <w16cex:commentExtensible w16cex:durableId="2A1FDF94" w16cex:dateUtc="2024-06-21T08:16:00Z"/>
  <w16cex:commentExtensible w16cex:durableId="2A1FE13C" w16cex:dateUtc="2024-06-21T08:23:00Z"/>
  <w16cex:commentExtensible w16cex:durableId="2A1FC7EA" w16cex:dateUtc="2024-06-21T06: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DEF7E2" w16cid:durableId="2A1E840E"/>
  <w16cid:commentId w16cid:paraId="1253B136" w16cid:durableId="2A2014BB"/>
  <w16cid:commentId w16cid:paraId="42D2F909" w16cid:durableId="2A1E7762"/>
  <w16cid:commentId w16cid:paraId="7076A1DA" w16cid:durableId="2A1E85FD"/>
  <w16cid:commentId w16cid:paraId="0D4C0B43" w16cid:durableId="2A1E8B6F"/>
  <w16cid:commentId w16cid:paraId="7DC3EC09" w16cid:durableId="2A1E9005"/>
  <w16cid:commentId w16cid:paraId="3E33D805" w16cid:durableId="2A1FD791"/>
  <w16cid:commentId w16cid:paraId="218E3B6C" w16cid:durableId="2A1EA8B1"/>
  <w16cid:commentId w16cid:paraId="705861C6" w16cid:durableId="2A1FD853"/>
  <w16cid:commentId w16cid:paraId="648DD1E7" w16cid:durableId="2A1FD974"/>
  <w16cid:commentId w16cid:paraId="12853B44" w16cid:durableId="2A1FDAAD"/>
  <w16cid:commentId w16cid:paraId="41DF18CD" w16cid:durableId="2A1ED386"/>
  <w16cid:commentId w16cid:paraId="3E09F96E" w16cid:durableId="2A1FDAE5"/>
  <w16cid:commentId w16cid:paraId="1E1DA4E7" w16cid:durableId="2A1FDB6F"/>
  <w16cid:commentId w16cid:paraId="7D511CB9" w16cid:durableId="2A1FDC69"/>
  <w16cid:commentId w16cid:paraId="29095BFA" w16cid:durableId="2A1FDCA3"/>
  <w16cid:commentId w16cid:paraId="31A8965F" w16cid:durableId="2A1FDCCA"/>
  <w16cid:commentId w16cid:paraId="752A39AE" w16cid:durableId="2A1FDF94"/>
  <w16cid:commentId w16cid:paraId="0834B76C" w16cid:durableId="2A1FE13C"/>
  <w16cid:commentId w16cid:paraId="0F51C8CE" w16cid:durableId="2A1FC7E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5E72A" w14:textId="77777777" w:rsidR="008E2D45" w:rsidRDefault="008E2D45" w:rsidP="00CC7810">
      <w:pPr>
        <w:spacing w:after="0" w:line="240" w:lineRule="auto"/>
      </w:pPr>
      <w:r>
        <w:separator/>
      </w:r>
    </w:p>
  </w:endnote>
  <w:endnote w:type="continuationSeparator" w:id="0">
    <w:p w14:paraId="5B131B44" w14:textId="77777777" w:rsidR="008E2D45" w:rsidRDefault="008E2D45" w:rsidP="00CC7810">
      <w:pPr>
        <w:spacing w:after="0" w:line="240" w:lineRule="auto"/>
      </w:pPr>
      <w:r>
        <w:continuationSeparator/>
      </w:r>
    </w:p>
  </w:endnote>
  <w:endnote w:type="continuationNotice" w:id="1">
    <w:p w14:paraId="1FF9DA86" w14:textId="77777777" w:rsidR="008E2D45" w:rsidRDefault="008E2D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2272C" w14:textId="5E05BF8A" w:rsidR="007E437A" w:rsidRDefault="007E437A">
    <w:pPr>
      <w:pStyle w:val="Jalus"/>
      <w:jc w:val="center"/>
    </w:pPr>
    <w:r>
      <w:rPr>
        <w:b/>
        <w:bCs/>
      </w:rPr>
      <w:fldChar w:fldCharType="begin"/>
    </w:r>
    <w:r>
      <w:rPr>
        <w:b/>
        <w:bCs/>
      </w:rPr>
      <w:instrText xml:space="preserve"> PAGE </w:instrText>
    </w:r>
    <w:r>
      <w:rPr>
        <w:b/>
        <w:bCs/>
      </w:rPr>
      <w:fldChar w:fldCharType="separate"/>
    </w:r>
    <w:r w:rsidR="00A93BF5">
      <w:rPr>
        <w:b/>
        <w:bCs/>
        <w:noProof/>
      </w:rPr>
      <w:t>7</w:t>
    </w:r>
    <w:r>
      <w:rPr>
        <w:b/>
        <w:bCs/>
      </w:rPr>
      <w:fldChar w:fldCharType="end"/>
    </w:r>
    <w:r>
      <w:t>/</w:t>
    </w:r>
    <w:r>
      <w:rPr>
        <w:b/>
        <w:bCs/>
      </w:rPr>
      <w:fldChar w:fldCharType="begin"/>
    </w:r>
    <w:r>
      <w:rPr>
        <w:b/>
        <w:bCs/>
      </w:rPr>
      <w:instrText xml:space="preserve"> NUMPAGES  </w:instrText>
    </w:r>
    <w:r>
      <w:rPr>
        <w:b/>
        <w:bCs/>
      </w:rPr>
      <w:fldChar w:fldCharType="separate"/>
    </w:r>
    <w:r w:rsidR="00A93BF5">
      <w:rPr>
        <w:b/>
        <w:bCs/>
        <w:noProof/>
      </w:rPr>
      <w:t>26</w:t>
    </w:r>
    <w:r>
      <w:rPr>
        <w:b/>
        <w:bCs/>
      </w:rPr>
      <w:fldChar w:fldCharType="end"/>
    </w:r>
  </w:p>
  <w:p w14:paraId="38858260" w14:textId="77777777" w:rsidR="007E437A" w:rsidRDefault="007E437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8BC73" w14:textId="77777777" w:rsidR="008E2D45" w:rsidRDefault="008E2D45" w:rsidP="00CC7810">
      <w:pPr>
        <w:spacing w:after="0" w:line="240" w:lineRule="auto"/>
      </w:pPr>
      <w:r>
        <w:separator/>
      </w:r>
    </w:p>
  </w:footnote>
  <w:footnote w:type="continuationSeparator" w:id="0">
    <w:p w14:paraId="39D893B9" w14:textId="77777777" w:rsidR="008E2D45" w:rsidRDefault="008E2D45" w:rsidP="00CC7810">
      <w:pPr>
        <w:spacing w:after="0" w:line="240" w:lineRule="auto"/>
      </w:pPr>
      <w:r>
        <w:continuationSeparator/>
      </w:r>
    </w:p>
  </w:footnote>
  <w:footnote w:type="continuationNotice" w:id="1">
    <w:p w14:paraId="782852F2" w14:textId="77777777" w:rsidR="008E2D45" w:rsidRDefault="008E2D45">
      <w:pPr>
        <w:spacing w:after="0" w:line="240" w:lineRule="auto"/>
      </w:pPr>
    </w:p>
  </w:footnote>
  <w:footnote w:id="2">
    <w:p w14:paraId="1C22EECF" w14:textId="7FA927BC" w:rsidR="007E437A" w:rsidRDefault="007E437A" w:rsidP="00AF40BF">
      <w:pPr>
        <w:pStyle w:val="Allmrkusetekst"/>
      </w:pPr>
      <w:r>
        <w:rPr>
          <w:rStyle w:val="Allmrkuseviide"/>
        </w:rPr>
        <w:footnoteRef/>
      </w:r>
      <w:r>
        <w:t xml:space="preserve"> </w:t>
      </w:r>
      <w:r>
        <w:rPr>
          <w:lang w:val="et-EE"/>
        </w:rPr>
        <w:t>Eelnõude infosüsteemi toimik nr 24-0249/01.</w:t>
      </w:r>
    </w:p>
    <w:p w14:paraId="3E2CD311" w14:textId="0CDC59FC" w:rsidR="007E437A" w:rsidRPr="00AF40BF" w:rsidRDefault="007E437A">
      <w:pPr>
        <w:pStyle w:val="Allmrkusetekst"/>
        <w:rPr>
          <w:lang w:val="et-EE"/>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4479B"/>
    <w:multiLevelType w:val="hybridMultilevel"/>
    <w:tmpl w:val="FFFFFFFF"/>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04487425"/>
    <w:multiLevelType w:val="hybridMultilevel"/>
    <w:tmpl w:val="07D8557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2EC1CDB"/>
    <w:multiLevelType w:val="hybridMultilevel"/>
    <w:tmpl w:val="FFFFFFFF"/>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1A210EF3"/>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F095117"/>
    <w:multiLevelType w:val="hybridMultilevel"/>
    <w:tmpl w:val="1B4A2B6E"/>
    <w:lvl w:ilvl="0" w:tplc="0425000F">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2C879E2"/>
    <w:multiLevelType w:val="hybridMultilevel"/>
    <w:tmpl w:val="FFFFFFFF"/>
    <w:lvl w:ilvl="0" w:tplc="84C637A8">
      <w:start w:val="1"/>
      <w:numFmt w:val="bullet"/>
      <w:lvlText w:val="-"/>
      <w:lvlJc w:val="left"/>
      <w:pPr>
        <w:ind w:left="720" w:hanging="360"/>
      </w:pPr>
      <w:rPr>
        <w:rFonts w:ascii="Calibri" w:eastAsia="Times New Roman" w:hAnsi="Calibri"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3A35147"/>
    <w:multiLevelType w:val="hybridMultilevel"/>
    <w:tmpl w:val="FFFFFFFF"/>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97B1E0B"/>
    <w:multiLevelType w:val="hybridMultilevel"/>
    <w:tmpl w:val="FFFFFFFF"/>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8" w15:restartNumberingAfterBreak="0">
    <w:nsid w:val="37A572DF"/>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9" w15:restartNumberingAfterBreak="0">
    <w:nsid w:val="3AFC2594"/>
    <w:multiLevelType w:val="hybridMultilevel"/>
    <w:tmpl w:val="875659D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02D3504"/>
    <w:multiLevelType w:val="hybridMultilevel"/>
    <w:tmpl w:val="1CA2D7E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6DB731F"/>
    <w:multiLevelType w:val="hybridMultilevel"/>
    <w:tmpl w:val="FFFFFFFF"/>
    <w:lvl w:ilvl="0" w:tplc="04250011">
      <w:start w:val="1"/>
      <w:numFmt w:val="decimal"/>
      <w:lvlText w:val="%1)"/>
      <w:lvlJc w:val="left"/>
      <w:pPr>
        <w:ind w:left="360" w:hanging="360"/>
      </w:pPr>
      <w:rPr>
        <w:rFonts w:cs="Times New Roman" w:hint="default"/>
        <w:i w:val="0"/>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12" w15:restartNumberingAfterBreak="0">
    <w:nsid w:val="47682264"/>
    <w:multiLevelType w:val="hybridMultilevel"/>
    <w:tmpl w:val="FFFFFFFF"/>
    <w:lvl w:ilvl="0" w:tplc="04250017">
      <w:start w:val="1"/>
      <w:numFmt w:val="lowerLetter"/>
      <w:lvlText w:val="%1)"/>
      <w:lvlJc w:val="left"/>
      <w:pPr>
        <w:ind w:left="1440" w:hanging="360"/>
      </w:pPr>
      <w:rPr>
        <w:rFonts w:cs="Times New Roman" w:hint="default"/>
      </w:rPr>
    </w:lvl>
    <w:lvl w:ilvl="1" w:tplc="04250003" w:tentative="1">
      <w:start w:val="1"/>
      <w:numFmt w:val="bullet"/>
      <w:lvlText w:val="o"/>
      <w:lvlJc w:val="left"/>
      <w:pPr>
        <w:ind w:left="2160" w:hanging="360"/>
      </w:pPr>
      <w:rPr>
        <w:rFonts w:ascii="Courier New" w:hAnsi="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3" w15:restartNumberingAfterBreak="0">
    <w:nsid w:val="4C6752D3"/>
    <w:multiLevelType w:val="hybridMultilevel"/>
    <w:tmpl w:val="AA38963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02145EA"/>
    <w:multiLevelType w:val="multilevel"/>
    <w:tmpl w:val="FFFFFFFF"/>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60880422"/>
    <w:multiLevelType w:val="hybridMultilevel"/>
    <w:tmpl w:val="ADEA5CB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63976337"/>
    <w:multiLevelType w:val="hybridMultilevel"/>
    <w:tmpl w:val="FFFFFFFF"/>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7" w15:restartNumberingAfterBreak="0">
    <w:nsid w:val="6703185C"/>
    <w:multiLevelType w:val="hybridMultilevel"/>
    <w:tmpl w:val="3B50EB78"/>
    <w:lvl w:ilvl="0" w:tplc="DEFADE4A">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79CC6C8F"/>
    <w:multiLevelType w:val="hybridMultilevel"/>
    <w:tmpl w:val="C2C2303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hint="default"/>
      </w:rPr>
    </w:lvl>
    <w:lvl w:ilvl="8" w:tplc="04250005">
      <w:start w:val="1"/>
      <w:numFmt w:val="bullet"/>
      <w:lvlText w:val=""/>
      <w:lvlJc w:val="left"/>
      <w:pPr>
        <w:ind w:left="6480" w:hanging="360"/>
      </w:pPr>
      <w:rPr>
        <w:rFonts w:ascii="Wingdings" w:hAnsi="Wingdings" w:hint="default"/>
      </w:rPr>
    </w:lvl>
  </w:abstractNum>
  <w:num w:numId="1" w16cid:durableId="2106413715">
    <w:abstractNumId w:val="3"/>
  </w:num>
  <w:num w:numId="2" w16cid:durableId="489055525">
    <w:abstractNumId w:val="14"/>
  </w:num>
  <w:num w:numId="3" w16cid:durableId="1858545374">
    <w:abstractNumId w:val="8"/>
  </w:num>
  <w:num w:numId="4" w16cid:durableId="125977816">
    <w:abstractNumId w:val="16"/>
  </w:num>
  <w:num w:numId="5" w16cid:durableId="2018382516">
    <w:abstractNumId w:val="18"/>
  </w:num>
  <w:num w:numId="6" w16cid:durableId="930353309">
    <w:abstractNumId w:val="6"/>
  </w:num>
  <w:num w:numId="7" w16cid:durableId="1180463686">
    <w:abstractNumId w:val="2"/>
  </w:num>
  <w:num w:numId="8" w16cid:durableId="500043008">
    <w:abstractNumId w:val="7"/>
  </w:num>
  <w:num w:numId="9" w16cid:durableId="2058124758">
    <w:abstractNumId w:val="11"/>
  </w:num>
  <w:num w:numId="10" w16cid:durableId="660623737">
    <w:abstractNumId w:val="5"/>
  </w:num>
  <w:num w:numId="11" w16cid:durableId="254022228">
    <w:abstractNumId w:val="12"/>
  </w:num>
  <w:num w:numId="12" w16cid:durableId="101149161">
    <w:abstractNumId w:val="0"/>
  </w:num>
  <w:num w:numId="13" w16cid:durableId="1677071849">
    <w:abstractNumId w:val="10"/>
  </w:num>
  <w:num w:numId="14" w16cid:durableId="1685520511">
    <w:abstractNumId w:val="13"/>
  </w:num>
  <w:num w:numId="15" w16cid:durableId="237517992">
    <w:abstractNumId w:val="17"/>
  </w:num>
  <w:num w:numId="16" w16cid:durableId="404455129">
    <w:abstractNumId w:val="9"/>
  </w:num>
  <w:num w:numId="17" w16cid:durableId="814369666">
    <w:abstractNumId w:val="15"/>
  </w:num>
  <w:num w:numId="18" w16cid:durableId="1576283017">
    <w:abstractNumId w:val="4"/>
  </w:num>
  <w:num w:numId="19" w16cid:durableId="107350317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 Käbi">
    <w15:presenceInfo w15:providerId="AD" w15:userId="S::Mari.Kabi@just.ee::2637d488-21dc-4431-9d4f-bb4c84dc620c"/>
  </w15:person>
  <w15:person w15:author="Birgit Hermann">
    <w15:presenceInfo w15:providerId="AD" w15:userId="S::Birgit.Hermann@just.ee::782e154d-da3a-4b7a-b313-330e0a6f109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fr-FR" w:vendorID="64" w:dllVersion="6" w:nlCheck="1" w:checkStyle="0"/>
  <w:activeWritingStyle w:appName="MSWord" w:lang="en-US" w:vendorID="64" w:dllVersion="6" w:nlCheck="1" w:checkStyle="1"/>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B5D"/>
    <w:rsid w:val="00000279"/>
    <w:rsid w:val="0000084D"/>
    <w:rsid w:val="00000F99"/>
    <w:rsid w:val="00001B24"/>
    <w:rsid w:val="00001EF0"/>
    <w:rsid w:val="000032D8"/>
    <w:rsid w:val="00010EC7"/>
    <w:rsid w:val="00012817"/>
    <w:rsid w:val="00012E38"/>
    <w:rsid w:val="00013245"/>
    <w:rsid w:val="00016EA4"/>
    <w:rsid w:val="00020B87"/>
    <w:rsid w:val="0002107C"/>
    <w:rsid w:val="000217F9"/>
    <w:rsid w:val="00032E7A"/>
    <w:rsid w:val="000331AF"/>
    <w:rsid w:val="00033CFC"/>
    <w:rsid w:val="00036188"/>
    <w:rsid w:val="00036B21"/>
    <w:rsid w:val="00036CDD"/>
    <w:rsid w:val="00040110"/>
    <w:rsid w:val="00041253"/>
    <w:rsid w:val="00042F76"/>
    <w:rsid w:val="0004641B"/>
    <w:rsid w:val="000478F0"/>
    <w:rsid w:val="00047A56"/>
    <w:rsid w:val="00050030"/>
    <w:rsid w:val="0005179D"/>
    <w:rsid w:val="000526EA"/>
    <w:rsid w:val="00053736"/>
    <w:rsid w:val="00053814"/>
    <w:rsid w:val="000543AA"/>
    <w:rsid w:val="00057ACD"/>
    <w:rsid w:val="00061973"/>
    <w:rsid w:val="00063972"/>
    <w:rsid w:val="00063B22"/>
    <w:rsid w:val="00063BFE"/>
    <w:rsid w:val="00065667"/>
    <w:rsid w:val="0006629E"/>
    <w:rsid w:val="00067395"/>
    <w:rsid w:val="00071AFA"/>
    <w:rsid w:val="00077598"/>
    <w:rsid w:val="00077EB3"/>
    <w:rsid w:val="0008053F"/>
    <w:rsid w:val="000814B5"/>
    <w:rsid w:val="00081A8A"/>
    <w:rsid w:val="000823CE"/>
    <w:rsid w:val="00082471"/>
    <w:rsid w:val="0008319E"/>
    <w:rsid w:val="00092705"/>
    <w:rsid w:val="000944F8"/>
    <w:rsid w:val="00094914"/>
    <w:rsid w:val="0009677F"/>
    <w:rsid w:val="00097270"/>
    <w:rsid w:val="000A1975"/>
    <w:rsid w:val="000A3912"/>
    <w:rsid w:val="000A3BC9"/>
    <w:rsid w:val="000B10FE"/>
    <w:rsid w:val="000B3F02"/>
    <w:rsid w:val="000B5B40"/>
    <w:rsid w:val="000C05AA"/>
    <w:rsid w:val="000C1A65"/>
    <w:rsid w:val="000C1FAB"/>
    <w:rsid w:val="000C3082"/>
    <w:rsid w:val="000C7153"/>
    <w:rsid w:val="000C7D63"/>
    <w:rsid w:val="000D0879"/>
    <w:rsid w:val="000D08A6"/>
    <w:rsid w:val="000D0A19"/>
    <w:rsid w:val="000D4122"/>
    <w:rsid w:val="000D5A4E"/>
    <w:rsid w:val="000E3A67"/>
    <w:rsid w:val="000E544A"/>
    <w:rsid w:val="000E6DCA"/>
    <w:rsid w:val="000E7F47"/>
    <w:rsid w:val="000F53ED"/>
    <w:rsid w:val="000F5D82"/>
    <w:rsid w:val="000F5E63"/>
    <w:rsid w:val="000F70AC"/>
    <w:rsid w:val="000F7956"/>
    <w:rsid w:val="001002F2"/>
    <w:rsid w:val="00101E69"/>
    <w:rsid w:val="00105C4C"/>
    <w:rsid w:val="00106B71"/>
    <w:rsid w:val="00107AE8"/>
    <w:rsid w:val="00110264"/>
    <w:rsid w:val="00110B52"/>
    <w:rsid w:val="001138FD"/>
    <w:rsid w:val="00116155"/>
    <w:rsid w:val="00116AA6"/>
    <w:rsid w:val="00116D75"/>
    <w:rsid w:val="00117EE1"/>
    <w:rsid w:val="0012726B"/>
    <w:rsid w:val="00130DD8"/>
    <w:rsid w:val="001322DB"/>
    <w:rsid w:val="001322F1"/>
    <w:rsid w:val="001348DA"/>
    <w:rsid w:val="00134C79"/>
    <w:rsid w:val="00134DE6"/>
    <w:rsid w:val="00136084"/>
    <w:rsid w:val="00137AD5"/>
    <w:rsid w:val="00141931"/>
    <w:rsid w:val="00141DEC"/>
    <w:rsid w:val="0014598C"/>
    <w:rsid w:val="001502C1"/>
    <w:rsid w:val="001503E2"/>
    <w:rsid w:val="001526E2"/>
    <w:rsid w:val="001528E6"/>
    <w:rsid w:val="00154E98"/>
    <w:rsid w:val="00155148"/>
    <w:rsid w:val="0015597F"/>
    <w:rsid w:val="00157FAE"/>
    <w:rsid w:val="00160B6A"/>
    <w:rsid w:val="00161969"/>
    <w:rsid w:val="00163633"/>
    <w:rsid w:val="001649C1"/>
    <w:rsid w:val="00164C1E"/>
    <w:rsid w:val="001658B9"/>
    <w:rsid w:val="00166442"/>
    <w:rsid w:val="00166B01"/>
    <w:rsid w:val="00166D3A"/>
    <w:rsid w:val="00167C67"/>
    <w:rsid w:val="00170064"/>
    <w:rsid w:val="00172D78"/>
    <w:rsid w:val="00173435"/>
    <w:rsid w:val="0017540A"/>
    <w:rsid w:val="00176A91"/>
    <w:rsid w:val="00177852"/>
    <w:rsid w:val="001809C9"/>
    <w:rsid w:val="00181D53"/>
    <w:rsid w:val="00183006"/>
    <w:rsid w:val="00183546"/>
    <w:rsid w:val="0018729B"/>
    <w:rsid w:val="00190151"/>
    <w:rsid w:val="00190B33"/>
    <w:rsid w:val="00190C1F"/>
    <w:rsid w:val="00191077"/>
    <w:rsid w:val="00191EFF"/>
    <w:rsid w:val="00193211"/>
    <w:rsid w:val="00195C64"/>
    <w:rsid w:val="001A212B"/>
    <w:rsid w:val="001A78E1"/>
    <w:rsid w:val="001B0442"/>
    <w:rsid w:val="001B0585"/>
    <w:rsid w:val="001B0A24"/>
    <w:rsid w:val="001B2B1B"/>
    <w:rsid w:val="001B4016"/>
    <w:rsid w:val="001C0C2E"/>
    <w:rsid w:val="001C1DA4"/>
    <w:rsid w:val="001C21C4"/>
    <w:rsid w:val="001C453D"/>
    <w:rsid w:val="001C5278"/>
    <w:rsid w:val="001C5341"/>
    <w:rsid w:val="001C56E3"/>
    <w:rsid w:val="001C637E"/>
    <w:rsid w:val="001C6436"/>
    <w:rsid w:val="001C73F3"/>
    <w:rsid w:val="001D34BD"/>
    <w:rsid w:val="001D554D"/>
    <w:rsid w:val="001D5A6F"/>
    <w:rsid w:val="001D66E1"/>
    <w:rsid w:val="001D7561"/>
    <w:rsid w:val="001E2AB1"/>
    <w:rsid w:val="001E45B9"/>
    <w:rsid w:val="001E72F6"/>
    <w:rsid w:val="001F52C2"/>
    <w:rsid w:val="0020040B"/>
    <w:rsid w:val="0020100E"/>
    <w:rsid w:val="002024C8"/>
    <w:rsid w:val="002040A6"/>
    <w:rsid w:val="00205597"/>
    <w:rsid w:val="00205776"/>
    <w:rsid w:val="0021162C"/>
    <w:rsid w:val="0021291A"/>
    <w:rsid w:val="00213CFE"/>
    <w:rsid w:val="00215E14"/>
    <w:rsid w:val="00217A3B"/>
    <w:rsid w:val="0022047F"/>
    <w:rsid w:val="00221542"/>
    <w:rsid w:val="00221E65"/>
    <w:rsid w:val="00222A57"/>
    <w:rsid w:val="00225031"/>
    <w:rsid w:val="00225478"/>
    <w:rsid w:val="00227D8A"/>
    <w:rsid w:val="00230F1E"/>
    <w:rsid w:val="002329A4"/>
    <w:rsid w:val="002342F5"/>
    <w:rsid w:val="00234AAD"/>
    <w:rsid w:val="002365C7"/>
    <w:rsid w:val="00241A85"/>
    <w:rsid w:val="00241D9E"/>
    <w:rsid w:val="00245637"/>
    <w:rsid w:val="00246D21"/>
    <w:rsid w:val="002527EE"/>
    <w:rsid w:val="0025547D"/>
    <w:rsid w:val="002605F8"/>
    <w:rsid w:val="0026165C"/>
    <w:rsid w:val="00267104"/>
    <w:rsid w:val="0026778B"/>
    <w:rsid w:val="00270277"/>
    <w:rsid w:val="0027348C"/>
    <w:rsid w:val="002746B1"/>
    <w:rsid w:val="00275299"/>
    <w:rsid w:val="0027710C"/>
    <w:rsid w:val="00277F5B"/>
    <w:rsid w:val="0028101C"/>
    <w:rsid w:val="002825AE"/>
    <w:rsid w:val="002834E8"/>
    <w:rsid w:val="00284F50"/>
    <w:rsid w:val="00284FD6"/>
    <w:rsid w:val="002852CF"/>
    <w:rsid w:val="00286EC5"/>
    <w:rsid w:val="0028788F"/>
    <w:rsid w:val="002911F3"/>
    <w:rsid w:val="00291C03"/>
    <w:rsid w:val="00293769"/>
    <w:rsid w:val="00295C37"/>
    <w:rsid w:val="00296165"/>
    <w:rsid w:val="002976C2"/>
    <w:rsid w:val="002A18FF"/>
    <w:rsid w:val="002A3266"/>
    <w:rsid w:val="002A605B"/>
    <w:rsid w:val="002A636F"/>
    <w:rsid w:val="002A7190"/>
    <w:rsid w:val="002B0EF3"/>
    <w:rsid w:val="002B2A83"/>
    <w:rsid w:val="002B3C45"/>
    <w:rsid w:val="002B4241"/>
    <w:rsid w:val="002B479A"/>
    <w:rsid w:val="002B4CD5"/>
    <w:rsid w:val="002B4DF8"/>
    <w:rsid w:val="002B4EB8"/>
    <w:rsid w:val="002B4EBC"/>
    <w:rsid w:val="002B5641"/>
    <w:rsid w:val="002B60DB"/>
    <w:rsid w:val="002B6E74"/>
    <w:rsid w:val="002C047B"/>
    <w:rsid w:val="002C5C14"/>
    <w:rsid w:val="002D01D7"/>
    <w:rsid w:val="002D18E0"/>
    <w:rsid w:val="002E0A52"/>
    <w:rsid w:val="002E48EE"/>
    <w:rsid w:val="002E4F00"/>
    <w:rsid w:val="002F2C15"/>
    <w:rsid w:val="002F2ECD"/>
    <w:rsid w:val="002F30BD"/>
    <w:rsid w:val="002F3F9F"/>
    <w:rsid w:val="002F41A1"/>
    <w:rsid w:val="002F41F9"/>
    <w:rsid w:val="002F4A69"/>
    <w:rsid w:val="002F510A"/>
    <w:rsid w:val="002F5368"/>
    <w:rsid w:val="002F6E04"/>
    <w:rsid w:val="003019F1"/>
    <w:rsid w:val="0030356C"/>
    <w:rsid w:val="00305ECC"/>
    <w:rsid w:val="00306CC7"/>
    <w:rsid w:val="00307747"/>
    <w:rsid w:val="00310DA3"/>
    <w:rsid w:val="0031158B"/>
    <w:rsid w:val="00313F72"/>
    <w:rsid w:val="003149C8"/>
    <w:rsid w:val="00315F5D"/>
    <w:rsid w:val="003203D7"/>
    <w:rsid w:val="00322BFB"/>
    <w:rsid w:val="00323DB1"/>
    <w:rsid w:val="00324071"/>
    <w:rsid w:val="00325984"/>
    <w:rsid w:val="003267AA"/>
    <w:rsid w:val="00327A99"/>
    <w:rsid w:val="0033096C"/>
    <w:rsid w:val="003317B3"/>
    <w:rsid w:val="003329FA"/>
    <w:rsid w:val="00333EC3"/>
    <w:rsid w:val="00340954"/>
    <w:rsid w:val="00340CA5"/>
    <w:rsid w:val="003416CB"/>
    <w:rsid w:val="00341E78"/>
    <w:rsid w:val="00342EB9"/>
    <w:rsid w:val="003449F4"/>
    <w:rsid w:val="00353E65"/>
    <w:rsid w:val="00355553"/>
    <w:rsid w:val="00355586"/>
    <w:rsid w:val="003557AB"/>
    <w:rsid w:val="003564EE"/>
    <w:rsid w:val="0036171E"/>
    <w:rsid w:val="00361FDF"/>
    <w:rsid w:val="003622FE"/>
    <w:rsid w:val="00362E23"/>
    <w:rsid w:val="003636F2"/>
    <w:rsid w:val="00367F75"/>
    <w:rsid w:val="00372EC0"/>
    <w:rsid w:val="00373A94"/>
    <w:rsid w:val="00374BFC"/>
    <w:rsid w:val="00376B7F"/>
    <w:rsid w:val="00376E1A"/>
    <w:rsid w:val="00383444"/>
    <w:rsid w:val="00383A87"/>
    <w:rsid w:val="00383C87"/>
    <w:rsid w:val="0038584D"/>
    <w:rsid w:val="003904DB"/>
    <w:rsid w:val="00390CE0"/>
    <w:rsid w:val="00393A3D"/>
    <w:rsid w:val="00393C2C"/>
    <w:rsid w:val="00393C80"/>
    <w:rsid w:val="00397966"/>
    <w:rsid w:val="003A10E9"/>
    <w:rsid w:val="003A15A0"/>
    <w:rsid w:val="003A28F2"/>
    <w:rsid w:val="003A2DAE"/>
    <w:rsid w:val="003A35E3"/>
    <w:rsid w:val="003A41F3"/>
    <w:rsid w:val="003A45F6"/>
    <w:rsid w:val="003A4CED"/>
    <w:rsid w:val="003A5518"/>
    <w:rsid w:val="003A57D1"/>
    <w:rsid w:val="003B101E"/>
    <w:rsid w:val="003B1D14"/>
    <w:rsid w:val="003B1D5A"/>
    <w:rsid w:val="003B26B0"/>
    <w:rsid w:val="003B661E"/>
    <w:rsid w:val="003C09E2"/>
    <w:rsid w:val="003C14AF"/>
    <w:rsid w:val="003C2517"/>
    <w:rsid w:val="003C7306"/>
    <w:rsid w:val="003D1A4E"/>
    <w:rsid w:val="003D2B84"/>
    <w:rsid w:val="003D31F3"/>
    <w:rsid w:val="003D3D7B"/>
    <w:rsid w:val="003D3D88"/>
    <w:rsid w:val="003D3E4D"/>
    <w:rsid w:val="003E0A51"/>
    <w:rsid w:val="003E1B22"/>
    <w:rsid w:val="003E53AD"/>
    <w:rsid w:val="003E57EF"/>
    <w:rsid w:val="003E6F4F"/>
    <w:rsid w:val="003F601E"/>
    <w:rsid w:val="003F6998"/>
    <w:rsid w:val="003F7737"/>
    <w:rsid w:val="00400F7E"/>
    <w:rsid w:val="0040101F"/>
    <w:rsid w:val="00403843"/>
    <w:rsid w:val="00405583"/>
    <w:rsid w:val="00407BCF"/>
    <w:rsid w:val="00407DB1"/>
    <w:rsid w:val="0041196D"/>
    <w:rsid w:val="0041244A"/>
    <w:rsid w:val="00413AC2"/>
    <w:rsid w:val="00417162"/>
    <w:rsid w:val="00420076"/>
    <w:rsid w:val="00421676"/>
    <w:rsid w:val="004228C7"/>
    <w:rsid w:val="004277DF"/>
    <w:rsid w:val="004333A1"/>
    <w:rsid w:val="00433777"/>
    <w:rsid w:val="004347DC"/>
    <w:rsid w:val="00436E3A"/>
    <w:rsid w:val="0044216D"/>
    <w:rsid w:val="00443F22"/>
    <w:rsid w:val="004466B3"/>
    <w:rsid w:val="00447988"/>
    <w:rsid w:val="004508B0"/>
    <w:rsid w:val="00450F3F"/>
    <w:rsid w:val="00453708"/>
    <w:rsid w:val="00453A00"/>
    <w:rsid w:val="004575E2"/>
    <w:rsid w:val="00457F6E"/>
    <w:rsid w:val="00463AA7"/>
    <w:rsid w:val="00466650"/>
    <w:rsid w:val="00467CDB"/>
    <w:rsid w:val="00470C67"/>
    <w:rsid w:val="004714EF"/>
    <w:rsid w:val="00471C3E"/>
    <w:rsid w:val="00474212"/>
    <w:rsid w:val="00476050"/>
    <w:rsid w:val="004761EE"/>
    <w:rsid w:val="00477CF9"/>
    <w:rsid w:val="004818BD"/>
    <w:rsid w:val="00482947"/>
    <w:rsid w:val="00482E34"/>
    <w:rsid w:val="004855DE"/>
    <w:rsid w:val="00490D53"/>
    <w:rsid w:val="004910A9"/>
    <w:rsid w:val="00491772"/>
    <w:rsid w:val="00495EB7"/>
    <w:rsid w:val="004971B1"/>
    <w:rsid w:val="00497416"/>
    <w:rsid w:val="00497E08"/>
    <w:rsid w:val="004A06A8"/>
    <w:rsid w:val="004A3471"/>
    <w:rsid w:val="004A40A7"/>
    <w:rsid w:val="004B0827"/>
    <w:rsid w:val="004B0FD3"/>
    <w:rsid w:val="004B172A"/>
    <w:rsid w:val="004B2C8F"/>
    <w:rsid w:val="004B3499"/>
    <w:rsid w:val="004B46D6"/>
    <w:rsid w:val="004B480B"/>
    <w:rsid w:val="004B5924"/>
    <w:rsid w:val="004B7181"/>
    <w:rsid w:val="004B7461"/>
    <w:rsid w:val="004C012A"/>
    <w:rsid w:val="004C1531"/>
    <w:rsid w:val="004C1BD7"/>
    <w:rsid w:val="004C4AC7"/>
    <w:rsid w:val="004C6E21"/>
    <w:rsid w:val="004C70C4"/>
    <w:rsid w:val="004C7784"/>
    <w:rsid w:val="004D130B"/>
    <w:rsid w:val="004D4617"/>
    <w:rsid w:val="004D499C"/>
    <w:rsid w:val="004D4E32"/>
    <w:rsid w:val="004D5AEA"/>
    <w:rsid w:val="004D6296"/>
    <w:rsid w:val="004D7654"/>
    <w:rsid w:val="004D7E94"/>
    <w:rsid w:val="004E01F0"/>
    <w:rsid w:val="004E0F68"/>
    <w:rsid w:val="004E12A1"/>
    <w:rsid w:val="004E1641"/>
    <w:rsid w:val="004E337F"/>
    <w:rsid w:val="004E3A1A"/>
    <w:rsid w:val="004E3BA6"/>
    <w:rsid w:val="004E439D"/>
    <w:rsid w:val="004E51AF"/>
    <w:rsid w:val="004E67FC"/>
    <w:rsid w:val="004F05C2"/>
    <w:rsid w:val="004F0F93"/>
    <w:rsid w:val="004F4B65"/>
    <w:rsid w:val="004F6997"/>
    <w:rsid w:val="004F77D7"/>
    <w:rsid w:val="0050008E"/>
    <w:rsid w:val="00501435"/>
    <w:rsid w:val="00501CA4"/>
    <w:rsid w:val="005043C9"/>
    <w:rsid w:val="00504596"/>
    <w:rsid w:val="00504A83"/>
    <w:rsid w:val="0050650D"/>
    <w:rsid w:val="00512BE6"/>
    <w:rsid w:val="00512BF8"/>
    <w:rsid w:val="00514C65"/>
    <w:rsid w:val="0051696C"/>
    <w:rsid w:val="005235F6"/>
    <w:rsid w:val="00524E5E"/>
    <w:rsid w:val="0052569F"/>
    <w:rsid w:val="00526F9F"/>
    <w:rsid w:val="00530034"/>
    <w:rsid w:val="00533ADE"/>
    <w:rsid w:val="0053539E"/>
    <w:rsid w:val="00537617"/>
    <w:rsid w:val="005376BB"/>
    <w:rsid w:val="00537727"/>
    <w:rsid w:val="00537C03"/>
    <w:rsid w:val="00537FEA"/>
    <w:rsid w:val="00543951"/>
    <w:rsid w:val="00547013"/>
    <w:rsid w:val="00547440"/>
    <w:rsid w:val="005516B3"/>
    <w:rsid w:val="00551B38"/>
    <w:rsid w:val="005530B2"/>
    <w:rsid w:val="00553A05"/>
    <w:rsid w:val="00555D48"/>
    <w:rsid w:val="00556D94"/>
    <w:rsid w:val="005573CD"/>
    <w:rsid w:val="0056230A"/>
    <w:rsid w:val="0056439F"/>
    <w:rsid w:val="005646A1"/>
    <w:rsid w:val="00565F13"/>
    <w:rsid w:val="0056635A"/>
    <w:rsid w:val="00566E6C"/>
    <w:rsid w:val="00566F0C"/>
    <w:rsid w:val="0057303E"/>
    <w:rsid w:val="005730B2"/>
    <w:rsid w:val="00573395"/>
    <w:rsid w:val="005753EA"/>
    <w:rsid w:val="00575691"/>
    <w:rsid w:val="00575BF3"/>
    <w:rsid w:val="00576BA0"/>
    <w:rsid w:val="00580877"/>
    <w:rsid w:val="00580C99"/>
    <w:rsid w:val="00581296"/>
    <w:rsid w:val="00584C51"/>
    <w:rsid w:val="005854F3"/>
    <w:rsid w:val="00585689"/>
    <w:rsid w:val="00585A31"/>
    <w:rsid w:val="0058643D"/>
    <w:rsid w:val="0058662A"/>
    <w:rsid w:val="005873BD"/>
    <w:rsid w:val="00590D28"/>
    <w:rsid w:val="00592246"/>
    <w:rsid w:val="005925F3"/>
    <w:rsid w:val="00592D11"/>
    <w:rsid w:val="00593478"/>
    <w:rsid w:val="0059434C"/>
    <w:rsid w:val="00596062"/>
    <w:rsid w:val="005977C4"/>
    <w:rsid w:val="005A3E19"/>
    <w:rsid w:val="005A4486"/>
    <w:rsid w:val="005A4768"/>
    <w:rsid w:val="005A488D"/>
    <w:rsid w:val="005A4A58"/>
    <w:rsid w:val="005A4DF2"/>
    <w:rsid w:val="005A53D9"/>
    <w:rsid w:val="005A67EB"/>
    <w:rsid w:val="005A69C9"/>
    <w:rsid w:val="005A6B97"/>
    <w:rsid w:val="005A785B"/>
    <w:rsid w:val="005B10BD"/>
    <w:rsid w:val="005B1AB7"/>
    <w:rsid w:val="005B2A9A"/>
    <w:rsid w:val="005B76F5"/>
    <w:rsid w:val="005C09BB"/>
    <w:rsid w:val="005C7384"/>
    <w:rsid w:val="005D0F26"/>
    <w:rsid w:val="005D1444"/>
    <w:rsid w:val="005D1B26"/>
    <w:rsid w:val="005D2D57"/>
    <w:rsid w:val="005D41DC"/>
    <w:rsid w:val="005D5849"/>
    <w:rsid w:val="005D707C"/>
    <w:rsid w:val="005E1797"/>
    <w:rsid w:val="005E18ED"/>
    <w:rsid w:val="005E1CAC"/>
    <w:rsid w:val="005E4247"/>
    <w:rsid w:val="005E722B"/>
    <w:rsid w:val="005F24DC"/>
    <w:rsid w:val="005F355B"/>
    <w:rsid w:val="005F498D"/>
    <w:rsid w:val="005F5B72"/>
    <w:rsid w:val="005F622A"/>
    <w:rsid w:val="005F790E"/>
    <w:rsid w:val="0060000C"/>
    <w:rsid w:val="006018F7"/>
    <w:rsid w:val="00601D30"/>
    <w:rsid w:val="00601E83"/>
    <w:rsid w:val="006026BB"/>
    <w:rsid w:val="00603844"/>
    <w:rsid w:val="00604225"/>
    <w:rsid w:val="006062EF"/>
    <w:rsid w:val="00606EDF"/>
    <w:rsid w:val="0060766E"/>
    <w:rsid w:val="00612AE8"/>
    <w:rsid w:val="00614AFF"/>
    <w:rsid w:val="00617A43"/>
    <w:rsid w:val="00620866"/>
    <w:rsid w:val="00623618"/>
    <w:rsid w:val="00623C94"/>
    <w:rsid w:val="00623E55"/>
    <w:rsid w:val="00624927"/>
    <w:rsid w:val="0063191D"/>
    <w:rsid w:val="00631D62"/>
    <w:rsid w:val="00632E3C"/>
    <w:rsid w:val="006342E7"/>
    <w:rsid w:val="00636177"/>
    <w:rsid w:val="00640A1B"/>
    <w:rsid w:val="006445B4"/>
    <w:rsid w:val="006452BA"/>
    <w:rsid w:val="00646C8D"/>
    <w:rsid w:val="00647159"/>
    <w:rsid w:val="0065214F"/>
    <w:rsid w:val="00657574"/>
    <w:rsid w:val="00660AD0"/>
    <w:rsid w:val="006618C1"/>
    <w:rsid w:val="00661ACF"/>
    <w:rsid w:val="0066548B"/>
    <w:rsid w:val="00665ADF"/>
    <w:rsid w:val="00667711"/>
    <w:rsid w:val="00667FE8"/>
    <w:rsid w:val="00671278"/>
    <w:rsid w:val="00673330"/>
    <w:rsid w:val="00673954"/>
    <w:rsid w:val="00674304"/>
    <w:rsid w:val="00676BA6"/>
    <w:rsid w:val="00680471"/>
    <w:rsid w:val="006809F1"/>
    <w:rsid w:val="0068154B"/>
    <w:rsid w:val="00682542"/>
    <w:rsid w:val="00684251"/>
    <w:rsid w:val="0068579B"/>
    <w:rsid w:val="00685AA7"/>
    <w:rsid w:val="00685DAC"/>
    <w:rsid w:val="00686046"/>
    <w:rsid w:val="00686250"/>
    <w:rsid w:val="00690340"/>
    <w:rsid w:val="006921F5"/>
    <w:rsid w:val="00692BAE"/>
    <w:rsid w:val="00692DC6"/>
    <w:rsid w:val="00693929"/>
    <w:rsid w:val="0069446D"/>
    <w:rsid w:val="00696AE3"/>
    <w:rsid w:val="00696D02"/>
    <w:rsid w:val="006A1317"/>
    <w:rsid w:val="006A3709"/>
    <w:rsid w:val="006A4309"/>
    <w:rsid w:val="006A6140"/>
    <w:rsid w:val="006A67F4"/>
    <w:rsid w:val="006B3179"/>
    <w:rsid w:val="006B39BB"/>
    <w:rsid w:val="006B3BD6"/>
    <w:rsid w:val="006B5CCD"/>
    <w:rsid w:val="006C10E6"/>
    <w:rsid w:val="006C12E2"/>
    <w:rsid w:val="006C18AD"/>
    <w:rsid w:val="006C383D"/>
    <w:rsid w:val="006C545E"/>
    <w:rsid w:val="006C5711"/>
    <w:rsid w:val="006D18A3"/>
    <w:rsid w:val="006D1B0A"/>
    <w:rsid w:val="006D267C"/>
    <w:rsid w:val="006D28DF"/>
    <w:rsid w:val="006D3856"/>
    <w:rsid w:val="006E73ED"/>
    <w:rsid w:val="006F002D"/>
    <w:rsid w:val="006F07E3"/>
    <w:rsid w:val="006F258E"/>
    <w:rsid w:val="006F64A2"/>
    <w:rsid w:val="006F6667"/>
    <w:rsid w:val="0070399B"/>
    <w:rsid w:val="00703EE9"/>
    <w:rsid w:val="00704C8D"/>
    <w:rsid w:val="00706241"/>
    <w:rsid w:val="00707947"/>
    <w:rsid w:val="0071067C"/>
    <w:rsid w:val="007127C4"/>
    <w:rsid w:val="007135E4"/>
    <w:rsid w:val="00715624"/>
    <w:rsid w:val="007159D3"/>
    <w:rsid w:val="00720918"/>
    <w:rsid w:val="00721231"/>
    <w:rsid w:val="00723C31"/>
    <w:rsid w:val="007248F4"/>
    <w:rsid w:val="00725895"/>
    <w:rsid w:val="00725AC8"/>
    <w:rsid w:val="0072659A"/>
    <w:rsid w:val="007273FB"/>
    <w:rsid w:val="007302F5"/>
    <w:rsid w:val="007317DD"/>
    <w:rsid w:val="0073195F"/>
    <w:rsid w:val="00733BEB"/>
    <w:rsid w:val="007354D3"/>
    <w:rsid w:val="00735707"/>
    <w:rsid w:val="00735A7A"/>
    <w:rsid w:val="0073739A"/>
    <w:rsid w:val="00737445"/>
    <w:rsid w:val="007404EB"/>
    <w:rsid w:val="00740BCB"/>
    <w:rsid w:val="007422ED"/>
    <w:rsid w:val="00743C3A"/>
    <w:rsid w:val="00744E7A"/>
    <w:rsid w:val="00745729"/>
    <w:rsid w:val="00746FF8"/>
    <w:rsid w:val="00747E39"/>
    <w:rsid w:val="00751265"/>
    <w:rsid w:val="00751A10"/>
    <w:rsid w:val="007528BF"/>
    <w:rsid w:val="007538C3"/>
    <w:rsid w:val="00755BFA"/>
    <w:rsid w:val="00761F6B"/>
    <w:rsid w:val="00763DED"/>
    <w:rsid w:val="0076551B"/>
    <w:rsid w:val="00766004"/>
    <w:rsid w:val="00766F8E"/>
    <w:rsid w:val="00767AE1"/>
    <w:rsid w:val="00772099"/>
    <w:rsid w:val="00773F1E"/>
    <w:rsid w:val="00776AAA"/>
    <w:rsid w:val="00776B91"/>
    <w:rsid w:val="007776DB"/>
    <w:rsid w:val="007778ED"/>
    <w:rsid w:val="00781088"/>
    <w:rsid w:val="00782D3E"/>
    <w:rsid w:val="00783803"/>
    <w:rsid w:val="00783E00"/>
    <w:rsid w:val="007930F9"/>
    <w:rsid w:val="0079366D"/>
    <w:rsid w:val="007951A0"/>
    <w:rsid w:val="00795496"/>
    <w:rsid w:val="0079624F"/>
    <w:rsid w:val="00796B74"/>
    <w:rsid w:val="00797179"/>
    <w:rsid w:val="007A2E2F"/>
    <w:rsid w:val="007A363C"/>
    <w:rsid w:val="007A3936"/>
    <w:rsid w:val="007A3B95"/>
    <w:rsid w:val="007A5906"/>
    <w:rsid w:val="007A7297"/>
    <w:rsid w:val="007A7BD1"/>
    <w:rsid w:val="007B0EF7"/>
    <w:rsid w:val="007B184C"/>
    <w:rsid w:val="007B2FC9"/>
    <w:rsid w:val="007B4220"/>
    <w:rsid w:val="007B47C2"/>
    <w:rsid w:val="007B5AB2"/>
    <w:rsid w:val="007C3DFF"/>
    <w:rsid w:val="007C3F06"/>
    <w:rsid w:val="007C52B9"/>
    <w:rsid w:val="007C6313"/>
    <w:rsid w:val="007C6B08"/>
    <w:rsid w:val="007D0537"/>
    <w:rsid w:val="007D109D"/>
    <w:rsid w:val="007D1C6E"/>
    <w:rsid w:val="007D59AA"/>
    <w:rsid w:val="007D7B9C"/>
    <w:rsid w:val="007E0440"/>
    <w:rsid w:val="007E229B"/>
    <w:rsid w:val="007E31FE"/>
    <w:rsid w:val="007E417A"/>
    <w:rsid w:val="007E437A"/>
    <w:rsid w:val="007E5017"/>
    <w:rsid w:val="007E7720"/>
    <w:rsid w:val="007E7CF6"/>
    <w:rsid w:val="007F0985"/>
    <w:rsid w:val="007F1229"/>
    <w:rsid w:val="007F2109"/>
    <w:rsid w:val="007F27C3"/>
    <w:rsid w:val="007F6584"/>
    <w:rsid w:val="008010E7"/>
    <w:rsid w:val="00801B15"/>
    <w:rsid w:val="008038AF"/>
    <w:rsid w:val="00804462"/>
    <w:rsid w:val="00804DDC"/>
    <w:rsid w:val="00805B55"/>
    <w:rsid w:val="0080604A"/>
    <w:rsid w:val="008065E6"/>
    <w:rsid w:val="0080728C"/>
    <w:rsid w:val="00807459"/>
    <w:rsid w:val="00810A47"/>
    <w:rsid w:val="008140A6"/>
    <w:rsid w:val="008146E1"/>
    <w:rsid w:val="0081537A"/>
    <w:rsid w:val="008172C8"/>
    <w:rsid w:val="00817E85"/>
    <w:rsid w:val="00820906"/>
    <w:rsid w:val="0083196A"/>
    <w:rsid w:val="00832269"/>
    <w:rsid w:val="00832AF7"/>
    <w:rsid w:val="00836A54"/>
    <w:rsid w:val="00837950"/>
    <w:rsid w:val="00837B42"/>
    <w:rsid w:val="00841C46"/>
    <w:rsid w:val="0084325B"/>
    <w:rsid w:val="008465D7"/>
    <w:rsid w:val="00851B66"/>
    <w:rsid w:val="00853944"/>
    <w:rsid w:val="00855B7C"/>
    <w:rsid w:val="008562C1"/>
    <w:rsid w:val="008604BE"/>
    <w:rsid w:val="008648F3"/>
    <w:rsid w:val="00864947"/>
    <w:rsid w:val="0086597B"/>
    <w:rsid w:val="00867392"/>
    <w:rsid w:val="00872152"/>
    <w:rsid w:val="008737D1"/>
    <w:rsid w:val="00875091"/>
    <w:rsid w:val="00875459"/>
    <w:rsid w:val="0087554A"/>
    <w:rsid w:val="00875BE6"/>
    <w:rsid w:val="00875C24"/>
    <w:rsid w:val="0087760B"/>
    <w:rsid w:val="00880C93"/>
    <w:rsid w:val="00883072"/>
    <w:rsid w:val="00883EC9"/>
    <w:rsid w:val="00884123"/>
    <w:rsid w:val="008874B6"/>
    <w:rsid w:val="00887A03"/>
    <w:rsid w:val="00891335"/>
    <w:rsid w:val="00891CA1"/>
    <w:rsid w:val="00891EB4"/>
    <w:rsid w:val="00892F9A"/>
    <w:rsid w:val="008954EF"/>
    <w:rsid w:val="00897BDB"/>
    <w:rsid w:val="008A06A5"/>
    <w:rsid w:val="008A3D65"/>
    <w:rsid w:val="008A3F9E"/>
    <w:rsid w:val="008A6FC2"/>
    <w:rsid w:val="008A70A1"/>
    <w:rsid w:val="008B0F6B"/>
    <w:rsid w:val="008B10F6"/>
    <w:rsid w:val="008B257B"/>
    <w:rsid w:val="008B3345"/>
    <w:rsid w:val="008B4ADB"/>
    <w:rsid w:val="008B53EF"/>
    <w:rsid w:val="008B657D"/>
    <w:rsid w:val="008B7D2B"/>
    <w:rsid w:val="008C1AD1"/>
    <w:rsid w:val="008C3227"/>
    <w:rsid w:val="008C69DD"/>
    <w:rsid w:val="008C6CE4"/>
    <w:rsid w:val="008C6D62"/>
    <w:rsid w:val="008C7FB5"/>
    <w:rsid w:val="008D0140"/>
    <w:rsid w:val="008D101D"/>
    <w:rsid w:val="008D331F"/>
    <w:rsid w:val="008D6B3C"/>
    <w:rsid w:val="008E1905"/>
    <w:rsid w:val="008E1B9A"/>
    <w:rsid w:val="008E2D45"/>
    <w:rsid w:val="008E6D61"/>
    <w:rsid w:val="008F0E92"/>
    <w:rsid w:val="008F190C"/>
    <w:rsid w:val="008F1DB2"/>
    <w:rsid w:val="008F2B40"/>
    <w:rsid w:val="008F4F8B"/>
    <w:rsid w:val="008F6CD9"/>
    <w:rsid w:val="009005AF"/>
    <w:rsid w:val="009015B4"/>
    <w:rsid w:val="00904A5F"/>
    <w:rsid w:val="009058BD"/>
    <w:rsid w:val="0090632C"/>
    <w:rsid w:val="00906429"/>
    <w:rsid w:val="00906C5D"/>
    <w:rsid w:val="00907E87"/>
    <w:rsid w:val="0091009B"/>
    <w:rsid w:val="00913547"/>
    <w:rsid w:val="00914398"/>
    <w:rsid w:val="009165EA"/>
    <w:rsid w:val="00920060"/>
    <w:rsid w:val="00920EC6"/>
    <w:rsid w:val="0092224A"/>
    <w:rsid w:val="00923073"/>
    <w:rsid w:val="00925655"/>
    <w:rsid w:val="00925860"/>
    <w:rsid w:val="00926553"/>
    <w:rsid w:val="00926D0F"/>
    <w:rsid w:val="00927B22"/>
    <w:rsid w:val="009300EA"/>
    <w:rsid w:val="00933064"/>
    <w:rsid w:val="0093445F"/>
    <w:rsid w:val="00935197"/>
    <w:rsid w:val="0093614E"/>
    <w:rsid w:val="00940A12"/>
    <w:rsid w:val="00942FE9"/>
    <w:rsid w:val="0094531F"/>
    <w:rsid w:val="009466C2"/>
    <w:rsid w:val="009509AD"/>
    <w:rsid w:val="00951238"/>
    <w:rsid w:val="00952F24"/>
    <w:rsid w:val="00952FCA"/>
    <w:rsid w:val="0095465F"/>
    <w:rsid w:val="009547D8"/>
    <w:rsid w:val="00957A92"/>
    <w:rsid w:val="00957B91"/>
    <w:rsid w:val="009632E0"/>
    <w:rsid w:val="009643C0"/>
    <w:rsid w:val="00971085"/>
    <w:rsid w:val="00971967"/>
    <w:rsid w:val="00972612"/>
    <w:rsid w:val="00973B5D"/>
    <w:rsid w:val="00977209"/>
    <w:rsid w:val="0097721B"/>
    <w:rsid w:val="00977722"/>
    <w:rsid w:val="009778D9"/>
    <w:rsid w:val="00977915"/>
    <w:rsid w:val="00981118"/>
    <w:rsid w:val="0098177A"/>
    <w:rsid w:val="0098387E"/>
    <w:rsid w:val="009853B7"/>
    <w:rsid w:val="009869D2"/>
    <w:rsid w:val="009874C5"/>
    <w:rsid w:val="00987D93"/>
    <w:rsid w:val="00987EAF"/>
    <w:rsid w:val="009919E9"/>
    <w:rsid w:val="0099400F"/>
    <w:rsid w:val="009942BE"/>
    <w:rsid w:val="00994D18"/>
    <w:rsid w:val="009960CF"/>
    <w:rsid w:val="00996BCC"/>
    <w:rsid w:val="009A1758"/>
    <w:rsid w:val="009A7DED"/>
    <w:rsid w:val="009B0D0A"/>
    <w:rsid w:val="009B3C96"/>
    <w:rsid w:val="009B42B7"/>
    <w:rsid w:val="009B5898"/>
    <w:rsid w:val="009B6B98"/>
    <w:rsid w:val="009C19DC"/>
    <w:rsid w:val="009C1DE3"/>
    <w:rsid w:val="009C2FB0"/>
    <w:rsid w:val="009C4BFD"/>
    <w:rsid w:val="009C7D01"/>
    <w:rsid w:val="009D0A14"/>
    <w:rsid w:val="009D164D"/>
    <w:rsid w:val="009D19E0"/>
    <w:rsid w:val="009D2CF7"/>
    <w:rsid w:val="009D48ED"/>
    <w:rsid w:val="009D54F7"/>
    <w:rsid w:val="009D5F0C"/>
    <w:rsid w:val="009D6063"/>
    <w:rsid w:val="009D6141"/>
    <w:rsid w:val="009D6253"/>
    <w:rsid w:val="009D7DF7"/>
    <w:rsid w:val="009E0281"/>
    <w:rsid w:val="009E0A31"/>
    <w:rsid w:val="009E20EE"/>
    <w:rsid w:val="009E2C37"/>
    <w:rsid w:val="009E3E57"/>
    <w:rsid w:val="009F143C"/>
    <w:rsid w:val="009F3495"/>
    <w:rsid w:val="009F5CCE"/>
    <w:rsid w:val="009F7910"/>
    <w:rsid w:val="009F7A00"/>
    <w:rsid w:val="009F7C07"/>
    <w:rsid w:val="00A008EE"/>
    <w:rsid w:val="00A03557"/>
    <w:rsid w:val="00A035F9"/>
    <w:rsid w:val="00A04E13"/>
    <w:rsid w:val="00A05F15"/>
    <w:rsid w:val="00A06C3A"/>
    <w:rsid w:val="00A07FB4"/>
    <w:rsid w:val="00A1380C"/>
    <w:rsid w:val="00A13FA9"/>
    <w:rsid w:val="00A17585"/>
    <w:rsid w:val="00A17AF9"/>
    <w:rsid w:val="00A26617"/>
    <w:rsid w:val="00A302E0"/>
    <w:rsid w:val="00A3121A"/>
    <w:rsid w:val="00A31BA1"/>
    <w:rsid w:val="00A33A37"/>
    <w:rsid w:val="00A33CC0"/>
    <w:rsid w:val="00A34E15"/>
    <w:rsid w:val="00A354BC"/>
    <w:rsid w:val="00A40C10"/>
    <w:rsid w:val="00A4170D"/>
    <w:rsid w:val="00A43A8E"/>
    <w:rsid w:val="00A441C2"/>
    <w:rsid w:val="00A45C05"/>
    <w:rsid w:val="00A46476"/>
    <w:rsid w:val="00A46BFA"/>
    <w:rsid w:val="00A5254C"/>
    <w:rsid w:val="00A52956"/>
    <w:rsid w:val="00A54A5F"/>
    <w:rsid w:val="00A54C7A"/>
    <w:rsid w:val="00A55256"/>
    <w:rsid w:val="00A56864"/>
    <w:rsid w:val="00A57605"/>
    <w:rsid w:val="00A57754"/>
    <w:rsid w:val="00A60A1D"/>
    <w:rsid w:val="00A6109C"/>
    <w:rsid w:val="00A61EDF"/>
    <w:rsid w:val="00A631EA"/>
    <w:rsid w:val="00A63AD4"/>
    <w:rsid w:val="00A66BE4"/>
    <w:rsid w:val="00A675CD"/>
    <w:rsid w:val="00A67677"/>
    <w:rsid w:val="00A72624"/>
    <w:rsid w:val="00A748F3"/>
    <w:rsid w:val="00A74AB4"/>
    <w:rsid w:val="00A74F1C"/>
    <w:rsid w:val="00A75916"/>
    <w:rsid w:val="00A7673F"/>
    <w:rsid w:val="00A81E11"/>
    <w:rsid w:val="00A820B9"/>
    <w:rsid w:val="00A82FCE"/>
    <w:rsid w:val="00A83E05"/>
    <w:rsid w:val="00A83FA1"/>
    <w:rsid w:val="00A86CB6"/>
    <w:rsid w:val="00A8712D"/>
    <w:rsid w:val="00A87313"/>
    <w:rsid w:val="00A87764"/>
    <w:rsid w:val="00A87CB5"/>
    <w:rsid w:val="00A90081"/>
    <w:rsid w:val="00A9117B"/>
    <w:rsid w:val="00A912A7"/>
    <w:rsid w:val="00A93BAD"/>
    <w:rsid w:val="00A93BF5"/>
    <w:rsid w:val="00A95438"/>
    <w:rsid w:val="00A95915"/>
    <w:rsid w:val="00AA29EF"/>
    <w:rsid w:val="00AA3BC3"/>
    <w:rsid w:val="00AA43BC"/>
    <w:rsid w:val="00AA714E"/>
    <w:rsid w:val="00AA7B17"/>
    <w:rsid w:val="00AB1338"/>
    <w:rsid w:val="00AB1493"/>
    <w:rsid w:val="00AB15E6"/>
    <w:rsid w:val="00AB17CA"/>
    <w:rsid w:val="00AB1A05"/>
    <w:rsid w:val="00AB37C0"/>
    <w:rsid w:val="00AB44D7"/>
    <w:rsid w:val="00AB7671"/>
    <w:rsid w:val="00AC1C0D"/>
    <w:rsid w:val="00AC1C19"/>
    <w:rsid w:val="00AC2A74"/>
    <w:rsid w:val="00AC441E"/>
    <w:rsid w:val="00AC54DA"/>
    <w:rsid w:val="00AC6CD7"/>
    <w:rsid w:val="00AC74E3"/>
    <w:rsid w:val="00AD0086"/>
    <w:rsid w:val="00AD0E92"/>
    <w:rsid w:val="00AD105F"/>
    <w:rsid w:val="00AD11C3"/>
    <w:rsid w:val="00AD27C0"/>
    <w:rsid w:val="00AD29F9"/>
    <w:rsid w:val="00AD4550"/>
    <w:rsid w:val="00AD57E6"/>
    <w:rsid w:val="00AE0E7C"/>
    <w:rsid w:val="00AE24E3"/>
    <w:rsid w:val="00AE5942"/>
    <w:rsid w:val="00AE65FC"/>
    <w:rsid w:val="00AF18BF"/>
    <w:rsid w:val="00AF1C07"/>
    <w:rsid w:val="00AF40BF"/>
    <w:rsid w:val="00AF5426"/>
    <w:rsid w:val="00AF7199"/>
    <w:rsid w:val="00AF7A17"/>
    <w:rsid w:val="00B0013F"/>
    <w:rsid w:val="00B0174F"/>
    <w:rsid w:val="00B0470D"/>
    <w:rsid w:val="00B05D42"/>
    <w:rsid w:val="00B07EEF"/>
    <w:rsid w:val="00B105C9"/>
    <w:rsid w:val="00B117EE"/>
    <w:rsid w:val="00B14EB3"/>
    <w:rsid w:val="00B20D4F"/>
    <w:rsid w:val="00B21A52"/>
    <w:rsid w:val="00B221CF"/>
    <w:rsid w:val="00B2255F"/>
    <w:rsid w:val="00B24242"/>
    <w:rsid w:val="00B258B2"/>
    <w:rsid w:val="00B25EF1"/>
    <w:rsid w:val="00B330B9"/>
    <w:rsid w:val="00B34393"/>
    <w:rsid w:val="00B353A6"/>
    <w:rsid w:val="00B3767C"/>
    <w:rsid w:val="00B426F2"/>
    <w:rsid w:val="00B464CC"/>
    <w:rsid w:val="00B50A09"/>
    <w:rsid w:val="00B50E66"/>
    <w:rsid w:val="00B52478"/>
    <w:rsid w:val="00B533DB"/>
    <w:rsid w:val="00B56844"/>
    <w:rsid w:val="00B5799E"/>
    <w:rsid w:val="00B608BD"/>
    <w:rsid w:val="00B60D90"/>
    <w:rsid w:val="00B63129"/>
    <w:rsid w:val="00B63BDC"/>
    <w:rsid w:val="00B70C21"/>
    <w:rsid w:val="00B72235"/>
    <w:rsid w:val="00B7303C"/>
    <w:rsid w:val="00B74C3C"/>
    <w:rsid w:val="00B76787"/>
    <w:rsid w:val="00B80745"/>
    <w:rsid w:val="00B8195B"/>
    <w:rsid w:val="00B84747"/>
    <w:rsid w:val="00B8614A"/>
    <w:rsid w:val="00B92E64"/>
    <w:rsid w:val="00B9384B"/>
    <w:rsid w:val="00BA068B"/>
    <w:rsid w:val="00BA1CE2"/>
    <w:rsid w:val="00BA21C9"/>
    <w:rsid w:val="00BA37A4"/>
    <w:rsid w:val="00BA55DB"/>
    <w:rsid w:val="00BA5757"/>
    <w:rsid w:val="00BA5FC9"/>
    <w:rsid w:val="00BA7837"/>
    <w:rsid w:val="00BB1CED"/>
    <w:rsid w:val="00BB352A"/>
    <w:rsid w:val="00BB7ABC"/>
    <w:rsid w:val="00BC061A"/>
    <w:rsid w:val="00BC1870"/>
    <w:rsid w:val="00BC5719"/>
    <w:rsid w:val="00BD1CAD"/>
    <w:rsid w:val="00BD2B11"/>
    <w:rsid w:val="00BD2B7D"/>
    <w:rsid w:val="00BD3B95"/>
    <w:rsid w:val="00BD694C"/>
    <w:rsid w:val="00BD7CCB"/>
    <w:rsid w:val="00BE0563"/>
    <w:rsid w:val="00BE0E92"/>
    <w:rsid w:val="00BE3B4D"/>
    <w:rsid w:val="00BE5DE5"/>
    <w:rsid w:val="00BE7C1E"/>
    <w:rsid w:val="00BF55C6"/>
    <w:rsid w:val="00BF6833"/>
    <w:rsid w:val="00BF6CC6"/>
    <w:rsid w:val="00BF74AE"/>
    <w:rsid w:val="00C00359"/>
    <w:rsid w:val="00C008C8"/>
    <w:rsid w:val="00C0220E"/>
    <w:rsid w:val="00C04C2A"/>
    <w:rsid w:val="00C05A96"/>
    <w:rsid w:val="00C06A60"/>
    <w:rsid w:val="00C06D8B"/>
    <w:rsid w:val="00C12065"/>
    <w:rsid w:val="00C12ABE"/>
    <w:rsid w:val="00C1390B"/>
    <w:rsid w:val="00C1555B"/>
    <w:rsid w:val="00C167C1"/>
    <w:rsid w:val="00C17234"/>
    <w:rsid w:val="00C17316"/>
    <w:rsid w:val="00C177E5"/>
    <w:rsid w:val="00C17CFB"/>
    <w:rsid w:val="00C20668"/>
    <w:rsid w:val="00C22FCC"/>
    <w:rsid w:val="00C235E2"/>
    <w:rsid w:val="00C23959"/>
    <w:rsid w:val="00C24800"/>
    <w:rsid w:val="00C2684F"/>
    <w:rsid w:val="00C26EE4"/>
    <w:rsid w:val="00C27BEE"/>
    <w:rsid w:val="00C30F50"/>
    <w:rsid w:val="00C3380C"/>
    <w:rsid w:val="00C37FC5"/>
    <w:rsid w:val="00C41BCF"/>
    <w:rsid w:val="00C42BB3"/>
    <w:rsid w:val="00C4490D"/>
    <w:rsid w:val="00C4532A"/>
    <w:rsid w:val="00C46081"/>
    <w:rsid w:val="00C46DF0"/>
    <w:rsid w:val="00C509D6"/>
    <w:rsid w:val="00C51419"/>
    <w:rsid w:val="00C51E5F"/>
    <w:rsid w:val="00C54F57"/>
    <w:rsid w:val="00C56860"/>
    <w:rsid w:val="00C60ABD"/>
    <w:rsid w:val="00C613F3"/>
    <w:rsid w:val="00C62A5D"/>
    <w:rsid w:val="00C66614"/>
    <w:rsid w:val="00C713E2"/>
    <w:rsid w:val="00C71BA0"/>
    <w:rsid w:val="00C72E3B"/>
    <w:rsid w:val="00C746B0"/>
    <w:rsid w:val="00C83FA6"/>
    <w:rsid w:val="00C84694"/>
    <w:rsid w:val="00C84EFD"/>
    <w:rsid w:val="00C855B2"/>
    <w:rsid w:val="00C87125"/>
    <w:rsid w:val="00C8748D"/>
    <w:rsid w:val="00C87EF7"/>
    <w:rsid w:val="00C9147F"/>
    <w:rsid w:val="00C917A2"/>
    <w:rsid w:val="00C97C7D"/>
    <w:rsid w:val="00CA1BF7"/>
    <w:rsid w:val="00CA3332"/>
    <w:rsid w:val="00CA3536"/>
    <w:rsid w:val="00CA3A6B"/>
    <w:rsid w:val="00CA5041"/>
    <w:rsid w:val="00CA5618"/>
    <w:rsid w:val="00CA5A6D"/>
    <w:rsid w:val="00CA7C6C"/>
    <w:rsid w:val="00CB06C9"/>
    <w:rsid w:val="00CB154D"/>
    <w:rsid w:val="00CB171F"/>
    <w:rsid w:val="00CB1B32"/>
    <w:rsid w:val="00CB217C"/>
    <w:rsid w:val="00CB2CAB"/>
    <w:rsid w:val="00CB71BE"/>
    <w:rsid w:val="00CC108A"/>
    <w:rsid w:val="00CC19EC"/>
    <w:rsid w:val="00CC1AAA"/>
    <w:rsid w:val="00CC3A8F"/>
    <w:rsid w:val="00CC3BF1"/>
    <w:rsid w:val="00CC4443"/>
    <w:rsid w:val="00CC4536"/>
    <w:rsid w:val="00CC4881"/>
    <w:rsid w:val="00CC5791"/>
    <w:rsid w:val="00CC6706"/>
    <w:rsid w:val="00CC740A"/>
    <w:rsid w:val="00CC7810"/>
    <w:rsid w:val="00CD0461"/>
    <w:rsid w:val="00CD0BD1"/>
    <w:rsid w:val="00CD18FE"/>
    <w:rsid w:val="00CD1C23"/>
    <w:rsid w:val="00CD2C83"/>
    <w:rsid w:val="00CD55F4"/>
    <w:rsid w:val="00CE0331"/>
    <w:rsid w:val="00CE0708"/>
    <w:rsid w:val="00CE1B7E"/>
    <w:rsid w:val="00CE1C7B"/>
    <w:rsid w:val="00CE6358"/>
    <w:rsid w:val="00CE6442"/>
    <w:rsid w:val="00CF05B1"/>
    <w:rsid w:val="00CF1455"/>
    <w:rsid w:val="00CF14F1"/>
    <w:rsid w:val="00CF198F"/>
    <w:rsid w:val="00CF4440"/>
    <w:rsid w:val="00CF6D3A"/>
    <w:rsid w:val="00CF6DC3"/>
    <w:rsid w:val="00CF6F92"/>
    <w:rsid w:val="00CF7621"/>
    <w:rsid w:val="00CF79D3"/>
    <w:rsid w:val="00CF7D18"/>
    <w:rsid w:val="00D02DF4"/>
    <w:rsid w:val="00D02E36"/>
    <w:rsid w:val="00D03C81"/>
    <w:rsid w:val="00D04AF3"/>
    <w:rsid w:val="00D05FCF"/>
    <w:rsid w:val="00D107F7"/>
    <w:rsid w:val="00D114E0"/>
    <w:rsid w:val="00D13630"/>
    <w:rsid w:val="00D14E9A"/>
    <w:rsid w:val="00D20C80"/>
    <w:rsid w:val="00D221A4"/>
    <w:rsid w:val="00D30CC8"/>
    <w:rsid w:val="00D30D4B"/>
    <w:rsid w:val="00D31859"/>
    <w:rsid w:val="00D31E4F"/>
    <w:rsid w:val="00D32029"/>
    <w:rsid w:val="00D320F8"/>
    <w:rsid w:val="00D32199"/>
    <w:rsid w:val="00D3576B"/>
    <w:rsid w:val="00D371E4"/>
    <w:rsid w:val="00D37EF6"/>
    <w:rsid w:val="00D40502"/>
    <w:rsid w:val="00D40908"/>
    <w:rsid w:val="00D4329F"/>
    <w:rsid w:val="00D43CF8"/>
    <w:rsid w:val="00D44A3F"/>
    <w:rsid w:val="00D4526B"/>
    <w:rsid w:val="00D46B0D"/>
    <w:rsid w:val="00D46C38"/>
    <w:rsid w:val="00D4763B"/>
    <w:rsid w:val="00D47A71"/>
    <w:rsid w:val="00D5015F"/>
    <w:rsid w:val="00D50581"/>
    <w:rsid w:val="00D50D50"/>
    <w:rsid w:val="00D51B2F"/>
    <w:rsid w:val="00D51B44"/>
    <w:rsid w:val="00D51C8D"/>
    <w:rsid w:val="00D52004"/>
    <w:rsid w:val="00D56739"/>
    <w:rsid w:val="00D60ED8"/>
    <w:rsid w:val="00D61708"/>
    <w:rsid w:val="00D620BE"/>
    <w:rsid w:val="00D62831"/>
    <w:rsid w:val="00D7354A"/>
    <w:rsid w:val="00D74442"/>
    <w:rsid w:val="00D75538"/>
    <w:rsid w:val="00D80442"/>
    <w:rsid w:val="00D8137B"/>
    <w:rsid w:val="00D84305"/>
    <w:rsid w:val="00D868F0"/>
    <w:rsid w:val="00D92297"/>
    <w:rsid w:val="00D92506"/>
    <w:rsid w:val="00D96AFB"/>
    <w:rsid w:val="00D96F66"/>
    <w:rsid w:val="00DA113C"/>
    <w:rsid w:val="00DA12BA"/>
    <w:rsid w:val="00DA18B7"/>
    <w:rsid w:val="00DA2288"/>
    <w:rsid w:val="00DA279A"/>
    <w:rsid w:val="00DA282B"/>
    <w:rsid w:val="00DA3319"/>
    <w:rsid w:val="00DA51E3"/>
    <w:rsid w:val="00DA53CD"/>
    <w:rsid w:val="00DA59AC"/>
    <w:rsid w:val="00DA6429"/>
    <w:rsid w:val="00DA682D"/>
    <w:rsid w:val="00DB2949"/>
    <w:rsid w:val="00DB5E7A"/>
    <w:rsid w:val="00DB673B"/>
    <w:rsid w:val="00DC02C7"/>
    <w:rsid w:val="00DC09F0"/>
    <w:rsid w:val="00DC245F"/>
    <w:rsid w:val="00DC2C99"/>
    <w:rsid w:val="00DC2FCB"/>
    <w:rsid w:val="00DC30DE"/>
    <w:rsid w:val="00DC3183"/>
    <w:rsid w:val="00DC796A"/>
    <w:rsid w:val="00DD1531"/>
    <w:rsid w:val="00DD414F"/>
    <w:rsid w:val="00DD5233"/>
    <w:rsid w:val="00DD5578"/>
    <w:rsid w:val="00DD6543"/>
    <w:rsid w:val="00DD6AF8"/>
    <w:rsid w:val="00DE0DE3"/>
    <w:rsid w:val="00DE0EFE"/>
    <w:rsid w:val="00DE2110"/>
    <w:rsid w:val="00DE22DA"/>
    <w:rsid w:val="00DE50B9"/>
    <w:rsid w:val="00DE78DB"/>
    <w:rsid w:val="00DF3115"/>
    <w:rsid w:val="00DF32CE"/>
    <w:rsid w:val="00DF34DC"/>
    <w:rsid w:val="00DF3E3A"/>
    <w:rsid w:val="00DF4402"/>
    <w:rsid w:val="00DF4C47"/>
    <w:rsid w:val="00E004D6"/>
    <w:rsid w:val="00E00503"/>
    <w:rsid w:val="00E017F5"/>
    <w:rsid w:val="00E024E3"/>
    <w:rsid w:val="00E02FBA"/>
    <w:rsid w:val="00E03F77"/>
    <w:rsid w:val="00E04216"/>
    <w:rsid w:val="00E04E96"/>
    <w:rsid w:val="00E10E3E"/>
    <w:rsid w:val="00E20B63"/>
    <w:rsid w:val="00E20C0E"/>
    <w:rsid w:val="00E21EED"/>
    <w:rsid w:val="00E260F3"/>
    <w:rsid w:val="00E311DF"/>
    <w:rsid w:val="00E31529"/>
    <w:rsid w:val="00E343FB"/>
    <w:rsid w:val="00E3679E"/>
    <w:rsid w:val="00E36A5F"/>
    <w:rsid w:val="00E4270D"/>
    <w:rsid w:val="00E42FCC"/>
    <w:rsid w:val="00E4425A"/>
    <w:rsid w:val="00E448B7"/>
    <w:rsid w:val="00E44B36"/>
    <w:rsid w:val="00E450F1"/>
    <w:rsid w:val="00E53A27"/>
    <w:rsid w:val="00E55570"/>
    <w:rsid w:val="00E56EA5"/>
    <w:rsid w:val="00E57646"/>
    <w:rsid w:val="00E57D28"/>
    <w:rsid w:val="00E6002B"/>
    <w:rsid w:val="00E70F52"/>
    <w:rsid w:val="00E71181"/>
    <w:rsid w:val="00E71B49"/>
    <w:rsid w:val="00E71E12"/>
    <w:rsid w:val="00E73169"/>
    <w:rsid w:val="00E744DE"/>
    <w:rsid w:val="00E75172"/>
    <w:rsid w:val="00E751D1"/>
    <w:rsid w:val="00E75E86"/>
    <w:rsid w:val="00E76802"/>
    <w:rsid w:val="00E76B81"/>
    <w:rsid w:val="00E83042"/>
    <w:rsid w:val="00E8423E"/>
    <w:rsid w:val="00E8439B"/>
    <w:rsid w:val="00E87AEC"/>
    <w:rsid w:val="00E87D96"/>
    <w:rsid w:val="00E90340"/>
    <w:rsid w:val="00E90A75"/>
    <w:rsid w:val="00E90B6F"/>
    <w:rsid w:val="00E91FA2"/>
    <w:rsid w:val="00E93B26"/>
    <w:rsid w:val="00E95B00"/>
    <w:rsid w:val="00E95F05"/>
    <w:rsid w:val="00E96CBE"/>
    <w:rsid w:val="00EA0249"/>
    <w:rsid w:val="00EA1A0B"/>
    <w:rsid w:val="00EA5738"/>
    <w:rsid w:val="00EA574D"/>
    <w:rsid w:val="00EA75CD"/>
    <w:rsid w:val="00EA7FD5"/>
    <w:rsid w:val="00EB083D"/>
    <w:rsid w:val="00EB08FB"/>
    <w:rsid w:val="00EB128A"/>
    <w:rsid w:val="00EB205D"/>
    <w:rsid w:val="00EB262E"/>
    <w:rsid w:val="00EB3A46"/>
    <w:rsid w:val="00EB4A9A"/>
    <w:rsid w:val="00EB7FA9"/>
    <w:rsid w:val="00EC18C8"/>
    <w:rsid w:val="00EC198A"/>
    <w:rsid w:val="00EC26B8"/>
    <w:rsid w:val="00EC2785"/>
    <w:rsid w:val="00EC44E8"/>
    <w:rsid w:val="00EC4D45"/>
    <w:rsid w:val="00EC55EC"/>
    <w:rsid w:val="00EC652F"/>
    <w:rsid w:val="00EC6ED4"/>
    <w:rsid w:val="00EC7634"/>
    <w:rsid w:val="00ED0157"/>
    <w:rsid w:val="00ED387D"/>
    <w:rsid w:val="00ED66ED"/>
    <w:rsid w:val="00ED7A21"/>
    <w:rsid w:val="00EE04A1"/>
    <w:rsid w:val="00EF1A4E"/>
    <w:rsid w:val="00EF1E48"/>
    <w:rsid w:val="00EF213B"/>
    <w:rsid w:val="00EF278B"/>
    <w:rsid w:val="00EF3D04"/>
    <w:rsid w:val="00EF6400"/>
    <w:rsid w:val="00EF6601"/>
    <w:rsid w:val="00F00B78"/>
    <w:rsid w:val="00F04210"/>
    <w:rsid w:val="00F04880"/>
    <w:rsid w:val="00F106F7"/>
    <w:rsid w:val="00F1075D"/>
    <w:rsid w:val="00F10886"/>
    <w:rsid w:val="00F141B1"/>
    <w:rsid w:val="00F141E8"/>
    <w:rsid w:val="00F151CD"/>
    <w:rsid w:val="00F20A8A"/>
    <w:rsid w:val="00F220CE"/>
    <w:rsid w:val="00F23AF7"/>
    <w:rsid w:val="00F24B9A"/>
    <w:rsid w:val="00F30430"/>
    <w:rsid w:val="00F34CFA"/>
    <w:rsid w:val="00F354F9"/>
    <w:rsid w:val="00F40691"/>
    <w:rsid w:val="00F415CF"/>
    <w:rsid w:val="00F41B2B"/>
    <w:rsid w:val="00F42AAC"/>
    <w:rsid w:val="00F4665D"/>
    <w:rsid w:val="00F50AB3"/>
    <w:rsid w:val="00F5187D"/>
    <w:rsid w:val="00F530A1"/>
    <w:rsid w:val="00F53290"/>
    <w:rsid w:val="00F53523"/>
    <w:rsid w:val="00F5355C"/>
    <w:rsid w:val="00F54265"/>
    <w:rsid w:val="00F54CEB"/>
    <w:rsid w:val="00F56875"/>
    <w:rsid w:val="00F56A2F"/>
    <w:rsid w:val="00F57EC3"/>
    <w:rsid w:val="00F57F34"/>
    <w:rsid w:val="00F6088F"/>
    <w:rsid w:val="00F608FF"/>
    <w:rsid w:val="00F613BB"/>
    <w:rsid w:val="00F625C9"/>
    <w:rsid w:val="00F6374C"/>
    <w:rsid w:val="00F63828"/>
    <w:rsid w:val="00F663B9"/>
    <w:rsid w:val="00F66942"/>
    <w:rsid w:val="00F721B9"/>
    <w:rsid w:val="00F72E5A"/>
    <w:rsid w:val="00F73850"/>
    <w:rsid w:val="00F8016A"/>
    <w:rsid w:val="00F8108C"/>
    <w:rsid w:val="00F84224"/>
    <w:rsid w:val="00F86841"/>
    <w:rsid w:val="00F8793E"/>
    <w:rsid w:val="00F90593"/>
    <w:rsid w:val="00F90DEA"/>
    <w:rsid w:val="00F919DA"/>
    <w:rsid w:val="00F91FC1"/>
    <w:rsid w:val="00F92FCE"/>
    <w:rsid w:val="00F94AB1"/>
    <w:rsid w:val="00F965B9"/>
    <w:rsid w:val="00F971DE"/>
    <w:rsid w:val="00FA24DA"/>
    <w:rsid w:val="00FA3219"/>
    <w:rsid w:val="00FA3B5D"/>
    <w:rsid w:val="00FB1DBF"/>
    <w:rsid w:val="00FB3A3F"/>
    <w:rsid w:val="00FB4D04"/>
    <w:rsid w:val="00FC097A"/>
    <w:rsid w:val="00FC0EB2"/>
    <w:rsid w:val="00FC1D64"/>
    <w:rsid w:val="00FC3665"/>
    <w:rsid w:val="00FC3BB8"/>
    <w:rsid w:val="00FC6270"/>
    <w:rsid w:val="00FC64AA"/>
    <w:rsid w:val="00FC67C8"/>
    <w:rsid w:val="00FC67FA"/>
    <w:rsid w:val="00FC6EF3"/>
    <w:rsid w:val="00FC7F02"/>
    <w:rsid w:val="00FC7F7D"/>
    <w:rsid w:val="00FD19BD"/>
    <w:rsid w:val="00FD3D22"/>
    <w:rsid w:val="00FD44CD"/>
    <w:rsid w:val="00FD703F"/>
    <w:rsid w:val="00FD7C6E"/>
    <w:rsid w:val="00FE0062"/>
    <w:rsid w:val="00FE1BE1"/>
    <w:rsid w:val="00FE410C"/>
    <w:rsid w:val="00FE48E5"/>
    <w:rsid w:val="00FE4CC0"/>
    <w:rsid w:val="00FF002D"/>
    <w:rsid w:val="00FF266B"/>
    <w:rsid w:val="00FF27C0"/>
    <w:rsid w:val="00FF5D57"/>
    <w:rsid w:val="00FF7C28"/>
    <w:rsid w:val="34BB0104"/>
    <w:rsid w:val="593743EE"/>
    <w:rsid w:val="6C07B4F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93B610"/>
  <w14:defaultImageDpi w14:val="0"/>
  <w15:docId w15:val="{7A93A09F-7713-4AA1-9FB0-47D9C2E91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426F2"/>
    <w:pPr>
      <w:spacing w:after="200" w:line="276" w:lineRule="auto"/>
    </w:pPr>
    <w:rPr>
      <w:rFonts w:ascii="Calibri" w:hAnsi="Calibri" w:cs="Times New Roman"/>
    </w:rPr>
  </w:style>
  <w:style w:type="paragraph" w:styleId="Pealkiri3">
    <w:name w:val="heading 3"/>
    <w:basedOn w:val="Normaallaad"/>
    <w:next w:val="Normaallaad"/>
    <w:link w:val="Pealkiri3Mrk"/>
    <w:uiPriority w:val="9"/>
    <w:unhideWhenUsed/>
    <w:qFormat/>
    <w:rsid w:val="00D56739"/>
    <w:pPr>
      <w:keepNext/>
      <w:keepLines/>
      <w:spacing w:before="40" w:after="0" w:line="259" w:lineRule="auto"/>
      <w:outlineLvl w:val="2"/>
    </w:pPr>
    <w:rPr>
      <w:rFonts w:asciiTheme="majorHAnsi" w:eastAsiaTheme="majorEastAsia" w:hAnsiTheme="majorHAnsi"/>
      <w:color w:val="1F4D78"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1"/>
    <w:qFormat/>
    <w:rsid w:val="00973B5D"/>
    <w:pPr>
      <w:spacing w:after="0" w:line="240" w:lineRule="auto"/>
    </w:pPr>
    <w:rPr>
      <w:rFonts w:cs="Times New Roman"/>
    </w:rPr>
  </w:style>
  <w:style w:type="paragraph" w:styleId="Loendilik">
    <w:name w:val="List Paragraph"/>
    <w:basedOn w:val="Normaallaad"/>
    <w:uiPriority w:val="34"/>
    <w:qFormat/>
    <w:rsid w:val="00973B5D"/>
    <w:pPr>
      <w:spacing w:after="160" w:line="259" w:lineRule="auto"/>
      <w:ind w:left="720"/>
      <w:contextualSpacing/>
    </w:pPr>
    <w:rPr>
      <w:rFonts w:asciiTheme="minorHAnsi" w:hAnsiTheme="minorHAnsi"/>
    </w:rPr>
  </w:style>
  <w:style w:type="paragraph" w:styleId="Allmrkusetekst">
    <w:name w:val="footnote text"/>
    <w:basedOn w:val="Normaallaad"/>
    <w:link w:val="AllmrkusetekstMrk"/>
    <w:uiPriority w:val="99"/>
    <w:semiHidden/>
    <w:unhideWhenUsed/>
    <w:rsid w:val="00CC7810"/>
    <w:pPr>
      <w:spacing w:after="0" w:line="240" w:lineRule="auto"/>
    </w:pPr>
    <w:rPr>
      <w:rFonts w:ascii="Times New Roman" w:hAnsi="Times New Roman"/>
      <w:sz w:val="20"/>
      <w:szCs w:val="20"/>
      <w:lang w:val="en-US"/>
    </w:rPr>
  </w:style>
  <w:style w:type="character" w:customStyle="1" w:styleId="AllmrkusetekstMrk">
    <w:name w:val="Allmärkuse tekst Märk"/>
    <w:basedOn w:val="Liguvaikefont"/>
    <w:link w:val="Allmrkusetekst"/>
    <w:uiPriority w:val="99"/>
    <w:semiHidden/>
    <w:locked/>
    <w:rsid w:val="00CC7810"/>
    <w:rPr>
      <w:rFonts w:ascii="Times New Roman" w:hAnsi="Times New Roman" w:cs="Times New Roman"/>
      <w:sz w:val="20"/>
      <w:szCs w:val="20"/>
      <w:lang w:val="en-US" w:eastAsia="x-none"/>
    </w:rPr>
  </w:style>
  <w:style w:type="character" w:styleId="Allmrkuseviide">
    <w:name w:val="footnote reference"/>
    <w:basedOn w:val="Liguvaikefont"/>
    <w:uiPriority w:val="99"/>
    <w:semiHidden/>
    <w:unhideWhenUsed/>
    <w:rsid w:val="00CC7810"/>
    <w:rPr>
      <w:rFonts w:cs="Times New Roman"/>
      <w:vertAlign w:val="superscript"/>
    </w:rPr>
  </w:style>
  <w:style w:type="character" w:styleId="Hperlink">
    <w:name w:val="Hyperlink"/>
    <w:basedOn w:val="Liguvaikefont"/>
    <w:uiPriority w:val="99"/>
    <w:unhideWhenUsed/>
    <w:rsid w:val="000A1975"/>
    <w:rPr>
      <w:rFonts w:cs="Times New Roman"/>
      <w:color w:val="0563C1" w:themeColor="hyperlink"/>
      <w:u w:val="single"/>
    </w:rPr>
  </w:style>
  <w:style w:type="paragraph" w:styleId="Kommentaaritekst">
    <w:name w:val="annotation text"/>
    <w:basedOn w:val="Normaallaad"/>
    <w:link w:val="KommentaaritekstMrk"/>
    <w:uiPriority w:val="99"/>
    <w:unhideWhenUsed/>
    <w:rsid w:val="00657574"/>
    <w:pPr>
      <w:spacing w:line="240" w:lineRule="auto"/>
    </w:pPr>
    <w:rPr>
      <w:sz w:val="20"/>
      <w:szCs w:val="20"/>
    </w:rPr>
  </w:style>
  <w:style w:type="character" w:customStyle="1" w:styleId="KommentaaritekstMrk">
    <w:name w:val="Kommentaari tekst Märk"/>
    <w:basedOn w:val="Liguvaikefont"/>
    <w:link w:val="Kommentaaritekst"/>
    <w:uiPriority w:val="99"/>
    <w:locked/>
    <w:rsid w:val="00657574"/>
    <w:rPr>
      <w:rFonts w:ascii="Calibri" w:hAnsi="Calibri" w:cs="Times New Roman"/>
      <w:sz w:val="20"/>
      <w:szCs w:val="20"/>
    </w:rPr>
  </w:style>
  <w:style w:type="character" w:styleId="Kommentaariviide">
    <w:name w:val="annotation reference"/>
    <w:basedOn w:val="Liguvaikefont"/>
    <w:uiPriority w:val="99"/>
    <w:semiHidden/>
    <w:rsid w:val="00657574"/>
    <w:rPr>
      <w:rFonts w:cs="Times New Roman"/>
      <w:sz w:val="16"/>
    </w:rPr>
  </w:style>
  <w:style w:type="paragraph" w:styleId="Jutumullitekst">
    <w:name w:val="Balloon Text"/>
    <w:basedOn w:val="Normaallaad"/>
    <w:link w:val="JutumullitekstMrk"/>
    <w:uiPriority w:val="99"/>
    <w:semiHidden/>
    <w:unhideWhenUsed/>
    <w:rsid w:val="00657574"/>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locked/>
    <w:rsid w:val="00657574"/>
    <w:rPr>
      <w:rFonts w:ascii="Segoe UI" w:hAnsi="Segoe UI" w:cs="Segoe UI"/>
      <w:sz w:val="18"/>
      <w:szCs w:val="18"/>
    </w:rPr>
  </w:style>
  <w:style w:type="table" w:customStyle="1" w:styleId="TableGrid1">
    <w:name w:val="Table Grid1"/>
    <w:basedOn w:val="Normaaltabel"/>
    <w:next w:val="Kontuurtabel"/>
    <w:uiPriority w:val="39"/>
    <w:rsid w:val="003203D7"/>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aaltabel"/>
    <w:next w:val="Kontuurtabel"/>
    <w:uiPriority w:val="99"/>
    <w:locked/>
    <w:rsid w:val="003203D7"/>
    <w:pPr>
      <w:spacing w:after="0" w:line="240" w:lineRule="auto"/>
    </w:pPr>
    <w:rPr>
      <w:rFonts w:ascii="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ontuurtabel">
    <w:name w:val="Table Grid"/>
    <w:basedOn w:val="Normaaltabel"/>
    <w:uiPriority w:val="39"/>
    <w:rsid w:val="003203D7"/>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ariteema">
    <w:name w:val="annotation subject"/>
    <w:basedOn w:val="Kommentaaritekst"/>
    <w:next w:val="Kommentaaritekst"/>
    <w:link w:val="KommentaariteemaMrk"/>
    <w:uiPriority w:val="99"/>
    <w:semiHidden/>
    <w:unhideWhenUsed/>
    <w:rsid w:val="00315F5D"/>
    <w:rPr>
      <w:b/>
      <w:bCs/>
    </w:rPr>
  </w:style>
  <w:style w:type="character" w:customStyle="1" w:styleId="KommentaariteemaMrk">
    <w:name w:val="Kommentaari teema Märk"/>
    <w:basedOn w:val="KommentaaritekstMrk"/>
    <w:link w:val="Kommentaariteema"/>
    <w:uiPriority w:val="99"/>
    <w:semiHidden/>
    <w:locked/>
    <w:rsid w:val="00315F5D"/>
    <w:rPr>
      <w:rFonts w:ascii="Calibri" w:hAnsi="Calibri" w:cs="Times New Roman"/>
      <w:b/>
      <w:bCs/>
      <w:sz w:val="20"/>
      <w:szCs w:val="20"/>
    </w:rPr>
  </w:style>
  <w:style w:type="paragraph" w:styleId="Pis">
    <w:name w:val="header"/>
    <w:basedOn w:val="Normaallaad"/>
    <w:link w:val="PisMrk"/>
    <w:uiPriority w:val="99"/>
    <w:unhideWhenUsed/>
    <w:rsid w:val="00B70C21"/>
    <w:pPr>
      <w:tabs>
        <w:tab w:val="center" w:pos="4536"/>
        <w:tab w:val="right" w:pos="9072"/>
      </w:tabs>
      <w:spacing w:after="0" w:line="240" w:lineRule="auto"/>
    </w:pPr>
  </w:style>
  <w:style w:type="character" w:customStyle="1" w:styleId="PisMrk">
    <w:name w:val="Päis Märk"/>
    <w:basedOn w:val="Liguvaikefont"/>
    <w:link w:val="Pis"/>
    <w:uiPriority w:val="99"/>
    <w:locked/>
    <w:rsid w:val="00B70C21"/>
    <w:rPr>
      <w:rFonts w:ascii="Calibri" w:hAnsi="Calibri" w:cs="Times New Roman"/>
    </w:rPr>
  </w:style>
  <w:style w:type="paragraph" w:styleId="Jalus">
    <w:name w:val="footer"/>
    <w:basedOn w:val="Normaallaad"/>
    <w:link w:val="JalusMrk"/>
    <w:uiPriority w:val="99"/>
    <w:unhideWhenUsed/>
    <w:rsid w:val="00B70C21"/>
    <w:pPr>
      <w:tabs>
        <w:tab w:val="center" w:pos="4536"/>
        <w:tab w:val="right" w:pos="9072"/>
      </w:tabs>
      <w:spacing w:after="0" w:line="240" w:lineRule="auto"/>
    </w:pPr>
  </w:style>
  <w:style w:type="character" w:customStyle="1" w:styleId="JalusMrk">
    <w:name w:val="Jalus Märk"/>
    <w:basedOn w:val="Liguvaikefont"/>
    <w:link w:val="Jalus"/>
    <w:uiPriority w:val="99"/>
    <w:locked/>
    <w:rsid w:val="00B70C21"/>
    <w:rPr>
      <w:rFonts w:ascii="Calibri" w:hAnsi="Calibri" w:cs="Times New Roman"/>
    </w:rPr>
  </w:style>
  <w:style w:type="character" w:customStyle="1" w:styleId="Lahendamatamainimine1">
    <w:name w:val="Lahendamata mainimine1"/>
    <w:basedOn w:val="Liguvaikefont"/>
    <w:uiPriority w:val="99"/>
    <w:semiHidden/>
    <w:unhideWhenUsed/>
    <w:rsid w:val="00EA75CD"/>
    <w:rPr>
      <w:rFonts w:cs="Times New Roman"/>
      <w:color w:val="605E5C"/>
      <w:shd w:val="clear" w:color="auto" w:fill="E1DFDD"/>
    </w:rPr>
  </w:style>
  <w:style w:type="character" w:customStyle="1" w:styleId="Lahendamatamainimine2">
    <w:name w:val="Lahendamata mainimine2"/>
    <w:basedOn w:val="Liguvaikefont"/>
    <w:uiPriority w:val="99"/>
    <w:semiHidden/>
    <w:unhideWhenUsed/>
    <w:rsid w:val="008F190C"/>
    <w:rPr>
      <w:rFonts w:cs="Times New Roman"/>
      <w:color w:val="605E5C"/>
      <w:shd w:val="clear" w:color="auto" w:fill="E1DFDD"/>
    </w:rPr>
  </w:style>
  <w:style w:type="paragraph" w:styleId="Redaktsioon">
    <w:name w:val="Revision"/>
    <w:hidden/>
    <w:uiPriority w:val="99"/>
    <w:semiHidden/>
    <w:rsid w:val="00CE1C7B"/>
    <w:pPr>
      <w:spacing w:after="0" w:line="240" w:lineRule="auto"/>
    </w:pPr>
    <w:rPr>
      <w:rFonts w:ascii="Calibri" w:hAnsi="Calibri" w:cs="Times New Roman"/>
    </w:rPr>
  </w:style>
  <w:style w:type="character" w:customStyle="1" w:styleId="Pealkiri3Mrk">
    <w:name w:val="Pealkiri 3 Märk"/>
    <w:basedOn w:val="Liguvaikefont"/>
    <w:link w:val="Pealkiri3"/>
    <w:uiPriority w:val="9"/>
    <w:rsid w:val="00D56739"/>
    <w:rPr>
      <w:rFonts w:asciiTheme="majorHAnsi" w:eastAsiaTheme="majorEastAsia" w:hAnsiTheme="majorHAnsi" w:cs="Times New Roman"/>
      <w:color w:val="1F4D78" w:themeColor="accent1" w:themeShade="7F"/>
      <w:sz w:val="24"/>
      <w:szCs w:val="24"/>
    </w:rPr>
  </w:style>
  <w:style w:type="paragraph" w:styleId="Normaallaadveeb">
    <w:name w:val="Normal (Web)"/>
    <w:basedOn w:val="Normaallaad"/>
    <w:uiPriority w:val="99"/>
    <w:unhideWhenUsed/>
    <w:rsid w:val="00D56739"/>
    <w:pPr>
      <w:spacing w:before="240" w:after="100" w:afterAutospacing="1" w:line="240" w:lineRule="auto"/>
    </w:pPr>
    <w:rPr>
      <w:rFonts w:ascii="Times New Roman" w:hAnsi="Times New Roman"/>
      <w:sz w:val="24"/>
      <w:szCs w:val="24"/>
      <w:lang w:eastAsia="et-EE"/>
    </w:rPr>
  </w:style>
  <w:style w:type="character" w:styleId="Tugev">
    <w:name w:val="Strong"/>
    <w:basedOn w:val="Liguvaikefont"/>
    <w:uiPriority w:val="22"/>
    <w:qFormat/>
    <w:rsid w:val="00D56739"/>
    <w:rPr>
      <w:b/>
      <w:bCs/>
    </w:rPr>
  </w:style>
  <w:style w:type="character" w:customStyle="1" w:styleId="Lahendamatamainimine3">
    <w:name w:val="Lahendamata mainimine3"/>
    <w:basedOn w:val="Liguvaikefont"/>
    <w:uiPriority w:val="99"/>
    <w:semiHidden/>
    <w:unhideWhenUsed/>
    <w:rsid w:val="00673954"/>
    <w:rPr>
      <w:color w:val="605E5C"/>
      <w:shd w:val="clear" w:color="auto" w:fill="E1DFDD"/>
    </w:rPr>
  </w:style>
  <w:style w:type="character" w:styleId="Lahendamatamainimine">
    <w:name w:val="Unresolved Mention"/>
    <w:basedOn w:val="Liguvaikefont"/>
    <w:uiPriority w:val="99"/>
    <w:semiHidden/>
    <w:unhideWhenUsed/>
    <w:rsid w:val="00D804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206896">
      <w:marLeft w:val="0"/>
      <w:marRight w:val="0"/>
      <w:marTop w:val="0"/>
      <w:marBottom w:val="0"/>
      <w:divBdr>
        <w:top w:val="none" w:sz="0" w:space="0" w:color="auto"/>
        <w:left w:val="none" w:sz="0" w:space="0" w:color="auto"/>
        <w:bottom w:val="none" w:sz="0" w:space="0" w:color="auto"/>
        <w:right w:val="none" w:sz="0" w:space="0" w:color="auto"/>
      </w:divBdr>
    </w:div>
    <w:div w:id="1972206897">
      <w:marLeft w:val="0"/>
      <w:marRight w:val="0"/>
      <w:marTop w:val="0"/>
      <w:marBottom w:val="0"/>
      <w:divBdr>
        <w:top w:val="none" w:sz="0" w:space="0" w:color="auto"/>
        <w:left w:val="none" w:sz="0" w:space="0" w:color="auto"/>
        <w:bottom w:val="none" w:sz="0" w:space="0" w:color="auto"/>
        <w:right w:val="none" w:sz="0" w:space="0" w:color="auto"/>
      </w:divBdr>
    </w:div>
    <w:div w:id="1972206898">
      <w:marLeft w:val="0"/>
      <w:marRight w:val="0"/>
      <w:marTop w:val="0"/>
      <w:marBottom w:val="0"/>
      <w:divBdr>
        <w:top w:val="none" w:sz="0" w:space="0" w:color="auto"/>
        <w:left w:val="none" w:sz="0" w:space="0" w:color="auto"/>
        <w:bottom w:val="none" w:sz="0" w:space="0" w:color="auto"/>
        <w:right w:val="none" w:sz="0" w:space="0" w:color="auto"/>
      </w:divBdr>
    </w:div>
    <w:div w:id="197220689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just.ee/media/562/download"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iina@luisa.e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anu.rannaveski@kra.ee" TargetMode="Externa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da.loo-suun@kaitseministeerium.ee" TargetMode="External"/><Relationship Id="rId5" Type="http://schemas.openxmlformats.org/officeDocument/2006/relationships/numbering" Target="numbering.xml"/><Relationship Id="rId15" Type="http://schemas.microsoft.com/office/2011/relationships/commentsExtended" Target="commentsExtended.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3377F766A6B844BA75CCC707D3B1C5A" ma:contentTypeVersion="2" ma:contentTypeDescription="Loo uus dokument" ma:contentTypeScope="" ma:versionID="41f0813cc68681d84ffc9257ba21f723">
  <xsd:schema xmlns:xsd="http://www.w3.org/2001/XMLSchema" xmlns:xs="http://www.w3.org/2001/XMLSchema" xmlns:p="http://schemas.microsoft.com/office/2006/metadata/properties" xmlns:ns2="0b526a3e-18e8-4670-a59d-0781bf84aa1a" targetNamespace="http://schemas.microsoft.com/office/2006/metadata/properties" ma:root="true" ma:fieldsID="66fc08551cf739417731a89b4c013a04" ns2:_="">
    <xsd:import namespace="0b526a3e-18e8-4670-a59d-0781bf84aa1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526a3e-18e8-4670-a59d-0781bf84aa1a"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085B82-B77C-4499-807C-9FA78E256C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526a3e-18e8-4670-a59d-0781bf84aa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1DD7E7-1313-4B5F-BB95-613EF8EE892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3ACF87-9DEF-400E-B5A1-3EA6E5059B30}">
  <ds:schemaRefs>
    <ds:schemaRef ds:uri="http://schemas.microsoft.com/sharepoint/v3/contenttype/forms"/>
  </ds:schemaRefs>
</ds:datastoreItem>
</file>

<file path=customXml/itemProps4.xml><?xml version="1.0" encoding="utf-8"?>
<ds:datastoreItem xmlns:ds="http://schemas.openxmlformats.org/officeDocument/2006/customXml" ds:itemID="{063FD2F3-2517-43A3-B2D4-584EE1836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26</Pages>
  <Words>10630</Words>
  <Characters>81087</Characters>
  <Application>Microsoft Office Word</Application>
  <DocSecurity>0</DocSecurity>
  <Lines>675</Lines>
  <Paragraphs>183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MIL</Company>
  <LinksUpToDate>false</LinksUpToDate>
  <CharactersWithSpaces>91534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Gerli Morell</dc:creator>
  <cp:keywords/>
  <dc:description/>
  <cp:lastModifiedBy>Mari Käbi</cp:lastModifiedBy>
  <cp:revision>14</cp:revision>
  <cp:lastPrinted>2022-08-10T08:09:00Z</cp:lastPrinted>
  <dcterms:created xsi:type="dcterms:W3CDTF">2024-06-14T04:07:00Z</dcterms:created>
  <dcterms:modified xsi:type="dcterms:W3CDTF">2024-06-21T12:28:00Z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0x01010033377F766A6B844BA75CCC707D3B1C5A</vt:lpwstr>
  </property>
  <property fmtid="{D5CDD505-2E9C-101B-9397-08002B2CF9AE}" pid="3" name="_dlc_DocIdItemGuid">
    <vt:lpwstr>1e6bfd68-2059-433c-9bbe-2d920f9281fd</vt:lpwstr>
  </property>
  <property fmtid="{D5CDD505-2E9C-101B-9397-08002B2CF9AE}" pid="4" name="TaxKeyword">
    <vt:lpwstr/>
  </property>
  <property fmtid="{D5CDD505-2E9C-101B-9397-08002B2CF9AE}" pid="5" name="Valdkond">
    <vt:lpwstr>293;#Üldine|8c7bc8e7-2ccd-4645-84ad-631839a55fd9</vt:lpwstr>
  </property>
</Properties>
</file>